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680"/>
        <w:gridCol w:w="8676"/>
      </w:tblGrid>
      <w:tr w:rsidR="00225CE4" w:rsidRPr="00F72A3D" w14:paraId="197FF127" w14:textId="77777777" w:rsidTr="003B0A00">
        <w:trPr>
          <w:cantSplit/>
          <w:trHeight w:hRule="exact" w:val="718"/>
        </w:trPr>
        <w:tc>
          <w:tcPr>
            <w:tcW w:w="680" w:type="dxa"/>
            <w:shd w:val="clear" w:color="auto" w:fill="000000"/>
            <w:tcMar>
              <w:left w:w="0" w:type="dxa"/>
              <w:right w:w="0" w:type="dxa"/>
            </w:tcMar>
            <w:vAlign w:val="center"/>
          </w:tcPr>
          <w:p w14:paraId="5CC2C155" w14:textId="77777777" w:rsidR="00225CE4" w:rsidRPr="0037282E" w:rsidRDefault="00225CE4" w:rsidP="00225CE4">
            <w:pPr>
              <w:pStyle w:val="StylArialBlack20bBlVechnavelkzarovnnnasted"/>
            </w:pPr>
            <w:r>
              <w:t>b1</w:t>
            </w:r>
          </w:p>
        </w:tc>
        <w:tc>
          <w:tcPr>
            <w:tcW w:w="8676" w:type="dxa"/>
            <w:shd w:val="clear" w:color="auto" w:fill="E6E6E6"/>
            <w:tcMar>
              <w:left w:w="170" w:type="dxa"/>
              <w:right w:w="170" w:type="dxa"/>
            </w:tcMar>
            <w:vAlign w:val="center"/>
          </w:tcPr>
          <w:p w14:paraId="367FC7BA" w14:textId="18EC330E" w:rsidR="00225CE4" w:rsidRPr="003B0A00" w:rsidRDefault="00225CE4" w:rsidP="00225CE4">
            <w:pPr>
              <w:pStyle w:val="Styl12bTunVechnavelkPrvndek0cmdkovn"/>
              <w:rPr>
                <w:spacing w:val="6"/>
              </w:rPr>
            </w:pPr>
            <w:r w:rsidRPr="003B0A00">
              <w:rPr>
                <w:spacing w:val="6"/>
              </w:rPr>
              <w:t xml:space="preserve">odůvodnění </w:t>
            </w:r>
            <w:r w:rsidR="00C97EAB" w:rsidRPr="003B0A00">
              <w:rPr>
                <w:spacing w:val="6"/>
              </w:rPr>
              <w:t>Z</w:t>
            </w:r>
            <w:r w:rsidR="00911E64" w:rsidRPr="003B0A00">
              <w:rPr>
                <w:spacing w:val="6"/>
              </w:rPr>
              <w:t xml:space="preserve">měny </w:t>
            </w:r>
            <w:r w:rsidR="005A354D" w:rsidRPr="003B0A00">
              <w:rPr>
                <w:spacing w:val="6"/>
              </w:rPr>
              <w:t>Č.</w:t>
            </w:r>
            <w:r w:rsidR="0099327F">
              <w:rPr>
                <w:spacing w:val="6"/>
              </w:rPr>
              <w:t>3</w:t>
            </w:r>
            <w:r w:rsidRPr="003B0A00">
              <w:rPr>
                <w:spacing w:val="6"/>
              </w:rPr>
              <w:t xml:space="preserve"> Ú</w:t>
            </w:r>
            <w:r w:rsidR="00911E64" w:rsidRPr="003B0A00">
              <w:rPr>
                <w:spacing w:val="6"/>
              </w:rPr>
              <w:t>zemního plánu</w:t>
            </w:r>
            <w:r w:rsidRPr="003B0A00">
              <w:rPr>
                <w:spacing w:val="6"/>
              </w:rPr>
              <w:t xml:space="preserve"> </w:t>
            </w:r>
            <w:r w:rsidR="00943F51">
              <w:rPr>
                <w:spacing w:val="6"/>
              </w:rPr>
              <w:t>Slavětín</w:t>
            </w:r>
          </w:p>
          <w:p w14:paraId="5F1DE8FC" w14:textId="77777777" w:rsidR="00225CE4" w:rsidRPr="00F72A3D" w:rsidRDefault="00225CE4" w:rsidP="00225CE4">
            <w:pPr>
              <w:pStyle w:val="Styl12bTunVechnavelkPrvndek0cmdkovn"/>
            </w:pPr>
            <w:r w:rsidRPr="00F72A3D">
              <w:t>textová část zpracovaná projektantem</w:t>
            </w:r>
          </w:p>
        </w:tc>
      </w:tr>
    </w:tbl>
    <w:p w14:paraId="5C532455" w14:textId="77777777" w:rsidR="00723C00" w:rsidRDefault="00723C00" w:rsidP="00723C00"/>
    <w:p w14:paraId="7CA5AF6F" w14:textId="77777777" w:rsidR="004C13BB" w:rsidRPr="0048085B" w:rsidRDefault="004C13BB" w:rsidP="00170FCE">
      <w:pPr>
        <w:pStyle w:val="StylObsah111bVechnavelk"/>
        <w:tabs>
          <w:tab w:val="left" w:pos="8460"/>
        </w:tabs>
      </w:pPr>
      <w:r w:rsidRPr="0048085B">
        <w:t>obsah</w:t>
      </w:r>
      <w:r w:rsidR="00791E9C" w:rsidRPr="0048085B">
        <w:t xml:space="preserve"> textové části</w:t>
      </w:r>
      <w:r w:rsidRPr="0048085B">
        <w:t>:</w:t>
      </w:r>
    </w:p>
    <w:p w14:paraId="7B483E5D" w14:textId="77777777" w:rsidR="008464BB" w:rsidRPr="0048085B" w:rsidRDefault="008464BB" w:rsidP="00B94D96"/>
    <w:p w14:paraId="1D8D7E88" w14:textId="081C865B" w:rsidR="001A6B0A" w:rsidRPr="0048085B" w:rsidRDefault="00147DBB">
      <w:pPr>
        <w:pStyle w:val="Obsah1"/>
        <w:rPr>
          <w:rFonts w:ascii="Times New Roman" w:hAnsi="Times New Roman"/>
          <w:b w:val="0"/>
          <w:bCs w:val="0"/>
          <w:noProof/>
          <w:sz w:val="24"/>
          <w:szCs w:val="24"/>
        </w:rPr>
      </w:pPr>
      <w:r w:rsidRPr="0048085B">
        <w:rPr>
          <w:caps/>
        </w:rPr>
        <w:fldChar w:fldCharType="begin"/>
      </w:r>
      <w:r w:rsidRPr="0048085B">
        <w:rPr>
          <w:caps/>
        </w:rPr>
        <w:instrText xml:space="preserve"> TOC \o "1-3" \f \u </w:instrText>
      </w:r>
      <w:r w:rsidRPr="0048085B">
        <w:rPr>
          <w:caps/>
        </w:rPr>
        <w:fldChar w:fldCharType="separate"/>
      </w:r>
      <w:r w:rsidR="001A6B0A" w:rsidRPr="0048085B">
        <w:rPr>
          <w:noProof/>
        </w:rPr>
        <w:t>1. Vyhodnocení souladu s PÚR ČR</w:t>
      </w:r>
      <w:r w:rsidR="001A6B0A" w:rsidRPr="0048085B">
        <w:rPr>
          <w:noProof/>
        </w:rPr>
        <w:tab/>
      </w:r>
      <w:r w:rsidR="001A6B0A" w:rsidRPr="0048085B">
        <w:rPr>
          <w:noProof/>
        </w:rPr>
        <w:fldChar w:fldCharType="begin"/>
      </w:r>
      <w:r w:rsidR="001A6B0A" w:rsidRPr="0048085B">
        <w:rPr>
          <w:noProof/>
        </w:rPr>
        <w:instrText xml:space="preserve"> PAGEREF _Toc437771461 \h </w:instrText>
      </w:r>
      <w:r w:rsidR="001A6B0A" w:rsidRPr="0048085B">
        <w:rPr>
          <w:noProof/>
        </w:rPr>
      </w:r>
      <w:r w:rsidR="001A6B0A" w:rsidRPr="0048085B">
        <w:rPr>
          <w:noProof/>
        </w:rPr>
        <w:fldChar w:fldCharType="separate"/>
      </w:r>
      <w:r w:rsidR="00975700">
        <w:rPr>
          <w:noProof/>
        </w:rPr>
        <w:t>2</w:t>
      </w:r>
      <w:r w:rsidR="001A6B0A" w:rsidRPr="0048085B">
        <w:rPr>
          <w:noProof/>
        </w:rPr>
        <w:fldChar w:fldCharType="end"/>
      </w:r>
    </w:p>
    <w:p w14:paraId="583BEDEA" w14:textId="42AA5A60" w:rsidR="001A6B0A" w:rsidRPr="0048085B" w:rsidRDefault="001A6B0A">
      <w:pPr>
        <w:pStyle w:val="Obsah2"/>
        <w:rPr>
          <w:rFonts w:ascii="Times New Roman" w:hAnsi="Times New Roman"/>
          <w:iCs w:val="0"/>
          <w:noProof/>
          <w:sz w:val="24"/>
          <w:szCs w:val="24"/>
        </w:rPr>
      </w:pPr>
      <w:r w:rsidRPr="0048085B">
        <w:rPr>
          <w:noProof/>
        </w:rPr>
        <w:t>1.1. Republikové priority územního plánování pro zajištění udržitelného rozvoje území</w:t>
      </w:r>
      <w:r w:rsidRPr="0048085B">
        <w:rPr>
          <w:noProof/>
        </w:rPr>
        <w:tab/>
      </w:r>
      <w:r w:rsidRPr="0048085B">
        <w:rPr>
          <w:noProof/>
        </w:rPr>
        <w:fldChar w:fldCharType="begin"/>
      </w:r>
      <w:r w:rsidRPr="0048085B">
        <w:rPr>
          <w:noProof/>
        </w:rPr>
        <w:instrText xml:space="preserve"> PAGEREF _Toc437771462 \h </w:instrText>
      </w:r>
      <w:r w:rsidRPr="0048085B">
        <w:rPr>
          <w:noProof/>
        </w:rPr>
      </w:r>
      <w:r w:rsidRPr="0048085B">
        <w:rPr>
          <w:noProof/>
        </w:rPr>
        <w:fldChar w:fldCharType="separate"/>
      </w:r>
      <w:r w:rsidR="00975700">
        <w:rPr>
          <w:noProof/>
        </w:rPr>
        <w:t>2</w:t>
      </w:r>
      <w:r w:rsidRPr="0048085B">
        <w:rPr>
          <w:noProof/>
        </w:rPr>
        <w:fldChar w:fldCharType="end"/>
      </w:r>
    </w:p>
    <w:p w14:paraId="0E2300EE" w14:textId="77777777" w:rsidR="001A6B0A" w:rsidRPr="0048085B" w:rsidRDefault="001A6B0A">
      <w:pPr>
        <w:pStyle w:val="Obsah2"/>
        <w:rPr>
          <w:rFonts w:ascii="Times New Roman" w:hAnsi="Times New Roman"/>
          <w:iCs w:val="0"/>
          <w:noProof/>
          <w:sz w:val="24"/>
          <w:szCs w:val="24"/>
        </w:rPr>
      </w:pPr>
      <w:r w:rsidRPr="0048085B">
        <w:rPr>
          <w:noProof/>
        </w:rPr>
        <w:t>1.2. Rozvojové oblasti a rozvojové osy</w:t>
      </w:r>
      <w:r w:rsidRPr="0048085B">
        <w:rPr>
          <w:noProof/>
        </w:rPr>
        <w:tab/>
      </w:r>
      <w:r w:rsidR="00A71BBA" w:rsidRPr="0048085B">
        <w:rPr>
          <w:noProof/>
        </w:rPr>
        <w:t>3</w:t>
      </w:r>
    </w:p>
    <w:p w14:paraId="6FE7528C" w14:textId="77777777" w:rsidR="001A6B0A" w:rsidRPr="0048085B" w:rsidRDefault="001A6B0A">
      <w:pPr>
        <w:pStyle w:val="Obsah2"/>
        <w:rPr>
          <w:rFonts w:ascii="Times New Roman" w:hAnsi="Times New Roman"/>
          <w:iCs w:val="0"/>
          <w:noProof/>
          <w:sz w:val="24"/>
          <w:szCs w:val="24"/>
        </w:rPr>
      </w:pPr>
      <w:r w:rsidRPr="0048085B">
        <w:rPr>
          <w:noProof/>
        </w:rPr>
        <w:t>1.3. Specifické oblasti</w:t>
      </w:r>
      <w:r w:rsidRPr="0048085B">
        <w:rPr>
          <w:noProof/>
        </w:rPr>
        <w:tab/>
      </w:r>
      <w:r w:rsidR="00A71BBA" w:rsidRPr="0048085B">
        <w:rPr>
          <w:noProof/>
        </w:rPr>
        <w:t>3</w:t>
      </w:r>
    </w:p>
    <w:p w14:paraId="1856A585" w14:textId="77777777" w:rsidR="001A6B0A" w:rsidRPr="0048085B" w:rsidRDefault="001A6B0A">
      <w:pPr>
        <w:pStyle w:val="Obsah2"/>
        <w:rPr>
          <w:rFonts w:ascii="Times New Roman" w:hAnsi="Times New Roman"/>
          <w:iCs w:val="0"/>
          <w:noProof/>
          <w:sz w:val="24"/>
          <w:szCs w:val="24"/>
        </w:rPr>
      </w:pPr>
      <w:r w:rsidRPr="0048085B">
        <w:rPr>
          <w:noProof/>
        </w:rPr>
        <w:t>1.4. Koridory a plochy dopravní infrastruktury</w:t>
      </w:r>
      <w:r w:rsidRPr="0048085B">
        <w:rPr>
          <w:noProof/>
        </w:rPr>
        <w:tab/>
      </w:r>
      <w:r w:rsidR="00A71BBA" w:rsidRPr="0048085B">
        <w:rPr>
          <w:noProof/>
        </w:rPr>
        <w:t>3</w:t>
      </w:r>
    </w:p>
    <w:p w14:paraId="4F189F14" w14:textId="3F9B0600" w:rsidR="001A6B0A" w:rsidRPr="0048085B" w:rsidRDefault="001A6B0A">
      <w:pPr>
        <w:pStyle w:val="Obsah2"/>
        <w:rPr>
          <w:rFonts w:ascii="Times New Roman" w:hAnsi="Times New Roman"/>
          <w:iCs w:val="0"/>
          <w:noProof/>
          <w:sz w:val="24"/>
          <w:szCs w:val="24"/>
        </w:rPr>
      </w:pPr>
      <w:r w:rsidRPr="0048085B">
        <w:rPr>
          <w:noProof/>
        </w:rPr>
        <w:t>1.5. Koridory technické infrastruktury a související rozvojové záměry</w:t>
      </w:r>
      <w:r w:rsidRPr="0048085B">
        <w:rPr>
          <w:noProof/>
        </w:rPr>
        <w:tab/>
      </w:r>
      <w:r w:rsidRPr="0048085B">
        <w:rPr>
          <w:noProof/>
        </w:rPr>
        <w:fldChar w:fldCharType="begin"/>
      </w:r>
      <w:r w:rsidRPr="0048085B">
        <w:rPr>
          <w:noProof/>
        </w:rPr>
        <w:instrText xml:space="preserve"> PAGEREF _Toc437771466 \h </w:instrText>
      </w:r>
      <w:r w:rsidRPr="0048085B">
        <w:rPr>
          <w:noProof/>
        </w:rPr>
      </w:r>
      <w:r w:rsidRPr="0048085B">
        <w:rPr>
          <w:noProof/>
        </w:rPr>
        <w:fldChar w:fldCharType="separate"/>
      </w:r>
      <w:r w:rsidR="00975700">
        <w:rPr>
          <w:noProof/>
        </w:rPr>
        <w:t>3</w:t>
      </w:r>
      <w:r w:rsidRPr="0048085B">
        <w:rPr>
          <w:noProof/>
        </w:rPr>
        <w:fldChar w:fldCharType="end"/>
      </w:r>
    </w:p>
    <w:p w14:paraId="7E9BB234" w14:textId="341FA132" w:rsidR="001A6B0A" w:rsidRPr="0048085B" w:rsidRDefault="001A6B0A">
      <w:pPr>
        <w:pStyle w:val="Obsah1"/>
        <w:rPr>
          <w:rFonts w:ascii="Times New Roman" w:hAnsi="Times New Roman"/>
          <w:b w:val="0"/>
          <w:bCs w:val="0"/>
          <w:noProof/>
          <w:sz w:val="24"/>
          <w:szCs w:val="24"/>
        </w:rPr>
      </w:pPr>
      <w:r w:rsidRPr="0048085B">
        <w:rPr>
          <w:noProof/>
        </w:rPr>
        <w:t>2. Vyhodnocení souladu se ZÚR Kraje Vysočina</w:t>
      </w:r>
      <w:r w:rsidRPr="0048085B">
        <w:rPr>
          <w:noProof/>
        </w:rPr>
        <w:tab/>
      </w:r>
      <w:r w:rsidRPr="0048085B">
        <w:rPr>
          <w:noProof/>
        </w:rPr>
        <w:fldChar w:fldCharType="begin"/>
      </w:r>
      <w:r w:rsidRPr="0048085B">
        <w:rPr>
          <w:noProof/>
        </w:rPr>
        <w:instrText xml:space="preserve"> PAGEREF _Toc437771467 \h </w:instrText>
      </w:r>
      <w:r w:rsidRPr="0048085B">
        <w:rPr>
          <w:noProof/>
        </w:rPr>
      </w:r>
      <w:r w:rsidRPr="0048085B">
        <w:rPr>
          <w:noProof/>
        </w:rPr>
        <w:fldChar w:fldCharType="separate"/>
      </w:r>
      <w:r w:rsidR="00975700">
        <w:rPr>
          <w:noProof/>
        </w:rPr>
        <w:t>3</w:t>
      </w:r>
      <w:r w:rsidRPr="0048085B">
        <w:rPr>
          <w:noProof/>
        </w:rPr>
        <w:fldChar w:fldCharType="end"/>
      </w:r>
    </w:p>
    <w:p w14:paraId="36108355" w14:textId="582E4755" w:rsidR="001A6B0A" w:rsidRPr="0048085B" w:rsidRDefault="001A6B0A">
      <w:pPr>
        <w:pStyle w:val="Obsah2"/>
        <w:rPr>
          <w:rFonts w:ascii="Times New Roman" w:hAnsi="Times New Roman"/>
          <w:iCs w:val="0"/>
          <w:noProof/>
          <w:sz w:val="24"/>
          <w:szCs w:val="24"/>
        </w:rPr>
      </w:pPr>
      <w:r w:rsidRPr="0048085B">
        <w:rPr>
          <w:noProof/>
        </w:rPr>
        <w:t>2.1. Priority územního plánování Kraje Vysočina pro zajištění udržitelného rozvoje území</w:t>
      </w:r>
      <w:r w:rsidRPr="0048085B">
        <w:rPr>
          <w:noProof/>
        </w:rPr>
        <w:tab/>
      </w:r>
      <w:r w:rsidRPr="0048085B">
        <w:rPr>
          <w:noProof/>
        </w:rPr>
        <w:fldChar w:fldCharType="begin"/>
      </w:r>
      <w:r w:rsidRPr="0048085B">
        <w:rPr>
          <w:noProof/>
        </w:rPr>
        <w:instrText xml:space="preserve"> PAGEREF _Toc437771468 \h </w:instrText>
      </w:r>
      <w:r w:rsidRPr="0048085B">
        <w:rPr>
          <w:noProof/>
        </w:rPr>
      </w:r>
      <w:r w:rsidRPr="0048085B">
        <w:rPr>
          <w:noProof/>
        </w:rPr>
        <w:fldChar w:fldCharType="separate"/>
      </w:r>
      <w:r w:rsidR="00975700">
        <w:rPr>
          <w:noProof/>
        </w:rPr>
        <w:t>3</w:t>
      </w:r>
      <w:r w:rsidRPr="0048085B">
        <w:rPr>
          <w:noProof/>
        </w:rPr>
        <w:fldChar w:fldCharType="end"/>
      </w:r>
    </w:p>
    <w:p w14:paraId="328B12E5" w14:textId="77777777" w:rsidR="001A6B0A" w:rsidRPr="0048085B" w:rsidRDefault="001A6B0A">
      <w:pPr>
        <w:pStyle w:val="Obsah2"/>
        <w:rPr>
          <w:rFonts w:ascii="Times New Roman" w:hAnsi="Times New Roman"/>
          <w:iCs w:val="0"/>
          <w:noProof/>
          <w:sz w:val="24"/>
          <w:szCs w:val="24"/>
        </w:rPr>
      </w:pPr>
      <w:r w:rsidRPr="0048085B">
        <w:rPr>
          <w:noProof/>
        </w:rPr>
        <w:t>2.2. Rozvojové oblasti a rozvojové osy</w:t>
      </w:r>
      <w:r w:rsidRPr="0048085B">
        <w:rPr>
          <w:noProof/>
        </w:rPr>
        <w:tab/>
      </w:r>
      <w:r w:rsidR="004E0B96" w:rsidRPr="0048085B">
        <w:rPr>
          <w:noProof/>
        </w:rPr>
        <w:t>4</w:t>
      </w:r>
    </w:p>
    <w:p w14:paraId="1C60ABD1" w14:textId="77777777" w:rsidR="001A6B0A" w:rsidRPr="0048085B" w:rsidRDefault="001A6B0A">
      <w:pPr>
        <w:pStyle w:val="Obsah2"/>
        <w:rPr>
          <w:rFonts w:ascii="Times New Roman" w:hAnsi="Times New Roman"/>
          <w:iCs w:val="0"/>
          <w:noProof/>
          <w:sz w:val="24"/>
          <w:szCs w:val="24"/>
        </w:rPr>
      </w:pPr>
      <w:r w:rsidRPr="0048085B">
        <w:rPr>
          <w:noProof/>
        </w:rPr>
        <w:t>2.3. Specifické oblasti</w:t>
      </w:r>
      <w:r w:rsidRPr="0048085B">
        <w:rPr>
          <w:noProof/>
        </w:rPr>
        <w:tab/>
      </w:r>
      <w:r w:rsidR="004E0B96" w:rsidRPr="0048085B">
        <w:rPr>
          <w:noProof/>
        </w:rPr>
        <w:t>4</w:t>
      </w:r>
    </w:p>
    <w:p w14:paraId="43AC357C" w14:textId="77777777" w:rsidR="001A6B0A" w:rsidRPr="0048085B" w:rsidRDefault="001A6B0A">
      <w:pPr>
        <w:pStyle w:val="Obsah2"/>
        <w:rPr>
          <w:rFonts w:ascii="Times New Roman" w:hAnsi="Times New Roman"/>
          <w:iCs w:val="0"/>
          <w:noProof/>
          <w:sz w:val="24"/>
          <w:szCs w:val="24"/>
        </w:rPr>
      </w:pPr>
      <w:r w:rsidRPr="0048085B">
        <w:rPr>
          <w:noProof/>
        </w:rPr>
        <w:t>2.4. Plochy a koridory nadmístního významu</w:t>
      </w:r>
      <w:r w:rsidRPr="0048085B">
        <w:rPr>
          <w:noProof/>
        </w:rPr>
        <w:tab/>
      </w:r>
      <w:r w:rsidR="007B355D" w:rsidRPr="0048085B">
        <w:rPr>
          <w:noProof/>
        </w:rPr>
        <w:t>4</w:t>
      </w:r>
    </w:p>
    <w:p w14:paraId="408CB79B" w14:textId="77777777" w:rsidR="001A6B0A" w:rsidRPr="0048085B" w:rsidRDefault="001A6B0A">
      <w:pPr>
        <w:pStyle w:val="Obsah2"/>
        <w:rPr>
          <w:rFonts w:ascii="Times New Roman" w:hAnsi="Times New Roman"/>
          <w:iCs w:val="0"/>
          <w:noProof/>
          <w:sz w:val="24"/>
          <w:szCs w:val="24"/>
        </w:rPr>
      </w:pPr>
      <w:r w:rsidRPr="0048085B">
        <w:rPr>
          <w:noProof/>
        </w:rPr>
        <w:t>2.5. Typ krajiny dle cílového využití</w:t>
      </w:r>
      <w:r w:rsidRPr="0048085B">
        <w:rPr>
          <w:noProof/>
        </w:rPr>
        <w:tab/>
      </w:r>
      <w:r w:rsidR="007B355D" w:rsidRPr="0048085B">
        <w:rPr>
          <w:noProof/>
        </w:rPr>
        <w:t>4</w:t>
      </w:r>
    </w:p>
    <w:p w14:paraId="716C7BD0" w14:textId="77777777" w:rsidR="001A6B0A" w:rsidRPr="0048085B" w:rsidRDefault="001A6B0A">
      <w:pPr>
        <w:pStyle w:val="Obsah2"/>
        <w:rPr>
          <w:rFonts w:ascii="Times New Roman" w:hAnsi="Times New Roman"/>
          <w:iCs w:val="0"/>
          <w:noProof/>
          <w:sz w:val="24"/>
          <w:szCs w:val="24"/>
        </w:rPr>
      </w:pPr>
      <w:r w:rsidRPr="0048085B">
        <w:rPr>
          <w:noProof/>
        </w:rPr>
        <w:t>2.6. Oblasti krajinného rázu</w:t>
      </w:r>
      <w:r w:rsidRPr="0048085B">
        <w:rPr>
          <w:noProof/>
        </w:rPr>
        <w:tab/>
      </w:r>
      <w:r w:rsidR="004E0B96" w:rsidRPr="0048085B">
        <w:rPr>
          <w:noProof/>
        </w:rPr>
        <w:t>5</w:t>
      </w:r>
    </w:p>
    <w:p w14:paraId="69D6D7D7" w14:textId="77777777" w:rsidR="001A6B0A" w:rsidRPr="0048085B" w:rsidRDefault="001A6B0A">
      <w:pPr>
        <w:pStyle w:val="Obsah1"/>
        <w:rPr>
          <w:rFonts w:ascii="Times New Roman" w:hAnsi="Times New Roman"/>
          <w:b w:val="0"/>
          <w:bCs w:val="0"/>
          <w:noProof/>
          <w:sz w:val="24"/>
          <w:szCs w:val="24"/>
        </w:rPr>
      </w:pPr>
      <w:r w:rsidRPr="0048085B">
        <w:rPr>
          <w:noProof/>
        </w:rPr>
        <w:t>3. Vyhodnocení souladu s ÚAP</w:t>
      </w:r>
      <w:r w:rsidRPr="0048085B">
        <w:rPr>
          <w:noProof/>
        </w:rPr>
        <w:tab/>
      </w:r>
      <w:r w:rsidR="007B355D" w:rsidRPr="0048085B">
        <w:rPr>
          <w:noProof/>
        </w:rPr>
        <w:t>5</w:t>
      </w:r>
    </w:p>
    <w:p w14:paraId="722347EA" w14:textId="77777777" w:rsidR="001A6B0A" w:rsidRPr="0048085B" w:rsidRDefault="001A6B0A">
      <w:pPr>
        <w:pStyle w:val="Obsah1"/>
        <w:rPr>
          <w:rFonts w:ascii="Times New Roman" w:hAnsi="Times New Roman"/>
          <w:b w:val="0"/>
          <w:bCs w:val="0"/>
          <w:noProof/>
          <w:sz w:val="24"/>
          <w:szCs w:val="24"/>
        </w:rPr>
      </w:pPr>
      <w:r w:rsidRPr="0048085B">
        <w:rPr>
          <w:noProof/>
        </w:rPr>
        <w:t>4. Vyhodnocení koordinace využívání území z hlediska širších územních vztahů</w:t>
      </w:r>
      <w:r w:rsidRPr="0048085B">
        <w:rPr>
          <w:noProof/>
        </w:rPr>
        <w:tab/>
      </w:r>
      <w:r w:rsidR="001306AC" w:rsidRPr="0048085B">
        <w:rPr>
          <w:noProof/>
        </w:rPr>
        <w:t>6</w:t>
      </w:r>
    </w:p>
    <w:p w14:paraId="4E8AE307" w14:textId="77777777" w:rsidR="001A6B0A" w:rsidRPr="0048085B" w:rsidRDefault="001A6B0A">
      <w:pPr>
        <w:pStyle w:val="Obsah1"/>
        <w:rPr>
          <w:rFonts w:ascii="Times New Roman" w:hAnsi="Times New Roman"/>
          <w:b w:val="0"/>
          <w:bCs w:val="0"/>
          <w:noProof/>
          <w:sz w:val="24"/>
          <w:szCs w:val="24"/>
        </w:rPr>
      </w:pPr>
      <w:r w:rsidRPr="0048085B">
        <w:rPr>
          <w:noProof/>
        </w:rPr>
        <w:t>5. Záležitosti nadmístního významu, které nejsou řešeny v ZÚR Kraje Vysočina</w:t>
      </w:r>
      <w:r w:rsidRPr="0048085B">
        <w:rPr>
          <w:noProof/>
        </w:rPr>
        <w:tab/>
      </w:r>
      <w:r w:rsidR="00F55D18" w:rsidRPr="0048085B">
        <w:rPr>
          <w:noProof/>
        </w:rPr>
        <w:t>6</w:t>
      </w:r>
    </w:p>
    <w:p w14:paraId="413469AC" w14:textId="77777777" w:rsidR="001A6B0A" w:rsidRPr="0048085B" w:rsidRDefault="001A6B0A">
      <w:pPr>
        <w:pStyle w:val="Obsah1"/>
        <w:rPr>
          <w:rFonts w:ascii="Times New Roman" w:hAnsi="Times New Roman"/>
          <w:b w:val="0"/>
          <w:bCs w:val="0"/>
          <w:noProof/>
          <w:sz w:val="24"/>
          <w:szCs w:val="24"/>
        </w:rPr>
      </w:pPr>
      <w:r w:rsidRPr="0048085B">
        <w:rPr>
          <w:noProof/>
        </w:rPr>
        <w:t>6. Vyhodnocení splnění požadavků zadání</w:t>
      </w:r>
      <w:r w:rsidRPr="0048085B">
        <w:rPr>
          <w:noProof/>
        </w:rPr>
        <w:tab/>
      </w:r>
      <w:r w:rsidR="006630A3" w:rsidRPr="0048085B">
        <w:rPr>
          <w:noProof/>
        </w:rPr>
        <w:t>6</w:t>
      </w:r>
    </w:p>
    <w:p w14:paraId="12C6B511" w14:textId="77777777" w:rsidR="001A6B0A" w:rsidRPr="0048085B" w:rsidRDefault="001A6B0A">
      <w:pPr>
        <w:pStyle w:val="Obsah1"/>
        <w:rPr>
          <w:rFonts w:ascii="Times New Roman" w:hAnsi="Times New Roman"/>
          <w:b w:val="0"/>
          <w:bCs w:val="0"/>
          <w:noProof/>
          <w:sz w:val="24"/>
          <w:szCs w:val="24"/>
        </w:rPr>
      </w:pPr>
      <w:r w:rsidRPr="0048085B">
        <w:rPr>
          <w:noProof/>
        </w:rPr>
        <w:t>7. Prokázání nemožnosti využít vymezené zastavitelné plochy a vyhodnocení potřeby vymezení nových zastavitelných ploch</w:t>
      </w:r>
      <w:r w:rsidRPr="0048085B">
        <w:rPr>
          <w:noProof/>
        </w:rPr>
        <w:tab/>
      </w:r>
      <w:r w:rsidR="000639CB" w:rsidRPr="0048085B">
        <w:rPr>
          <w:noProof/>
        </w:rPr>
        <w:t>7</w:t>
      </w:r>
    </w:p>
    <w:p w14:paraId="6C1D0EE3" w14:textId="77777777" w:rsidR="001A6B0A" w:rsidRPr="0048085B" w:rsidRDefault="001A6B0A">
      <w:pPr>
        <w:pStyle w:val="Obsah1"/>
        <w:rPr>
          <w:rFonts w:ascii="Times New Roman" w:hAnsi="Times New Roman"/>
          <w:b w:val="0"/>
          <w:bCs w:val="0"/>
          <w:noProof/>
          <w:sz w:val="24"/>
          <w:szCs w:val="24"/>
        </w:rPr>
      </w:pPr>
      <w:r w:rsidRPr="0048085B">
        <w:rPr>
          <w:noProof/>
        </w:rPr>
        <w:t>8. Komplexní zdůvodnění přijatého řešení</w:t>
      </w:r>
      <w:r w:rsidRPr="0048085B">
        <w:rPr>
          <w:noProof/>
        </w:rPr>
        <w:tab/>
      </w:r>
      <w:r w:rsidR="001306AC" w:rsidRPr="0048085B">
        <w:rPr>
          <w:noProof/>
        </w:rPr>
        <w:t>7</w:t>
      </w:r>
    </w:p>
    <w:p w14:paraId="31D0FFC5" w14:textId="77777777" w:rsidR="001A6B0A" w:rsidRPr="0048085B" w:rsidRDefault="001A6B0A">
      <w:pPr>
        <w:pStyle w:val="Obsah2"/>
        <w:rPr>
          <w:rFonts w:ascii="Times New Roman" w:hAnsi="Times New Roman"/>
          <w:iCs w:val="0"/>
          <w:noProof/>
          <w:sz w:val="24"/>
          <w:szCs w:val="24"/>
        </w:rPr>
      </w:pPr>
      <w:r w:rsidRPr="0048085B">
        <w:rPr>
          <w:noProof/>
        </w:rPr>
        <w:t>8.1. Soulad s požadavky zvláštních právních předpisů</w:t>
      </w:r>
      <w:r w:rsidRPr="0048085B">
        <w:rPr>
          <w:noProof/>
        </w:rPr>
        <w:tab/>
      </w:r>
      <w:r w:rsidR="001306AC" w:rsidRPr="0048085B">
        <w:rPr>
          <w:noProof/>
        </w:rPr>
        <w:t>7</w:t>
      </w:r>
    </w:p>
    <w:p w14:paraId="39F0F239" w14:textId="77777777" w:rsidR="001A6B0A" w:rsidRPr="0048085B" w:rsidRDefault="00F55D18">
      <w:pPr>
        <w:pStyle w:val="Obsah2"/>
        <w:rPr>
          <w:rFonts w:ascii="Times New Roman" w:hAnsi="Times New Roman"/>
          <w:iCs w:val="0"/>
          <w:noProof/>
          <w:sz w:val="24"/>
          <w:szCs w:val="24"/>
        </w:rPr>
      </w:pPr>
      <w:r w:rsidRPr="0048085B">
        <w:rPr>
          <w:noProof/>
        </w:rPr>
        <w:t>8.2</w:t>
      </w:r>
      <w:r w:rsidR="00A2793A" w:rsidRPr="0048085B">
        <w:rPr>
          <w:noProof/>
        </w:rPr>
        <w:t>. Úprav</w:t>
      </w:r>
      <w:r w:rsidR="00376BD5">
        <w:rPr>
          <w:noProof/>
        </w:rPr>
        <w:t>a mapového podkladu</w:t>
      </w:r>
      <w:r w:rsidR="001A6B0A" w:rsidRPr="0048085B">
        <w:rPr>
          <w:noProof/>
        </w:rPr>
        <w:tab/>
      </w:r>
      <w:r w:rsidR="000639CB" w:rsidRPr="0048085B">
        <w:rPr>
          <w:noProof/>
        </w:rPr>
        <w:t>8</w:t>
      </w:r>
    </w:p>
    <w:p w14:paraId="6B893D63" w14:textId="77777777" w:rsidR="001A6B0A" w:rsidRPr="0048085B" w:rsidRDefault="00F55D18">
      <w:pPr>
        <w:pStyle w:val="Obsah2"/>
        <w:rPr>
          <w:rFonts w:ascii="Times New Roman" w:hAnsi="Times New Roman"/>
          <w:iCs w:val="0"/>
          <w:noProof/>
          <w:sz w:val="24"/>
          <w:szCs w:val="24"/>
        </w:rPr>
      </w:pPr>
      <w:r w:rsidRPr="0048085B">
        <w:rPr>
          <w:noProof/>
        </w:rPr>
        <w:t>8.3</w:t>
      </w:r>
      <w:r w:rsidR="001A6B0A" w:rsidRPr="0048085B">
        <w:rPr>
          <w:noProof/>
        </w:rPr>
        <w:t xml:space="preserve">. </w:t>
      </w:r>
      <w:r w:rsidR="00376BD5">
        <w:rPr>
          <w:noProof/>
        </w:rPr>
        <w:t>Úpravy hranic zastavěného území</w:t>
      </w:r>
      <w:r w:rsidR="001A6B0A" w:rsidRPr="0048085B">
        <w:rPr>
          <w:noProof/>
        </w:rPr>
        <w:tab/>
      </w:r>
      <w:r w:rsidR="000639CB" w:rsidRPr="0048085B">
        <w:rPr>
          <w:noProof/>
        </w:rPr>
        <w:t>8</w:t>
      </w:r>
    </w:p>
    <w:p w14:paraId="0B04E027" w14:textId="77777777" w:rsidR="001A6B0A" w:rsidRPr="0048085B" w:rsidRDefault="000639CB">
      <w:pPr>
        <w:pStyle w:val="Obsah2"/>
        <w:rPr>
          <w:noProof/>
        </w:rPr>
      </w:pPr>
      <w:r w:rsidRPr="0048085B">
        <w:rPr>
          <w:noProof/>
        </w:rPr>
        <w:t>8.4</w:t>
      </w:r>
      <w:r w:rsidR="00B92B7F" w:rsidRPr="0048085B">
        <w:rPr>
          <w:noProof/>
        </w:rPr>
        <w:t xml:space="preserve">. </w:t>
      </w:r>
      <w:r w:rsidRPr="0048085B">
        <w:rPr>
          <w:noProof/>
        </w:rPr>
        <w:t xml:space="preserve">Úpravy </w:t>
      </w:r>
      <w:r w:rsidR="00F55D18" w:rsidRPr="0048085B">
        <w:rPr>
          <w:noProof/>
        </w:rPr>
        <w:t xml:space="preserve">stávajících </w:t>
      </w:r>
      <w:r w:rsidR="00376BD5">
        <w:rPr>
          <w:noProof/>
        </w:rPr>
        <w:t>veřejně prospěšných staveb</w:t>
      </w:r>
      <w:r w:rsidR="001A6B0A" w:rsidRPr="0048085B">
        <w:rPr>
          <w:noProof/>
        </w:rPr>
        <w:t>.</w:t>
      </w:r>
      <w:r w:rsidR="001A6B0A" w:rsidRPr="0048085B">
        <w:rPr>
          <w:noProof/>
        </w:rPr>
        <w:tab/>
      </w:r>
      <w:r w:rsidR="001306AC" w:rsidRPr="0048085B">
        <w:rPr>
          <w:noProof/>
        </w:rPr>
        <w:t>8</w:t>
      </w:r>
    </w:p>
    <w:p w14:paraId="5517DBE8" w14:textId="77777777" w:rsidR="00D65FFC" w:rsidRPr="0048085B" w:rsidRDefault="000639CB" w:rsidP="00D65FFC">
      <w:pPr>
        <w:pStyle w:val="Obsah2"/>
        <w:rPr>
          <w:rFonts w:ascii="Times New Roman" w:hAnsi="Times New Roman"/>
          <w:iCs w:val="0"/>
          <w:noProof/>
          <w:sz w:val="24"/>
          <w:szCs w:val="24"/>
        </w:rPr>
      </w:pPr>
      <w:r w:rsidRPr="0048085B">
        <w:rPr>
          <w:noProof/>
        </w:rPr>
        <w:t>8.5</w:t>
      </w:r>
      <w:r w:rsidR="0076135A" w:rsidRPr="0048085B">
        <w:rPr>
          <w:noProof/>
        </w:rPr>
        <w:t xml:space="preserve">. </w:t>
      </w:r>
      <w:r w:rsidR="00376BD5" w:rsidRPr="0048085B">
        <w:rPr>
          <w:noProof/>
        </w:rPr>
        <w:t>Zvláštní zájmy Ministerstva obrany</w:t>
      </w:r>
      <w:r w:rsidRPr="0048085B">
        <w:rPr>
          <w:noProof/>
        </w:rPr>
        <w:tab/>
        <w:t>9</w:t>
      </w:r>
    </w:p>
    <w:p w14:paraId="0F5C45C6" w14:textId="77777777" w:rsidR="00D65FFC" w:rsidRPr="0048085B" w:rsidRDefault="000639CB" w:rsidP="00D65FFC">
      <w:pPr>
        <w:pStyle w:val="Obsah2"/>
        <w:rPr>
          <w:rFonts w:ascii="Times New Roman" w:hAnsi="Times New Roman"/>
          <w:iCs w:val="0"/>
          <w:noProof/>
          <w:sz w:val="24"/>
          <w:szCs w:val="24"/>
        </w:rPr>
      </w:pPr>
      <w:r w:rsidRPr="0048085B">
        <w:rPr>
          <w:noProof/>
        </w:rPr>
        <w:t>8.6</w:t>
      </w:r>
      <w:r w:rsidR="00D65FFC" w:rsidRPr="0048085B">
        <w:rPr>
          <w:noProof/>
        </w:rPr>
        <w:t xml:space="preserve">. </w:t>
      </w:r>
      <w:r w:rsidR="00376BD5">
        <w:rPr>
          <w:noProof/>
        </w:rPr>
        <w:t>Úprava grafické části územního plánu</w:t>
      </w:r>
      <w:r w:rsidRPr="0048085B">
        <w:rPr>
          <w:noProof/>
        </w:rPr>
        <w:t>.</w:t>
      </w:r>
      <w:r w:rsidRPr="0048085B">
        <w:rPr>
          <w:noProof/>
        </w:rPr>
        <w:tab/>
        <w:t>9</w:t>
      </w:r>
    </w:p>
    <w:p w14:paraId="61ED8562" w14:textId="77777777" w:rsidR="00D65FFC" w:rsidRPr="0048085B" w:rsidRDefault="000639CB" w:rsidP="00D65FFC">
      <w:pPr>
        <w:pStyle w:val="Obsah2"/>
        <w:rPr>
          <w:noProof/>
        </w:rPr>
      </w:pPr>
      <w:r w:rsidRPr="0048085B">
        <w:rPr>
          <w:noProof/>
        </w:rPr>
        <w:t>8.7</w:t>
      </w:r>
      <w:r w:rsidR="00D65FFC" w:rsidRPr="0048085B">
        <w:rPr>
          <w:noProof/>
        </w:rPr>
        <w:t xml:space="preserve">. </w:t>
      </w:r>
      <w:r w:rsidR="00376BD5">
        <w:rPr>
          <w:noProof/>
        </w:rPr>
        <w:t>Změna označení rozvojových ploch</w:t>
      </w:r>
      <w:r w:rsidRPr="0048085B">
        <w:rPr>
          <w:noProof/>
        </w:rPr>
        <w:t>.</w:t>
      </w:r>
      <w:r w:rsidRPr="0048085B">
        <w:rPr>
          <w:noProof/>
        </w:rPr>
        <w:tab/>
        <w:t>9</w:t>
      </w:r>
    </w:p>
    <w:p w14:paraId="7022F33D" w14:textId="77777777" w:rsidR="009D28AE" w:rsidRPr="0048085B" w:rsidRDefault="009D28AE" w:rsidP="009D28AE">
      <w:pPr>
        <w:pStyle w:val="Obsah2"/>
        <w:rPr>
          <w:rFonts w:ascii="Times New Roman" w:hAnsi="Times New Roman"/>
          <w:iCs w:val="0"/>
          <w:noProof/>
          <w:sz w:val="24"/>
          <w:szCs w:val="24"/>
        </w:rPr>
      </w:pPr>
      <w:r w:rsidRPr="0048085B">
        <w:rPr>
          <w:noProof/>
        </w:rPr>
        <w:t xml:space="preserve">8.8. </w:t>
      </w:r>
      <w:r w:rsidR="00376BD5">
        <w:rPr>
          <w:noProof/>
        </w:rPr>
        <w:t>Úprava kategorizace rozvojových ploch</w:t>
      </w:r>
      <w:r w:rsidRPr="0048085B">
        <w:rPr>
          <w:noProof/>
        </w:rPr>
        <w:t>.</w:t>
      </w:r>
      <w:r w:rsidRPr="0048085B">
        <w:rPr>
          <w:noProof/>
        </w:rPr>
        <w:tab/>
        <w:t>9</w:t>
      </w:r>
    </w:p>
    <w:p w14:paraId="07DA67EB" w14:textId="77777777" w:rsidR="001A6B0A" w:rsidRPr="0048085B" w:rsidRDefault="001A6B0A">
      <w:pPr>
        <w:pStyle w:val="Obsah1"/>
        <w:rPr>
          <w:rFonts w:ascii="Times New Roman" w:hAnsi="Times New Roman"/>
          <w:b w:val="0"/>
          <w:bCs w:val="0"/>
          <w:noProof/>
          <w:sz w:val="24"/>
          <w:szCs w:val="24"/>
        </w:rPr>
      </w:pPr>
      <w:r w:rsidRPr="0048085B">
        <w:rPr>
          <w:noProof/>
        </w:rPr>
        <w:t>9. Vyhodnocení předpokládaných důsledků navrhovaného řešení na ZPF</w:t>
      </w:r>
      <w:r w:rsidRPr="0048085B">
        <w:rPr>
          <w:noProof/>
        </w:rPr>
        <w:tab/>
      </w:r>
      <w:r w:rsidR="001306AC" w:rsidRPr="0048085B">
        <w:rPr>
          <w:noProof/>
        </w:rPr>
        <w:t>10</w:t>
      </w:r>
    </w:p>
    <w:p w14:paraId="60D1667B" w14:textId="77777777" w:rsidR="001A6B0A" w:rsidRPr="0048085B" w:rsidRDefault="001A6B0A">
      <w:pPr>
        <w:pStyle w:val="Obsah1"/>
        <w:rPr>
          <w:rFonts w:ascii="Times New Roman" w:hAnsi="Times New Roman"/>
          <w:b w:val="0"/>
          <w:bCs w:val="0"/>
          <w:noProof/>
          <w:sz w:val="24"/>
          <w:szCs w:val="24"/>
        </w:rPr>
      </w:pPr>
      <w:r w:rsidRPr="0048085B">
        <w:rPr>
          <w:noProof/>
        </w:rPr>
        <w:t>10. Vyhodnocení předpokládaných důsledků navrhovaného řešení na PUPFL</w:t>
      </w:r>
      <w:r w:rsidRPr="0048085B">
        <w:rPr>
          <w:noProof/>
        </w:rPr>
        <w:tab/>
      </w:r>
      <w:r w:rsidR="001306AC" w:rsidRPr="0048085B">
        <w:rPr>
          <w:noProof/>
        </w:rPr>
        <w:t>11</w:t>
      </w:r>
    </w:p>
    <w:p w14:paraId="5C555ACB" w14:textId="77777777" w:rsidR="001A6B0A" w:rsidRPr="0048085B" w:rsidRDefault="001A6B0A">
      <w:pPr>
        <w:pStyle w:val="Obsah2"/>
        <w:rPr>
          <w:rFonts w:ascii="Times New Roman" w:hAnsi="Times New Roman"/>
          <w:iCs w:val="0"/>
          <w:noProof/>
          <w:sz w:val="24"/>
          <w:szCs w:val="24"/>
        </w:rPr>
      </w:pPr>
      <w:r w:rsidRPr="0048085B">
        <w:rPr>
          <w:noProof/>
        </w:rPr>
        <w:t>10.1. Údaje o navrhovaném záboru PUPFL</w:t>
      </w:r>
      <w:r w:rsidRPr="0048085B">
        <w:rPr>
          <w:noProof/>
        </w:rPr>
        <w:tab/>
      </w:r>
      <w:r w:rsidR="001306AC" w:rsidRPr="0048085B">
        <w:rPr>
          <w:noProof/>
        </w:rPr>
        <w:t>11</w:t>
      </w:r>
    </w:p>
    <w:p w14:paraId="5188FCFB" w14:textId="50530B81" w:rsidR="001A6B0A" w:rsidRPr="0048085B" w:rsidRDefault="001A6B0A">
      <w:pPr>
        <w:pStyle w:val="Obsah2"/>
        <w:rPr>
          <w:rFonts w:ascii="Times New Roman" w:hAnsi="Times New Roman"/>
          <w:iCs w:val="0"/>
          <w:noProof/>
          <w:sz w:val="24"/>
          <w:szCs w:val="24"/>
        </w:rPr>
      </w:pPr>
      <w:r w:rsidRPr="0048085B">
        <w:rPr>
          <w:noProof/>
        </w:rPr>
        <w:t xml:space="preserve">10.2. Údaje o dotčení pásma </w:t>
      </w:r>
      <w:r w:rsidR="00BB7BC6">
        <w:rPr>
          <w:noProof/>
        </w:rPr>
        <w:t>3</w:t>
      </w:r>
      <w:r w:rsidRPr="0048085B">
        <w:rPr>
          <w:noProof/>
        </w:rPr>
        <w:t>0 m od okraje lesa</w:t>
      </w:r>
      <w:r w:rsidRPr="0048085B">
        <w:rPr>
          <w:noProof/>
        </w:rPr>
        <w:tab/>
      </w:r>
      <w:r w:rsidR="001306AC" w:rsidRPr="0048085B">
        <w:rPr>
          <w:noProof/>
        </w:rPr>
        <w:t>11</w:t>
      </w:r>
    </w:p>
    <w:p w14:paraId="0F5DFDDB" w14:textId="77777777" w:rsidR="009C1714" w:rsidRDefault="00147DBB" w:rsidP="00314251">
      <w:pPr>
        <w:pStyle w:val="skryttext"/>
        <w:rPr>
          <w:b/>
          <w:bCs/>
          <w:caps/>
          <w:vanish w:val="0"/>
          <w:color w:val="auto"/>
        </w:rPr>
      </w:pPr>
      <w:r w:rsidRPr="0048085B">
        <w:rPr>
          <w:b/>
          <w:bCs/>
          <w:caps/>
          <w:color w:val="auto"/>
        </w:rPr>
        <w:fldChar w:fldCharType="end"/>
      </w:r>
    </w:p>
    <w:p w14:paraId="23E077C7" w14:textId="77777777" w:rsidR="00376BD5" w:rsidRDefault="00376BD5" w:rsidP="00314251">
      <w:pPr>
        <w:pStyle w:val="skryttext"/>
        <w:rPr>
          <w:b/>
          <w:bCs/>
          <w:caps/>
          <w:vanish w:val="0"/>
          <w:color w:val="auto"/>
        </w:rPr>
      </w:pPr>
    </w:p>
    <w:p w14:paraId="755FD020" w14:textId="77777777" w:rsidR="00376BD5" w:rsidRDefault="00376BD5" w:rsidP="00314251">
      <w:pPr>
        <w:pStyle w:val="skryttext"/>
        <w:rPr>
          <w:b/>
          <w:bCs/>
          <w:caps/>
          <w:vanish w:val="0"/>
          <w:color w:val="auto"/>
        </w:rPr>
      </w:pPr>
    </w:p>
    <w:p w14:paraId="77C05CB9" w14:textId="77777777" w:rsidR="00376BD5" w:rsidRDefault="00376BD5" w:rsidP="00314251">
      <w:pPr>
        <w:pStyle w:val="skryttext"/>
        <w:rPr>
          <w:b/>
          <w:bCs/>
          <w:caps/>
          <w:vanish w:val="0"/>
          <w:color w:val="auto"/>
        </w:rPr>
      </w:pPr>
    </w:p>
    <w:p w14:paraId="29B22436" w14:textId="77777777" w:rsidR="00E30592" w:rsidRDefault="00E30592" w:rsidP="00314251">
      <w:pPr>
        <w:pStyle w:val="skryttext"/>
        <w:rPr>
          <w:b/>
          <w:bCs/>
          <w:caps/>
          <w:vanish w:val="0"/>
          <w:color w:val="auto"/>
        </w:rPr>
      </w:pPr>
    </w:p>
    <w:p w14:paraId="322400F6" w14:textId="77777777" w:rsidR="00376BD5" w:rsidRPr="0048085B" w:rsidRDefault="00376BD5" w:rsidP="00314251">
      <w:pPr>
        <w:pStyle w:val="skryttext"/>
        <w:rPr>
          <w:b/>
          <w:bCs/>
          <w:caps/>
          <w:vanish w:val="0"/>
          <w:color w:val="auto"/>
        </w:rPr>
      </w:pPr>
    </w:p>
    <w:p w14:paraId="2A45B2F0" w14:textId="77777777" w:rsidR="0076135A" w:rsidRPr="0048085B" w:rsidRDefault="0076135A" w:rsidP="00314251">
      <w:pPr>
        <w:pStyle w:val="skryttext"/>
        <w:rPr>
          <w:color w:val="auto"/>
        </w:rPr>
      </w:pPr>
    </w:p>
    <w:p w14:paraId="4EEE654C" w14:textId="77777777" w:rsidR="00EA65CA" w:rsidRPr="0048085B" w:rsidRDefault="00EA65CA" w:rsidP="00C2275F">
      <w:pPr>
        <w:pStyle w:val="StylObsah111bVechnavelk"/>
      </w:pPr>
    </w:p>
    <w:p w14:paraId="2AB0F2B9" w14:textId="77777777" w:rsidR="00C2275F" w:rsidRPr="0048085B" w:rsidRDefault="00C2275F" w:rsidP="00C2275F">
      <w:pPr>
        <w:pStyle w:val="StylObsah111bVechnavelk"/>
      </w:pPr>
      <w:r w:rsidRPr="0048085B">
        <w:lastRenderedPageBreak/>
        <w:t>použité zkratky:</w:t>
      </w:r>
    </w:p>
    <w:p w14:paraId="615C5C13" w14:textId="77777777" w:rsidR="003F279A" w:rsidRPr="0048085B" w:rsidRDefault="003F279A" w:rsidP="00C2275F">
      <w:pPr>
        <w:pStyle w:val="NormlnvlevoChar"/>
        <w:spacing w:after="0"/>
        <w:ind w:firstLine="720"/>
        <w:sectPr w:rsidR="003F279A" w:rsidRPr="0048085B" w:rsidSect="00225CE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134" w:right="1134" w:bottom="1134" w:left="1134" w:header="0" w:footer="1134" w:gutter="284"/>
          <w:cols w:space="60"/>
          <w:noEndnote/>
        </w:sectPr>
      </w:pPr>
    </w:p>
    <w:p w14:paraId="2F453FF0" w14:textId="77777777" w:rsidR="00153272" w:rsidRPr="0048085B" w:rsidRDefault="00153272" w:rsidP="003F279A">
      <w:pPr>
        <w:pStyle w:val="NormlnvlevoChar"/>
        <w:spacing w:after="0"/>
      </w:pPr>
    </w:p>
    <w:p w14:paraId="0EB29768" w14:textId="77777777" w:rsidR="00C2275F" w:rsidRPr="0048085B" w:rsidRDefault="00C2275F" w:rsidP="00E030A2">
      <w:pPr>
        <w:pStyle w:val="NormlnvlevoChar"/>
        <w:spacing w:after="0"/>
      </w:pPr>
      <w:r w:rsidRPr="0048085B">
        <w:t>ČOV</w:t>
      </w:r>
      <w:r w:rsidRPr="0048085B">
        <w:tab/>
      </w:r>
      <w:r w:rsidRPr="0048085B">
        <w:tab/>
        <w:t>čistírna odpadních vod</w:t>
      </w:r>
    </w:p>
    <w:p w14:paraId="7467339D" w14:textId="77777777" w:rsidR="00C2275F" w:rsidRPr="0048085B" w:rsidRDefault="00C2275F" w:rsidP="003F279A">
      <w:pPr>
        <w:pStyle w:val="NormlnvlevoChar"/>
        <w:spacing w:after="0"/>
      </w:pPr>
      <w:r w:rsidRPr="0048085B">
        <w:t>ČR</w:t>
      </w:r>
      <w:r w:rsidRPr="0048085B">
        <w:tab/>
      </w:r>
      <w:r w:rsidRPr="0048085B">
        <w:tab/>
        <w:t>Če</w:t>
      </w:r>
      <w:r w:rsidR="00311A58" w:rsidRPr="0048085B">
        <w:t>s</w:t>
      </w:r>
      <w:r w:rsidRPr="0048085B">
        <w:t>ká republika</w:t>
      </w:r>
    </w:p>
    <w:p w14:paraId="36340F23" w14:textId="77777777" w:rsidR="00C2275F" w:rsidRPr="0048085B" w:rsidRDefault="00C2275F" w:rsidP="008F33F1">
      <w:pPr>
        <w:pStyle w:val="NormlnvlevoChar"/>
        <w:spacing w:after="0"/>
      </w:pPr>
      <w:r w:rsidRPr="0048085B">
        <w:t>KÚ</w:t>
      </w:r>
      <w:r w:rsidRPr="0048085B">
        <w:tab/>
      </w:r>
      <w:r w:rsidRPr="0048085B">
        <w:tab/>
        <w:t>katastrální území</w:t>
      </w:r>
    </w:p>
    <w:p w14:paraId="06358A5C" w14:textId="77777777" w:rsidR="00C2275F" w:rsidRPr="0048085B" w:rsidRDefault="00C2275F" w:rsidP="00000E3A">
      <w:pPr>
        <w:pStyle w:val="NormlnvlevoChar"/>
        <w:spacing w:after="0"/>
      </w:pPr>
      <w:r w:rsidRPr="0048085B">
        <w:t>L</w:t>
      </w:r>
      <w:r w:rsidR="005F10A7" w:rsidRPr="0048085B">
        <w:t>B</w:t>
      </w:r>
      <w:r w:rsidRPr="0048085B">
        <w:t>C</w:t>
      </w:r>
      <w:r w:rsidRPr="0048085B">
        <w:tab/>
      </w:r>
      <w:r w:rsidRPr="0048085B">
        <w:tab/>
        <w:t>lokální biocentrum</w:t>
      </w:r>
    </w:p>
    <w:p w14:paraId="4F099A54" w14:textId="77777777" w:rsidR="00C2275F" w:rsidRPr="0048085B" w:rsidRDefault="00C2275F" w:rsidP="00000E3A">
      <w:pPr>
        <w:pStyle w:val="NormlnvlevoChar"/>
        <w:spacing w:after="0"/>
      </w:pPr>
      <w:r w:rsidRPr="0048085B">
        <w:t>L</w:t>
      </w:r>
      <w:r w:rsidR="005F10A7" w:rsidRPr="0048085B">
        <w:t>B</w:t>
      </w:r>
      <w:r w:rsidRPr="0048085B">
        <w:t>K</w:t>
      </w:r>
      <w:r w:rsidRPr="0048085B">
        <w:tab/>
      </w:r>
      <w:r w:rsidRPr="0048085B">
        <w:tab/>
        <w:t>lokální koridor</w:t>
      </w:r>
    </w:p>
    <w:p w14:paraId="3E72571E" w14:textId="77777777" w:rsidR="00C2275F" w:rsidRPr="0048085B" w:rsidRDefault="00C2275F" w:rsidP="002626B7">
      <w:pPr>
        <w:pStyle w:val="NormlnvlevoChar"/>
        <w:spacing w:after="0"/>
      </w:pPr>
      <w:r w:rsidRPr="0048085B">
        <w:t>LPF</w:t>
      </w:r>
      <w:r w:rsidRPr="0048085B">
        <w:tab/>
      </w:r>
      <w:r w:rsidRPr="0048085B">
        <w:tab/>
        <w:t>lesní půdní fond</w:t>
      </w:r>
    </w:p>
    <w:p w14:paraId="4384E221" w14:textId="77777777" w:rsidR="00C2275F" w:rsidRPr="0048085B" w:rsidRDefault="00C2275F" w:rsidP="00630D97">
      <w:pPr>
        <w:pStyle w:val="skryttext"/>
        <w:rPr>
          <w:color w:val="auto"/>
        </w:rPr>
      </w:pPr>
      <w:r w:rsidRPr="0048085B">
        <w:rPr>
          <w:color w:val="auto"/>
        </w:rPr>
        <w:t>NC</w:t>
      </w:r>
      <w:r w:rsidRPr="0048085B">
        <w:rPr>
          <w:color w:val="auto"/>
        </w:rPr>
        <w:tab/>
      </w:r>
      <w:r w:rsidRPr="0048085B">
        <w:rPr>
          <w:color w:val="auto"/>
        </w:rPr>
        <w:tab/>
        <w:t>nadregionální biocentrum</w:t>
      </w:r>
    </w:p>
    <w:p w14:paraId="5BE3E9B9" w14:textId="77777777" w:rsidR="00C2275F" w:rsidRPr="0048085B" w:rsidRDefault="00C2275F" w:rsidP="00000E3A">
      <w:pPr>
        <w:pStyle w:val="NormlnvlevoChar"/>
        <w:spacing w:after="0"/>
      </w:pPr>
      <w:r w:rsidRPr="0048085B">
        <w:t>N</w:t>
      </w:r>
      <w:r w:rsidR="005F10A7" w:rsidRPr="0048085B">
        <w:t>RB</w:t>
      </w:r>
      <w:r w:rsidRPr="0048085B">
        <w:t>K</w:t>
      </w:r>
      <w:r w:rsidRPr="0048085B">
        <w:tab/>
      </w:r>
      <w:r w:rsidRPr="0048085B">
        <w:tab/>
        <w:t>nadregionální biokoridor</w:t>
      </w:r>
    </w:p>
    <w:p w14:paraId="518A40F6" w14:textId="77777777" w:rsidR="00C2275F" w:rsidRPr="0048085B" w:rsidRDefault="00C2275F" w:rsidP="00314251">
      <w:pPr>
        <w:pStyle w:val="skryttext"/>
        <w:rPr>
          <w:color w:val="auto"/>
        </w:rPr>
      </w:pPr>
      <w:r w:rsidRPr="0048085B">
        <w:rPr>
          <w:color w:val="auto"/>
        </w:rPr>
        <w:t>PK</w:t>
      </w:r>
      <w:r w:rsidRPr="0048085B">
        <w:rPr>
          <w:color w:val="auto"/>
        </w:rPr>
        <w:tab/>
      </w:r>
      <w:r w:rsidRPr="0048085B">
        <w:rPr>
          <w:color w:val="auto"/>
        </w:rPr>
        <w:tab/>
        <w:t>pozemek ve zjednodušené evidenci - pozemkový katastr</w:t>
      </w:r>
    </w:p>
    <w:p w14:paraId="3FEB06A4" w14:textId="77777777" w:rsidR="00C2275F" w:rsidRPr="0048085B" w:rsidRDefault="00C2275F" w:rsidP="003F279A">
      <w:pPr>
        <w:pStyle w:val="NormlnvlevoChar"/>
        <w:spacing w:after="0"/>
      </w:pPr>
      <w:r w:rsidRPr="0048085B">
        <w:t>ORP</w:t>
      </w:r>
      <w:r w:rsidRPr="0048085B">
        <w:tab/>
      </w:r>
      <w:r w:rsidRPr="0048085B">
        <w:tab/>
        <w:t>obec s rozšířenou působností</w:t>
      </w:r>
    </w:p>
    <w:p w14:paraId="366AA349" w14:textId="77777777" w:rsidR="00C2275F" w:rsidRPr="0048085B" w:rsidRDefault="00C2275F" w:rsidP="00000E3A">
      <w:pPr>
        <w:pStyle w:val="NormlnvlevoChar"/>
        <w:spacing w:after="0"/>
      </w:pPr>
      <w:r w:rsidRPr="0048085B">
        <w:t>PHO</w:t>
      </w:r>
      <w:r w:rsidRPr="0048085B">
        <w:tab/>
      </w:r>
      <w:r w:rsidRPr="0048085B">
        <w:tab/>
        <w:t>pásmo hygienické ochrany</w:t>
      </w:r>
    </w:p>
    <w:p w14:paraId="3406FBF7" w14:textId="77777777" w:rsidR="003F279A" w:rsidRPr="0048085B" w:rsidRDefault="00C2275F" w:rsidP="00314251">
      <w:pPr>
        <w:pStyle w:val="skryttext"/>
        <w:rPr>
          <w:color w:val="auto"/>
        </w:rPr>
      </w:pPr>
      <w:r w:rsidRPr="0048085B">
        <w:rPr>
          <w:color w:val="auto"/>
        </w:rPr>
        <w:t>PRVK</w:t>
      </w:r>
      <w:r w:rsidRPr="0048085B">
        <w:rPr>
          <w:color w:val="auto"/>
        </w:rPr>
        <w:tab/>
      </w:r>
      <w:r w:rsidRPr="0048085B">
        <w:rPr>
          <w:color w:val="auto"/>
        </w:rPr>
        <w:tab/>
        <w:t xml:space="preserve">plán rozvoje vodovodů a </w:t>
      </w:r>
    </w:p>
    <w:p w14:paraId="0AFD0169" w14:textId="77777777" w:rsidR="00C2275F" w:rsidRPr="0048085B" w:rsidRDefault="00C2275F" w:rsidP="00314251">
      <w:pPr>
        <w:pStyle w:val="skryttext"/>
        <w:rPr>
          <w:color w:val="auto"/>
        </w:rPr>
      </w:pPr>
      <w:r w:rsidRPr="0048085B">
        <w:rPr>
          <w:color w:val="auto"/>
        </w:rPr>
        <w:t>kanalizací</w:t>
      </w:r>
    </w:p>
    <w:p w14:paraId="272BC1FB" w14:textId="77777777" w:rsidR="003F279A" w:rsidRPr="0048085B" w:rsidRDefault="00C2275F" w:rsidP="003A15FA">
      <w:pPr>
        <w:pStyle w:val="NormlnvlevoChar"/>
        <w:spacing w:after="0"/>
      </w:pPr>
      <w:r w:rsidRPr="0048085B">
        <w:t>PUPFL</w:t>
      </w:r>
      <w:r w:rsidRPr="0048085B">
        <w:tab/>
      </w:r>
      <w:r w:rsidRPr="0048085B">
        <w:tab/>
        <w:t xml:space="preserve">pozemky určené k plnění funkcí </w:t>
      </w:r>
    </w:p>
    <w:p w14:paraId="54BD93CC" w14:textId="77777777" w:rsidR="00FE6286" w:rsidRPr="0048085B" w:rsidRDefault="00FE6286" w:rsidP="003B0ECD">
      <w:pPr>
        <w:pStyle w:val="NormlnvlevoChar"/>
        <w:spacing w:after="0"/>
        <w:ind w:left="709" w:firstLine="709"/>
      </w:pPr>
      <w:r w:rsidRPr="0048085B">
        <w:t>l</w:t>
      </w:r>
      <w:r w:rsidR="00C2275F" w:rsidRPr="0048085B">
        <w:t>esa</w:t>
      </w:r>
    </w:p>
    <w:p w14:paraId="07DBDC3E" w14:textId="77777777" w:rsidR="00C2275F" w:rsidRPr="0048085B" w:rsidRDefault="00C2275F" w:rsidP="008F33F1">
      <w:pPr>
        <w:pStyle w:val="NormlnvlevoChar"/>
        <w:spacing w:after="0"/>
      </w:pPr>
      <w:r w:rsidRPr="0048085B">
        <w:t>PÚR</w:t>
      </w:r>
      <w:r w:rsidRPr="0048085B">
        <w:tab/>
      </w:r>
      <w:r w:rsidRPr="0048085B">
        <w:tab/>
        <w:t>politika územního rozvoje</w:t>
      </w:r>
    </w:p>
    <w:p w14:paraId="189CF5EA" w14:textId="77777777" w:rsidR="003B0ECD" w:rsidRPr="0048085B" w:rsidRDefault="003B0ECD" w:rsidP="00000E3A">
      <w:pPr>
        <w:pStyle w:val="NormlnvlevoChar"/>
        <w:spacing w:after="0"/>
      </w:pPr>
    </w:p>
    <w:p w14:paraId="5892DF1C" w14:textId="77777777" w:rsidR="003B0ECD" w:rsidRPr="0048085B" w:rsidRDefault="003B0ECD" w:rsidP="00000E3A">
      <w:pPr>
        <w:pStyle w:val="NormlnvlevoChar"/>
        <w:spacing w:after="0"/>
      </w:pPr>
    </w:p>
    <w:p w14:paraId="15860B7E" w14:textId="77777777" w:rsidR="0076135A" w:rsidRPr="0048085B" w:rsidRDefault="0076135A" w:rsidP="00000E3A">
      <w:pPr>
        <w:pStyle w:val="NormlnvlevoChar"/>
        <w:spacing w:after="0"/>
      </w:pPr>
    </w:p>
    <w:p w14:paraId="52739DD7" w14:textId="77777777" w:rsidR="00C2275F" w:rsidRPr="0048085B" w:rsidRDefault="00C2275F" w:rsidP="00000E3A">
      <w:pPr>
        <w:pStyle w:val="NormlnvlevoChar"/>
        <w:spacing w:after="0"/>
      </w:pPr>
      <w:r w:rsidRPr="0048085B">
        <w:t>R</w:t>
      </w:r>
      <w:r w:rsidR="005F10A7" w:rsidRPr="0048085B">
        <w:t>B</w:t>
      </w:r>
      <w:r w:rsidRPr="0048085B">
        <w:t>C</w:t>
      </w:r>
      <w:r w:rsidRPr="0048085B">
        <w:tab/>
      </w:r>
      <w:r w:rsidRPr="0048085B">
        <w:tab/>
        <w:t>regionální biocentrum</w:t>
      </w:r>
    </w:p>
    <w:p w14:paraId="387B1C5E" w14:textId="77777777" w:rsidR="005F10A7" w:rsidRPr="0048085B" w:rsidRDefault="005F10A7" w:rsidP="00000E3A">
      <w:pPr>
        <w:pStyle w:val="NormlnvlevoChar"/>
        <w:spacing w:after="0"/>
      </w:pPr>
      <w:r w:rsidRPr="0048085B">
        <w:t>RBK</w:t>
      </w:r>
      <w:r w:rsidRPr="0048085B">
        <w:tab/>
      </w:r>
      <w:r w:rsidRPr="0048085B">
        <w:tab/>
        <w:t>regionální biokoridor</w:t>
      </w:r>
    </w:p>
    <w:p w14:paraId="65FC2520" w14:textId="77777777" w:rsidR="00C2275F" w:rsidRPr="0048085B" w:rsidRDefault="00C2275F" w:rsidP="00000E3A">
      <w:pPr>
        <w:pStyle w:val="skryttext"/>
        <w:rPr>
          <w:color w:val="auto"/>
        </w:rPr>
      </w:pPr>
      <w:r w:rsidRPr="0048085B">
        <w:rPr>
          <w:color w:val="auto"/>
        </w:rPr>
        <w:t>RK</w:t>
      </w:r>
      <w:r w:rsidRPr="0048085B">
        <w:rPr>
          <w:color w:val="auto"/>
        </w:rPr>
        <w:tab/>
      </w:r>
      <w:r w:rsidRPr="0048085B">
        <w:rPr>
          <w:color w:val="auto"/>
        </w:rPr>
        <w:tab/>
        <w:t>regionální biokoridor</w:t>
      </w:r>
    </w:p>
    <w:p w14:paraId="15293ACF" w14:textId="77777777" w:rsidR="00C2275F" w:rsidRPr="0048085B" w:rsidRDefault="00C2275F" w:rsidP="00876A8E">
      <w:pPr>
        <w:pStyle w:val="NormlnvlevoChar"/>
        <w:spacing w:after="0"/>
      </w:pPr>
      <w:r w:rsidRPr="0048085B">
        <w:t>ÚAP</w:t>
      </w:r>
      <w:r w:rsidRPr="0048085B">
        <w:tab/>
      </w:r>
      <w:r w:rsidRPr="0048085B">
        <w:tab/>
        <w:t>územně analytické podklady</w:t>
      </w:r>
    </w:p>
    <w:p w14:paraId="69C1C62D" w14:textId="77777777" w:rsidR="00C2275F" w:rsidRPr="0048085B" w:rsidRDefault="00C2275F" w:rsidP="00876A8E">
      <w:pPr>
        <w:pStyle w:val="NormlnvlevoChar"/>
        <w:spacing w:after="0"/>
      </w:pPr>
      <w:r w:rsidRPr="0048085B">
        <w:t>ÚP</w:t>
      </w:r>
      <w:r w:rsidRPr="0048085B">
        <w:tab/>
      </w:r>
      <w:r w:rsidRPr="0048085B">
        <w:tab/>
        <w:t>územní plán</w:t>
      </w:r>
    </w:p>
    <w:p w14:paraId="49DCA847" w14:textId="77777777" w:rsidR="00C2275F" w:rsidRPr="0048085B" w:rsidRDefault="00C2275F" w:rsidP="00876A8E">
      <w:pPr>
        <w:pStyle w:val="NormlnvlevoChar"/>
        <w:spacing w:after="0"/>
      </w:pPr>
      <w:r w:rsidRPr="0048085B">
        <w:t>ÚPD</w:t>
      </w:r>
      <w:r w:rsidRPr="0048085B">
        <w:tab/>
      </w:r>
      <w:r w:rsidRPr="0048085B">
        <w:tab/>
        <w:t>územně plánovací dokumentace</w:t>
      </w:r>
    </w:p>
    <w:p w14:paraId="31309644" w14:textId="77777777" w:rsidR="0058031F" w:rsidRPr="0048085B" w:rsidRDefault="0058031F" w:rsidP="0058031F">
      <w:pPr>
        <w:pStyle w:val="NormlnvlevoChar"/>
        <w:spacing w:after="0"/>
      </w:pPr>
      <w:r w:rsidRPr="0048085B">
        <w:t>ÚS</w:t>
      </w:r>
      <w:r w:rsidRPr="0048085B">
        <w:tab/>
      </w:r>
      <w:r w:rsidRPr="0048085B">
        <w:tab/>
        <w:t>územní studie</w:t>
      </w:r>
    </w:p>
    <w:p w14:paraId="30018CD0" w14:textId="77777777" w:rsidR="00483806" w:rsidRPr="0048085B" w:rsidRDefault="00C2275F" w:rsidP="00483806">
      <w:pPr>
        <w:pStyle w:val="NormlnvlevoChar"/>
        <w:spacing w:after="0"/>
      </w:pPr>
      <w:r w:rsidRPr="0048085B">
        <w:t>ÚSES</w:t>
      </w:r>
      <w:r w:rsidRPr="0048085B">
        <w:tab/>
      </w:r>
      <w:r w:rsidRPr="0048085B">
        <w:tab/>
        <w:t xml:space="preserve">územní systém ekologické </w:t>
      </w:r>
    </w:p>
    <w:p w14:paraId="4683E6CC" w14:textId="77777777" w:rsidR="00C2275F" w:rsidRPr="0048085B" w:rsidRDefault="00C2275F" w:rsidP="00483806">
      <w:pPr>
        <w:pStyle w:val="NormlnvlevoChar"/>
        <w:spacing w:after="0"/>
        <w:ind w:left="709" w:firstLine="709"/>
      </w:pPr>
      <w:r w:rsidRPr="0048085B">
        <w:t>stability</w:t>
      </w:r>
    </w:p>
    <w:p w14:paraId="4D39F4C7" w14:textId="77777777" w:rsidR="00C2275F" w:rsidRPr="0048085B" w:rsidRDefault="00C2275F" w:rsidP="00314251">
      <w:pPr>
        <w:pStyle w:val="skryttext"/>
        <w:rPr>
          <w:color w:val="auto"/>
        </w:rPr>
      </w:pPr>
      <w:r w:rsidRPr="0048085B">
        <w:rPr>
          <w:color w:val="auto"/>
        </w:rPr>
        <w:t>VKP</w:t>
      </w:r>
      <w:r w:rsidRPr="0048085B">
        <w:rPr>
          <w:color w:val="auto"/>
        </w:rPr>
        <w:tab/>
      </w:r>
      <w:r w:rsidRPr="0048085B">
        <w:rPr>
          <w:color w:val="auto"/>
        </w:rPr>
        <w:tab/>
        <w:t>významný krajinný prvek</w:t>
      </w:r>
    </w:p>
    <w:p w14:paraId="437059DF" w14:textId="77777777" w:rsidR="00C2275F" w:rsidRPr="0048085B" w:rsidRDefault="00C2275F" w:rsidP="008126D6">
      <w:pPr>
        <w:pStyle w:val="skryttext"/>
        <w:rPr>
          <w:color w:val="auto"/>
        </w:rPr>
      </w:pPr>
      <w:r w:rsidRPr="0048085B">
        <w:rPr>
          <w:color w:val="auto"/>
        </w:rPr>
        <w:t>VN</w:t>
      </w:r>
      <w:r w:rsidRPr="0048085B">
        <w:rPr>
          <w:color w:val="auto"/>
        </w:rPr>
        <w:tab/>
      </w:r>
      <w:r w:rsidRPr="0048085B">
        <w:rPr>
          <w:color w:val="auto"/>
        </w:rPr>
        <w:tab/>
        <w:t>vysoké napětí</w:t>
      </w:r>
    </w:p>
    <w:p w14:paraId="4834A936" w14:textId="77777777" w:rsidR="00C2275F" w:rsidRPr="0048085B" w:rsidRDefault="00C2275F" w:rsidP="00A02270">
      <w:pPr>
        <w:pStyle w:val="skryttext"/>
        <w:rPr>
          <w:color w:val="auto"/>
        </w:rPr>
      </w:pPr>
      <w:r w:rsidRPr="0048085B">
        <w:rPr>
          <w:color w:val="auto"/>
        </w:rPr>
        <w:t>VTL</w:t>
      </w:r>
      <w:r w:rsidRPr="0048085B">
        <w:rPr>
          <w:color w:val="auto"/>
        </w:rPr>
        <w:tab/>
      </w:r>
      <w:r w:rsidRPr="0048085B">
        <w:rPr>
          <w:color w:val="auto"/>
        </w:rPr>
        <w:tab/>
        <w:t>vysokotlaký (plynovod)</w:t>
      </w:r>
    </w:p>
    <w:p w14:paraId="274C575B" w14:textId="77777777" w:rsidR="00C2275F" w:rsidRPr="0048085B" w:rsidRDefault="00C2275F" w:rsidP="008126D6">
      <w:pPr>
        <w:pStyle w:val="skryttext"/>
        <w:rPr>
          <w:color w:val="auto"/>
        </w:rPr>
      </w:pPr>
      <w:r w:rsidRPr="0048085B">
        <w:rPr>
          <w:color w:val="auto"/>
        </w:rPr>
        <w:t>VVN</w:t>
      </w:r>
      <w:r w:rsidRPr="0048085B">
        <w:rPr>
          <w:color w:val="auto"/>
        </w:rPr>
        <w:tab/>
      </w:r>
      <w:r w:rsidRPr="0048085B">
        <w:rPr>
          <w:color w:val="auto"/>
        </w:rPr>
        <w:tab/>
        <w:t>velmi vysoké napětí</w:t>
      </w:r>
    </w:p>
    <w:p w14:paraId="36C016A0" w14:textId="77777777" w:rsidR="00C97DAE" w:rsidRPr="0048085B" w:rsidRDefault="001144C2" w:rsidP="00E030A2">
      <w:pPr>
        <w:pStyle w:val="skryttext"/>
        <w:rPr>
          <w:color w:val="auto"/>
        </w:rPr>
      </w:pPr>
      <w:r w:rsidRPr="0048085B">
        <w:rPr>
          <w:color w:val="auto"/>
        </w:rPr>
        <w:t>ZČ</w:t>
      </w:r>
      <w:r w:rsidR="00000E3A" w:rsidRPr="0048085B">
        <w:rPr>
          <w:color w:val="auto"/>
        </w:rPr>
        <w:t>1</w:t>
      </w:r>
      <w:r w:rsidR="00C97DAE" w:rsidRPr="0048085B">
        <w:rPr>
          <w:color w:val="auto"/>
        </w:rPr>
        <w:tab/>
      </w:r>
      <w:r w:rsidR="00C97DAE" w:rsidRPr="0048085B">
        <w:rPr>
          <w:color w:val="auto"/>
        </w:rPr>
        <w:tab/>
      </w:r>
      <w:r w:rsidR="006F20FF" w:rsidRPr="0048085B">
        <w:rPr>
          <w:color w:val="auto"/>
        </w:rPr>
        <w:t>Z</w:t>
      </w:r>
      <w:r w:rsidR="00C97DAE" w:rsidRPr="0048085B">
        <w:rPr>
          <w:color w:val="auto"/>
        </w:rPr>
        <w:t>měna číslo 1</w:t>
      </w:r>
      <w:r w:rsidR="00F650F4" w:rsidRPr="0048085B">
        <w:rPr>
          <w:color w:val="auto"/>
        </w:rPr>
        <w:t xml:space="preserve"> </w:t>
      </w:r>
      <w:r w:rsidR="00F650F4" w:rsidRPr="0048085B">
        <w:rPr>
          <w:color w:val="auto"/>
        </w:rPr>
        <w:tab/>
      </w:r>
      <w:r w:rsidR="00F650F4" w:rsidRPr="0048085B">
        <w:rPr>
          <w:color w:val="auto"/>
        </w:rPr>
        <w:tab/>
      </w:r>
      <w:r w:rsidR="00F650F4" w:rsidRPr="0048085B">
        <w:rPr>
          <w:color w:val="auto"/>
        </w:rPr>
        <w:tab/>
      </w:r>
      <w:r w:rsidR="00F650F4" w:rsidRPr="0048085B">
        <w:rPr>
          <w:color w:val="auto"/>
        </w:rPr>
        <w:tab/>
      </w:r>
      <w:r w:rsidR="00F650F4" w:rsidRPr="0048085B">
        <w:rPr>
          <w:color w:val="auto"/>
        </w:rPr>
        <w:tab/>
        <w:t>(</w:t>
      </w:r>
      <w:r w:rsidR="006F20FF" w:rsidRPr="0048085B">
        <w:rPr>
          <w:color w:val="auto"/>
        </w:rPr>
        <w:t>Ú</w:t>
      </w:r>
      <w:r w:rsidR="00F650F4" w:rsidRPr="0048085B">
        <w:rPr>
          <w:color w:val="auto"/>
        </w:rPr>
        <w:t xml:space="preserve">zemního plánu </w:t>
      </w:r>
      <w:r w:rsidR="00000E3A" w:rsidRPr="0048085B">
        <w:rPr>
          <w:color w:val="auto"/>
        </w:rPr>
        <w:t>Hamry nad Sázavou</w:t>
      </w:r>
      <w:r w:rsidR="00F650F4" w:rsidRPr="0048085B">
        <w:rPr>
          <w:color w:val="auto"/>
        </w:rPr>
        <w:t>)</w:t>
      </w:r>
    </w:p>
    <w:p w14:paraId="0230C66E" w14:textId="77777777" w:rsidR="00681EF7" w:rsidRPr="0048085B" w:rsidRDefault="0099327F" w:rsidP="00E030A2">
      <w:pPr>
        <w:pStyle w:val="NormlnvlevoChar"/>
        <w:spacing w:after="0"/>
      </w:pPr>
      <w:r w:rsidRPr="0048085B">
        <w:t>ZČ3</w:t>
      </w:r>
      <w:r w:rsidR="005E51AC" w:rsidRPr="0048085B">
        <w:tab/>
      </w:r>
      <w:r w:rsidR="005E51AC" w:rsidRPr="0048085B">
        <w:tab/>
        <w:t xml:space="preserve">Změna číslo </w:t>
      </w:r>
      <w:r w:rsidRPr="0048085B">
        <w:t>3</w:t>
      </w:r>
      <w:r w:rsidR="00E030A2" w:rsidRPr="0048085B">
        <w:t xml:space="preserve"> (Územního plánu </w:t>
      </w:r>
    </w:p>
    <w:p w14:paraId="24391652" w14:textId="52950DD2" w:rsidR="00E030A2" w:rsidRPr="0048085B" w:rsidRDefault="00943F51" w:rsidP="00681EF7">
      <w:pPr>
        <w:pStyle w:val="NormlnvlevoChar"/>
        <w:spacing w:after="0"/>
        <w:ind w:left="709" w:firstLine="709"/>
      </w:pPr>
      <w:r>
        <w:t>Slavětín</w:t>
      </w:r>
      <w:r w:rsidR="00E030A2" w:rsidRPr="0048085B">
        <w:t>)</w:t>
      </w:r>
    </w:p>
    <w:p w14:paraId="3D1A0FA6" w14:textId="77777777" w:rsidR="00E030A2" w:rsidRPr="0048085B" w:rsidRDefault="00E030A2" w:rsidP="00EA65CA">
      <w:pPr>
        <w:pStyle w:val="skryttext"/>
        <w:rPr>
          <w:color w:val="auto"/>
        </w:rPr>
      </w:pPr>
    </w:p>
    <w:p w14:paraId="2BD72534" w14:textId="77777777" w:rsidR="00561E83" w:rsidRPr="0048085B" w:rsidRDefault="00561E83" w:rsidP="00E030A2">
      <w:pPr>
        <w:pStyle w:val="skryttext"/>
        <w:rPr>
          <w:color w:val="auto"/>
        </w:rPr>
      </w:pPr>
      <w:r w:rsidRPr="0048085B">
        <w:rPr>
          <w:color w:val="auto"/>
        </w:rPr>
        <w:t>ZVN</w:t>
      </w:r>
      <w:r w:rsidRPr="0048085B">
        <w:rPr>
          <w:color w:val="auto"/>
        </w:rPr>
        <w:tab/>
      </w:r>
      <w:r w:rsidRPr="0048085B">
        <w:rPr>
          <w:color w:val="auto"/>
        </w:rPr>
        <w:tab/>
        <w:t>zvlášť vysoké napětí</w:t>
      </w:r>
    </w:p>
    <w:p w14:paraId="77BB03D2" w14:textId="77777777" w:rsidR="00C2275F" w:rsidRPr="0048085B" w:rsidRDefault="00C2275F" w:rsidP="00E65C26">
      <w:pPr>
        <w:pStyle w:val="skryttext"/>
        <w:rPr>
          <w:color w:val="auto"/>
        </w:rPr>
      </w:pPr>
      <w:r w:rsidRPr="0048085B">
        <w:rPr>
          <w:color w:val="auto"/>
        </w:rPr>
        <w:t>VVTL</w:t>
      </w:r>
      <w:r w:rsidRPr="0048085B">
        <w:rPr>
          <w:color w:val="auto"/>
        </w:rPr>
        <w:tab/>
      </w:r>
      <w:r w:rsidRPr="0048085B">
        <w:rPr>
          <w:color w:val="auto"/>
        </w:rPr>
        <w:tab/>
        <w:t>velmi vysokotlaký (plynovod)</w:t>
      </w:r>
    </w:p>
    <w:p w14:paraId="5C8E7783" w14:textId="77777777" w:rsidR="00C2275F" w:rsidRPr="0048085B" w:rsidRDefault="00C2275F" w:rsidP="003F279A">
      <w:pPr>
        <w:pStyle w:val="NormlnvlevoChar"/>
        <w:spacing w:after="0"/>
      </w:pPr>
      <w:r w:rsidRPr="0048085B">
        <w:t>ZPF</w:t>
      </w:r>
      <w:r w:rsidRPr="0048085B">
        <w:tab/>
      </w:r>
      <w:r w:rsidRPr="0048085B">
        <w:tab/>
        <w:t>zemědělský půdní fond</w:t>
      </w:r>
    </w:p>
    <w:p w14:paraId="608BCFE7" w14:textId="77777777" w:rsidR="00C2275F" w:rsidRPr="0048085B" w:rsidRDefault="00C2275F" w:rsidP="00D65FFC">
      <w:pPr>
        <w:pStyle w:val="NormlnvlevoChar"/>
        <w:spacing w:after="0"/>
        <w:ind w:left="1418" w:hanging="1418"/>
      </w:pPr>
      <w:r w:rsidRPr="0048085B">
        <w:t>ZÚR</w:t>
      </w:r>
      <w:r w:rsidR="00D65FFC" w:rsidRPr="0048085B">
        <w:t xml:space="preserve"> </w:t>
      </w:r>
      <w:proofErr w:type="spellStart"/>
      <w:r w:rsidR="00D65FFC" w:rsidRPr="0048085B">
        <w:t>KrV</w:t>
      </w:r>
      <w:proofErr w:type="spellEnd"/>
      <w:r w:rsidR="00D65FFC" w:rsidRPr="0048085B">
        <w:tab/>
        <w:t>Z</w:t>
      </w:r>
      <w:r w:rsidRPr="0048085B">
        <w:t>ásady územního rozvoje</w:t>
      </w:r>
      <w:r w:rsidR="00D65FFC" w:rsidRPr="0048085B">
        <w:t xml:space="preserve"> Kraje Vysočina</w:t>
      </w:r>
    </w:p>
    <w:p w14:paraId="6EB3BFA9" w14:textId="77777777" w:rsidR="003F279A" w:rsidRPr="0048085B" w:rsidRDefault="001523EC" w:rsidP="001523EC">
      <w:pPr>
        <w:pStyle w:val="NormlnvlevoChar"/>
        <w:spacing w:after="0"/>
      </w:pPr>
      <w:r w:rsidRPr="0048085B">
        <w:t>VKP</w:t>
      </w:r>
      <w:r w:rsidRPr="0048085B">
        <w:tab/>
      </w:r>
      <w:r w:rsidRPr="0048085B">
        <w:tab/>
        <w:t>významný krajinný prvek</w:t>
      </w:r>
    </w:p>
    <w:p w14:paraId="00CCA212" w14:textId="77777777" w:rsidR="001523EC" w:rsidRPr="0048085B" w:rsidRDefault="001523EC" w:rsidP="001523EC">
      <w:pPr>
        <w:pStyle w:val="NormlnvlevoChar"/>
        <w:spacing w:after="0"/>
        <w:sectPr w:rsidR="001523EC" w:rsidRPr="0048085B" w:rsidSect="00225CE4">
          <w:type w:val="continuous"/>
          <w:pgSz w:w="11907" w:h="16840" w:code="9"/>
          <w:pgMar w:top="1134" w:right="1134" w:bottom="1134" w:left="1134" w:header="0" w:footer="1134" w:gutter="284"/>
          <w:cols w:num="2" w:space="709"/>
          <w:noEndnote/>
        </w:sectPr>
      </w:pPr>
    </w:p>
    <w:p w14:paraId="457240C4" w14:textId="77777777" w:rsidR="001849CE" w:rsidRDefault="001849CE" w:rsidP="00314251">
      <w:pPr>
        <w:pStyle w:val="skryttext"/>
        <w:rPr>
          <w:vanish w:val="0"/>
          <w:color w:val="auto"/>
        </w:rPr>
      </w:pPr>
    </w:p>
    <w:p w14:paraId="39433BD4" w14:textId="77777777" w:rsidR="0062007A" w:rsidRPr="0048085B" w:rsidRDefault="0062007A" w:rsidP="00314251">
      <w:pPr>
        <w:pStyle w:val="skryttext"/>
        <w:rPr>
          <w:vanish w:val="0"/>
          <w:color w:val="auto"/>
        </w:rPr>
      </w:pPr>
    </w:p>
    <w:p w14:paraId="4B2B69D5" w14:textId="77777777" w:rsidR="0076135A" w:rsidRPr="0048085B" w:rsidRDefault="0076135A" w:rsidP="00314251">
      <w:pPr>
        <w:pStyle w:val="skryttext"/>
        <w:rPr>
          <w:color w:val="auto"/>
        </w:rPr>
      </w:pPr>
    </w:p>
    <w:p w14:paraId="5B87F262" w14:textId="77777777" w:rsidR="001C5EF3" w:rsidRPr="0048085B" w:rsidRDefault="001C5EF3" w:rsidP="00314251">
      <w:pPr>
        <w:pStyle w:val="skryttext"/>
        <w:rPr>
          <w:color w:val="auto"/>
        </w:rPr>
      </w:pPr>
    </w:p>
    <w:p w14:paraId="096A89EC" w14:textId="77777777" w:rsidR="00153272" w:rsidRPr="0048085B" w:rsidRDefault="00153272" w:rsidP="00314251">
      <w:pPr>
        <w:pStyle w:val="skryttext"/>
        <w:rPr>
          <w:color w:val="auto"/>
        </w:rPr>
      </w:pPr>
    </w:p>
    <w:p w14:paraId="5739E0EC" w14:textId="77777777" w:rsidR="00B3402C" w:rsidRPr="0048085B" w:rsidRDefault="00B3402C" w:rsidP="00314251">
      <w:pPr>
        <w:pStyle w:val="skryttext"/>
        <w:rPr>
          <w:color w:val="auto"/>
        </w:rPr>
      </w:pPr>
      <w:r w:rsidRPr="0048085B">
        <w:rPr>
          <w:color w:val="auto"/>
        </w:rPr>
        <w:t>VYMEZENÍ ŘEŠENÉHO ÚZEMÍ:</w:t>
      </w:r>
    </w:p>
    <w:p w14:paraId="6276B4CB" w14:textId="77777777" w:rsidR="00B3402C" w:rsidRPr="0048085B" w:rsidRDefault="00B3402C" w:rsidP="00314251">
      <w:pPr>
        <w:pStyle w:val="skryttext"/>
        <w:rPr>
          <w:color w:val="auto"/>
        </w:rPr>
      </w:pPr>
    </w:p>
    <w:p w14:paraId="7F02C1A2" w14:textId="77777777" w:rsidR="001B4014" w:rsidRPr="0048085B" w:rsidRDefault="001144C2" w:rsidP="00314251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013781" w:rsidRPr="0048085B">
        <w:rPr>
          <w:color w:val="auto"/>
        </w:rPr>
        <w:t xml:space="preserve"> </w:t>
      </w:r>
      <w:r w:rsidR="0096109C"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="00013781" w:rsidRPr="0048085B">
        <w:rPr>
          <w:color w:val="auto"/>
        </w:rPr>
        <w:t xml:space="preserve">řeší 5 lokalit v návaznosti na zastavěné území obce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="00013781" w:rsidRPr="0048085B">
        <w:rPr>
          <w:color w:val="auto"/>
        </w:rPr>
        <w:t xml:space="preserve">– viz schéma na titulní straně. Všechny lokality se nachází v KÚ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="00013781" w:rsidRPr="0048085B">
        <w:rPr>
          <w:color w:val="auto"/>
        </w:rPr>
        <w:t>(</w:t>
      </w:r>
      <w:r w:rsidR="000050FD" w:rsidRPr="0048085B">
        <w:rPr>
          <w:color w:val="auto"/>
        </w:rPr>
        <w:t>kód KÚ 6</w:t>
      </w:r>
      <w:r w:rsidR="00B27402" w:rsidRPr="0048085B">
        <w:rPr>
          <w:color w:val="auto"/>
        </w:rPr>
        <w:t>73773</w:t>
      </w:r>
      <w:r w:rsidR="000050FD" w:rsidRPr="0048085B">
        <w:rPr>
          <w:color w:val="auto"/>
        </w:rPr>
        <w:t>)</w:t>
      </w:r>
      <w:r w:rsidR="008052AE" w:rsidRPr="0048085B">
        <w:rPr>
          <w:color w:val="auto"/>
        </w:rPr>
        <w:t>.</w:t>
      </w:r>
    </w:p>
    <w:p w14:paraId="27CB67A7" w14:textId="77777777" w:rsidR="008C2609" w:rsidRPr="0048085B" w:rsidRDefault="008C2609" w:rsidP="009C1714"/>
    <w:p w14:paraId="415438A0" w14:textId="77777777" w:rsidR="00994B71" w:rsidRPr="0048085B" w:rsidRDefault="00C24CAF" w:rsidP="008D1F49">
      <w:pPr>
        <w:pStyle w:val="Nadpis1"/>
      </w:pPr>
      <w:bookmarkStart w:id="2" w:name="_Toc437771461"/>
      <w:r w:rsidRPr="0048085B">
        <w:t>Vyhodnocení s</w:t>
      </w:r>
      <w:r w:rsidR="00994B71" w:rsidRPr="0048085B">
        <w:t>oulad</w:t>
      </w:r>
      <w:r w:rsidRPr="0048085B">
        <w:t>u</w:t>
      </w:r>
      <w:r w:rsidR="00994B71" w:rsidRPr="0048085B">
        <w:t xml:space="preserve"> s</w:t>
      </w:r>
      <w:r w:rsidRPr="0048085B">
        <w:t xml:space="preserve"> PÚR </w:t>
      </w:r>
      <w:r w:rsidR="007432F2" w:rsidRPr="0048085B">
        <w:t>ČR</w:t>
      </w:r>
      <w:bookmarkEnd w:id="2"/>
    </w:p>
    <w:p w14:paraId="570D2C7D" w14:textId="77777777" w:rsidR="00C02AD7" w:rsidRPr="0048085B" w:rsidRDefault="00C02AD7" w:rsidP="00314251">
      <w:pPr>
        <w:pStyle w:val="skryttext"/>
        <w:rPr>
          <w:vanish w:val="0"/>
          <w:color w:val="auto"/>
        </w:rPr>
      </w:pPr>
    </w:p>
    <w:p w14:paraId="2F709380" w14:textId="77777777" w:rsidR="0096109C" w:rsidRPr="0048085B" w:rsidRDefault="0096109C" w:rsidP="00314251">
      <w:pPr>
        <w:pStyle w:val="skryttext"/>
        <w:rPr>
          <w:color w:val="auto"/>
        </w:rPr>
      </w:pPr>
      <w:r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Pr="0048085B">
        <w:rPr>
          <w:color w:val="auto"/>
        </w:rPr>
        <w:t xml:space="preserve">byl vydán po nabytí účinnosti PÚR ČR 2008 a je s PÚR ČR 2008 v souladu. Z hlediska souladu s PÚR ČR se proto hodnotí pouze </w:t>
      </w:r>
      <w:r w:rsidR="005A69A6" w:rsidRPr="0048085B">
        <w:rPr>
          <w:color w:val="auto"/>
        </w:rPr>
        <w:t xml:space="preserve">soulad </w:t>
      </w:r>
      <w:r w:rsidRPr="0048085B">
        <w:rPr>
          <w:color w:val="auto"/>
        </w:rPr>
        <w:t xml:space="preserve">řešení </w:t>
      </w:r>
      <w:r w:rsidR="005A69A6" w:rsidRPr="0048085B">
        <w:rPr>
          <w:color w:val="auto"/>
        </w:rPr>
        <w:t xml:space="preserve">samotné </w:t>
      </w:r>
      <w:r w:rsidR="001144C2" w:rsidRPr="0048085B">
        <w:rPr>
          <w:color w:val="auto"/>
        </w:rPr>
        <w:t>ZČ2</w:t>
      </w:r>
      <w:r w:rsidR="005A69A6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="005A69A6" w:rsidRPr="0048085B">
        <w:rPr>
          <w:color w:val="auto"/>
        </w:rPr>
        <w:t>s PÚR ČR.</w:t>
      </w:r>
    </w:p>
    <w:p w14:paraId="0CD7520C" w14:textId="6556F2D9" w:rsidR="0099327F" w:rsidRPr="0048085B" w:rsidRDefault="0099327F" w:rsidP="0099327F">
      <w:r w:rsidRPr="0048085B">
        <w:t xml:space="preserve">ÚP </w:t>
      </w:r>
      <w:r w:rsidR="00943F51">
        <w:t>Slavětín</w:t>
      </w:r>
      <w:r w:rsidRPr="0048085B">
        <w:t xml:space="preserve"> byl vydán před nabytím účinnosti PÚR ČR 2008. V uplynulém období byly schváleny Aktualizace č. 1 až 7</w:t>
      </w:r>
      <w:r w:rsidR="00943F51">
        <w:t xml:space="preserve"> a 9</w:t>
      </w:r>
      <w:r w:rsidRPr="0048085B">
        <w:t xml:space="preserve"> PÚR ČR, která definuje nové priority územního plánování pro zajištění udržitelného rozvoje území. Vyhodnocení souladu ÚP </w:t>
      </w:r>
      <w:r w:rsidR="00943F51">
        <w:t>Slavětín</w:t>
      </w:r>
      <w:r w:rsidRPr="0048085B">
        <w:t xml:space="preserve"> s uvedenými prioritami je uvedeno v následujících bodech.</w:t>
      </w:r>
    </w:p>
    <w:p w14:paraId="3B7340D8" w14:textId="77777777" w:rsidR="0099327F" w:rsidRPr="0048085B" w:rsidRDefault="0099327F" w:rsidP="0099327F">
      <w:pPr>
        <w:pStyle w:val="skryttext"/>
        <w:rPr>
          <w:color w:val="auto"/>
        </w:rPr>
      </w:pPr>
    </w:p>
    <w:p w14:paraId="4F8B77EF" w14:textId="77777777" w:rsidR="0099327F" w:rsidRPr="0048085B" w:rsidRDefault="0099327F" w:rsidP="0099327F">
      <w:pPr>
        <w:pStyle w:val="Nadpis2"/>
      </w:pPr>
      <w:bookmarkStart w:id="3" w:name="_Toc437771462"/>
      <w:r w:rsidRPr="0048085B">
        <w:t>Republikové priority územního plánování pro zajištění udržitelného rozvoje území</w:t>
      </w:r>
      <w:bookmarkEnd w:id="3"/>
    </w:p>
    <w:p w14:paraId="3484E105" w14:textId="77777777" w:rsidR="0099327F" w:rsidRPr="0048085B" w:rsidRDefault="0099327F" w:rsidP="0099327F">
      <w:pPr>
        <w:pStyle w:val="skryttext"/>
        <w:rPr>
          <w:color w:val="auto"/>
        </w:rPr>
      </w:pPr>
      <w:r w:rsidRPr="0048085B">
        <w:rPr>
          <w:color w:val="auto"/>
        </w:rPr>
        <w:t>ZČ2 ÚP Hamry nad Sázavou je v souladu s republikovými prioritami územního plánování pro zajištění udržitelného rozvoje území, které jsou uvedeny v článcích 14 až 32 PÚR ČR ve znění Aktualizace č.1. Do řešení ZČ2 ÚP Hamry nad Sázavou se konkrétně promítají následující články PÚR ČR:</w:t>
      </w:r>
    </w:p>
    <w:p w14:paraId="68B94472" w14:textId="494E455B" w:rsidR="0099327F" w:rsidRPr="0048085B" w:rsidRDefault="0099327F" w:rsidP="0099327F">
      <w:r w:rsidRPr="0048085B">
        <w:t xml:space="preserve">ÚP </w:t>
      </w:r>
      <w:r w:rsidR="00943F51">
        <w:t>Slavětín</w:t>
      </w:r>
      <w:r w:rsidRPr="0048085B">
        <w:t xml:space="preserve"> i ZČ3 ÚP </w:t>
      </w:r>
      <w:r w:rsidR="00943F51">
        <w:t>Slavětín</w:t>
      </w:r>
      <w:r w:rsidRPr="0048085B">
        <w:t xml:space="preserve"> jsou v souladu s republikovými prioritami územního plánování pro zajištění udržitelného rozvoje území, které jsou uvedeny v článcích 14 až 32 PÚR ČR ve znění Aktualizace č.1 až 7</w:t>
      </w:r>
      <w:r w:rsidR="00943F51">
        <w:t xml:space="preserve"> a 9</w:t>
      </w:r>
      <w:r w:rsidRPr="0048085B">
        <w:t xml:space="preserve">. Do koncepce ÚP </w:t>
      </w:r>
      <w:r w:rsidR="00943F51">
        <w:t>Slavětín</w:t>
      </w:r>
      <w:r w:rsidRPr="0048085B">
        <w:t xml:space="preserve"> a řešení ZČ3 ÚP </w:t>
      </w:r>
      <w:r w:rsidR="00943F51">
        <w:t>Slavětín</w:t>
      </w:r>
      <w:r w:rsidRPr="0048085B">
        <w:t xml:space="preserve"> se konkrétně promítají následující články:</w:t>
      </w:r>
    </w:p>
    <w:p w14:paraId="2683BC22" w14:textId="77777777" w:rsidR="006157A7" w:rsidRPr="0048085B" w:rsidRDefault="006157A7" w:rsidP="0084712D">
      <w:pPr>
        <w:pStyle w:val="skryttext"/>
        <w:ind w:left="360" w:firstLine="0"/>
        <w:rPr>
          <w:color w:val="auto"/>
        </w:rPr>
      </w:pPr>
    </w:p>
    <w:p w14:paraId="26D51B5A" w14:textId="77777777" w:rsidR="001A1E5E" w:rsidRPr="0048085B" w:rsidRDefault="00812B35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 xml:space="preserve">(14) Ve veřejném zájmu chránit a rozvíjet přírodní, civilizační a kulturní hodnoty území, včetně urbanistického, architektonického a archeologického dědictví. Zachovat ráz jedinečné urbanistické struktury území, struktury osídlení a jedinečné kulturní krajiny, které jsou výrazem identity území, jeho historie a tradice. Tato území mají značnou hodnotu, např. i jako turistické atrakce. Jejich ochrana by však neměla znemožňovat ekonomické využití nebo mu nadměrně bránit. V některých případech je nutná cílená ochrana míst zvláštního zájmu, v jiných případech je třeba chránit, respektive obnovit celé krajinné celky. Krajina je živým v čase proměnným celkem, který vyžaduje tvůrčí, avšak citlivý přístup k vyváženému všestrannému rozvoji tak, aby byly zachovány její stěžejní kulturní, přírodní a užitné hodnoty. Bránit upadání venkovské krajiny jako důsledku nedostatku lidských zásahů. </w:t>
      </w:r>
    </w:p>
    <w:p w14:paraId="58870B9C" w14:textId="78354CB6" w:rsidR="00630D97" w:rsidRPr="0048085B" w:rsidRDefault="00882F82" w:rsidP="00697C65">
      <w:pPr>
        <w:pStyle w:val="Nadpis6"/>
      </w:pPr>
      <w:r w:rsidRPr="0048085B">
        <w:t>Článek</w:t>
      </w:r>
      <w:r w:rsidR="00483806" w:rsidRPr="0048085B">
        <w:t xml:space="preserve"> 14: </w:t>
      </w:r>
      <w:r w:rsidR="003C2F1A" w:rsidRPr="0048085B">
        <w:t xml:space="preserve">ÚP </w:t>
      </w:r>
      <w:r w:rsidR="00943F51">
        <w:t>Slavětín</w:t>
      </w:r>
      <w:r w:rsidR="00483806" w:rsidRPr="0048085B">
        <w:t xml:space="preserve"> </w:t>
      </w:r>
      <w:r w:rsidR="00846D46" w:rsidRPr="0048085B">
        <w:t xml:space="preserve">vytváří podmínky pro ochranu a rozvoj </w:t>
      </w:r>
      <w:r w:rsidR="00483806" w:rsidRPr="0048085B">
        <w:t>přírodní</w:t>
      </w:r>
      <w:r w:rsidR="00846D46" w:rsidRPr="0048085B">
        <w:t>ch</w:t>
      </w:r>
      <w:r w:rsidR="00483806" w:rsidRPr="0048085B">
        <w:t>, civilizační</w:t>
      </w:r>
      <w:r w:rsidR="00846D46" w:rsidRPr="0048085B">
        <w:t>ch</w:t>
      </w:r>
      <w:r w:rsidR="00483806" w:rsidRPr="0048085B">
        <w:t xml:space="preserve"> a kulturní</w:t>
      </w:r>
      <w:r w:rsidR="00846D46" w:rsidRPr="0048085B">
        <w:t>ch</w:t>
      </w:r>
      <w:r w:rsidR="00483806" w:rsidRPr="0048085B">
        <w:t xml:space="preserve"> hodnot území. Ochrana je zajištěna členěním území do ploch s rozdílným způsobem využití a stanovením podmínek využití, které uvedené hodnoty zohledňují. Uvedená koncepce ochrany a rozvoje hodnot je respektována i v rámci </w:t>
      </w:r>
      <w:r w:rsidR="00ED1CDC" w:rsidRPr="0048085B">
        <w:t xml:space="preserve">řešení </w:t>
      </w:r>
      <w:r w:rsidR="0099327F" w:rsidRPr="0048085B">
        <w:t>ZČ3</w:t>
      </w:r>
      <w:r w:rsidR="00483806" w:rsidRPr="0048085B">
        <w:t xml:space="preserve"> ÚP </w:t>
      </w:r>
      <w:r w:rsidR="00943F51">
        <w:t>Slavětín</w:t>
      </w:r>
      <w:r w:rsidR="00483806" w:rsidRPr="0048085B">
        <w:t>.</w:t>
      </w:r>
      <w:r w:rsidR="00920381" w:rsidRPr="0048085B">
        <w:t xml:space="preserve"> </w:t>
      </w:r>
    </w:p>
    <w:p w14:paraId="4FD53730" w14:textId="77777777" w:rsidR="00B726D1" w:rsidRPr="0048085B" w:rsidRDefault="00920381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 xml:space="preserve">Dále je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</w:t>
      </w:r>
      <w:r w:rsidR="00B726D1" w:rsidRPr="0048085B">
        <w:rPr>
          <w:color w:val="auto"/>
        </w:rPr>
        <w:t xml:space="preserve">vymezena plocha Z10 pro veřejná prostranství, jejíž vymezení vytváří podmínky pro ochranu </w:t>
      </w:r>
      <w:r w:rsidR="00B65E68" w:rsidRPr="0048085B">
        <w:rPr>
          <w:color w:val="auto"/>
        </w:rPr>
        <w:t xml:space="preserve">stávajícího </w:t>
      </w:r>
      <w:r w:rsidR="00B726D1" w:rsidRPr="0048085B">
        <w:rPr>
          <w:color w:val="auto"/>
        </w:rPr>
        <w:t>křížku a vzrostlé zeleně jako kulturních a přírodních hodnot v řešeném území.</w:t>
      </w:r>
    </w:p>
    <w:p w14:paraId="41B30C45" w14:textId="77777777" w:rsidR="003C2F1A" w:rsidRPr="0048085B" w:rsidRDefault="003C2F1A" w:rsidP="00630D97">
      <w:pPr>
        <w:pStyle w:val="skryttext"/>
        <w:rPr>
          <w:color w:val="auto"/>
        </w:rPr>
      </w:pPr>
    </w:p>
    <w:p w14:paraId="0CEA991F" w14:textId="77777777" w:rsidR="003C2F1A" w:rsidRPr="0048085B" w:rsidRDefault="003C2F1A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(14a) Při plánování rozvoje venkovských území a oblastí dbát na rozvoj primárního sektoru při zohlednění ochrany kvalitní zemědělské, především orné půdy a ekologických funkcí krajiny.</w:t>
      </w:r>
    </w:p>
    <w:p w14:paraId="1F00FCE0" w14:textId="77777777" w:rsidR="00502E81" w:rsidRPr="0048085B" w:rsidRDefault="00882F82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Článek</w:t>
      </w:r>
      <w:r w:rsidR="003C2F1A" w:rsidRPr="0048085B">
        <w:rPr>
          <w:color w:val="auto"/>
        </w:rPr>
        <w:t xml:space="preserve"> 14a: ÚP </w:t>
      </w:r>
      <w:r w:rsidR="00000E3A" w:rsidRPr="0048085B">
        <w:rPr>
          <w:color w:val="auto"/>
        </w:rPr>
        <w:t>Hamry nad Sázavou</w:t>
      </w:r>
      <w:r w:rsidR="003C2F1A" w:rsidRPr="0048085B">
        <w:rPr>
          <w:color w:val="auto"/>
        </w:rPr>
        <w:t xml:space="preserve"> umožňuje rozvoj zemědělské prvovýroby </w:t>
      </w:r>
      <w:r w:rsidR="001A1E5E" w:rsidRPr="0048085B">
        <w:rPr>
          <w:color w:val="auto"/>
        </w:rPr>
        <w:t xml:space="preserve">v rozsahu, který umožní zachování funkcí péče o kulturní krajinu v řešeném území. </w:t>
      </w:r>
      <w:r w:rsidR="00502E81" w:rsidRPr="0048085B">
        <w:rPr>
          <w:color w:val="auto"/>
        </w:rPr>
        <w:t xml:space="preserve">Pro rozvoj zemědělské výroby je vymezena zastavitelná plocha </w:t>
      </w:r>
      <w:r w:rsidR="00D2746B" w:rsidRPr="0048085B">
        <w:rPr>
          <w:color w:val="auto"/>
        </w:rPr>
        <w:t>Z</w:t>
      </w:r>
      <w:r w:rsidR="001144C2" w:rsidRPr="0048085B">
        <w:rPr>
          <w:color w:val="auto"/>
        </w:rPr>
        <w:t>13</w:t>
      </w:r>
      <w:r w:rsidR="00502E81" w:rsidRPr="0048085B">
        <w:rPr>
          <w:color w:val="auto"/>
        </w:rPr>
        <w:t xml:space="preserve">, </w:t>
      </w:r>
      <w:r w:rsidR="001144C2" w:rsidRPr="0048085B">
        <w:rPr>
          <w:color w:val="auto"/>
        </w:rPr>
        <w:t xml:space="preserve">jejíž rozsah je v rámci ZČ2 ÚP </w:t>
      </w:r>
      <w:r w:rsidR="00000E3A" w:rsidRPr="0048085B">
        <w:rPr>
          <w:color w:val="auto"/>
        </w:rPr>
        <w:t>Hamry nad Sázavou</w:t>
      </w:r>
      <w:r w:rsidR="001144C2" w:rsidRPr="0048085B">
        <w:rPr>
          <w:color w:val="auto"/>
        </w:rPr>
        <w:t xml:space="preserve"> </w:t>
      </w:r>
      <w:r w:rsidR="00C4306D" w:rsidRPr="0048085B">
        <w:rPr>
          <w:color w:val="auto"/>
        </w:rPr>
        <w:t xml:space="preserve">upraven s ohledem na aktuální potřeby. </w:t>
      </w:r>
      <w:r w:rsidR="004F5A6F" w:rsidRPr="0048085B">
        <w:rPr>
          <w:color w:val="auto"/>
        </w:rPr>
        <w:t xml:space="preserve">ZČ2 ÚP </w:t>
      </w:r>
      <w:r w:rsidR="00000E3A" w:rsidRPr="0048085B">
        <w:rPr>
          <w:color w:val="auto"/>
        </w:rPr>
        <w:t>Hamry nad Sázavou</w:t>
      </w:r>
      <w:r w:rsidR="004F5A6F" w:rsidRPr="0048085B">
        <w:rPr>
          <w:color w:val="auto"/>
        </w:rPr>
        <w:t xml:space="preserve"> n</w:t>
      </w:r>
      <w:r w:rsidR="00C4306D" w:rsidRPr="0048085B">
        <w:rPr>
          <w:color w:val="auto"/>
        </w:rPr>
        <w:t>ově vymez</w:t>
      </w:r>
      <w:r w:rsidR="004F5A6F" w:rsidRPr="0048085B">
        <w:rPr>
          <w:color w:val="auto"/>
        </w:rPr>
        <w:t xml:space="preserve">uje </w:t>
      </w:r>
      <w:r w:rsidR="00C4306D" w:rsidRPr="0048085B">
        <w:rPr>
          <w:color w:val="auto"/>
        </w:rPr>
        <w:t>zastaviteln</w:t>
      </w:r>
      <w:r w:rsidR="004F5A6F" w:rsidRPr="0048085B">
        <w:rPr>
          <w:color w:val="auto"/>
        </w:rPr>
        <w:t>ou</w:t>
      </w:r>
      <w:r w:rsidR="00C4306D" w:rsidRPr="0048085B">
        <w:rPr>
          <w:color w:val="auto"/>
        </w:rPr>
        <w:t xml:space="preserve"> ploch</w:t>
      </w:r>
      <w:r w:rsidR="004F5A6F" w:rsidRPr="0048085B">
        <w:rPr>
          <w:color w:val="auto"/>
        </w:rPr>
        <w:t>u</w:t>
      </w:r>
      <w:r w:rsidR="00C4306D" w:rsidRPr="0048085B">
        <w:rPr>
          <w:color w:val="auto"/>
        </w:rPr>
        <w:t xml:space="preserve"> </w:t>
      </w:r>
      <w:r w:rsidR="004F5A6F" w:rsidRPr="0048085B">
        <w:rPr>
          <w:color w:val="auto"/>
        </w:rPr>
        <w:t xml:space="preserve">Z17 pro zemědělskou výrobu, </w:t>
      </w:r>
      <w:r w:rsidR="00502E81" w:rsidRPr="0048085B">
        <w:rPr>
          <w:color w:val="auto"/>
        </w:rPr>
        <w:t>jejíž poloha nenarušuje zásady ochrany zemědělské půdy ani ekologických funkcí krajiny.</w:t>
      </w:r>
    </w:p>
    <w:p w14:paraId="03F1E336" w14:textId="77777777" w:rsidR="003C2F1A" w:rsidRPr="0048085B" w:rsidRDefault="001A1E5E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Pro rozvoj zemědělské výroby jsou v návaznosti na stávající zemědělský areál vymezeny zastavitelné plochy c.1. a c.2., jejichž poloha nenarušuje zásady ochrany zemědělské půdy ani ekologických funkcí krajiny.</w:t>
      </w:r>
    </w:p>
    <w:p w14:paraId="71A64D2E" w14:textId="77777777" w:rsidR="00F9552C" w:rsidRPr="0048085B" w:rsidRDefault="00F9552C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Článek 14a: Potřeba ochran</w:t>
      </w:r>
      <w:r w:rsidR="00931F55" w:rsidRPr="0048085B">
        <w:rPr>
          <w:color w:val="auto"/>
        </w:rPr>
        <w:t>y</w:t>
      </w:r>
      <w:r w:rsidRPr="0048085B">
        <w:rPr>
          <w:color w:val="auto"/>
        </w:rPr>
        <w:t xml:space="preserve"> kvalitní zemědělské, především orné půdy se v řešení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promítá především ve smyslu velmi omezeného rozsahu zastavitelných ploch.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rozsah zastavitelných ploch nezvyšuje</w:t>
      </w:r>
      <w:r w:rsidR="00931F55" w:rsidRPr="0048085B">
        <w:rPr>
          <w:color w:val="auto"/>
        </w:rPr>
        <w:t xml:space="preserve"> a navíc </w:t>
      </w:r>
      <w:r w:rsidRPr="0048085B">
        <w:rPr>
          <w:color w:val="auto"/>
        </w:rPr>
        <w:t>vytváří podmínky pro zlepšení ekologických funkcí krajiny optimalizací ÚSES lokální i regionální úrovně v řešeném území.</w:t>
      </w:r>
    </w:p>
    <w:p w14:paraId="13EBD141" w14:textId="77777777" w:rsidR="003C2F1A" w:rsidRPr="0048085B" w:rsidRDefault="003C2F1A" w:rsidP="00630D97">
      <w:pPr>
        <w:pStyle w:val="skryttext"/>
        <w:rPr>
          <w:color w:val="auto"/>
        </w:rPr>
      </w:pPr>
    </w:p>
    <w:p w14:paraId="58C761AF" w14:textId="77777777" w:rsidR="00812B35" w:rsidRPr="0048085B" w:rsidRDefault="00812B35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 xml:space="preserve">(16) Při stanovování způsobu využití území v územně plánovací dokumentaci dávat přednost komplexním řešením před uplatňováním jednostranných hledisek a požadavků, které ve svých důsledcích zhoršují stav i hodnoty území. Vhodná řešení územního rozvoje je zapotřebí hledat ve spolupráci s obyvateli území i s jeho uživateli (viz také čl. 20 PÚR ČR 2006) a v souladu s určením a charakterem oblastí, os, ploch a koridorů vymezených v PÚR ČR. </w:t>
      </w:r>
    </w:p>
    <w:p w14:paraId="73FB63D1" w14:textId="77777777" w:rsidR="009A26A6" w:rsidRPr="0048085B" w:rsidRDefault="00882F82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Článek</w:t>
      </w:r>
      <w:r w:rsidR="009A26A6" w:rsidRPr="0048085B">
        <w:rPr>
          <w:color w:val="auto"/>
        </w:rPr>
        <w:t xml:space="preserve"> 16: Tato změna neřeší pouze dílčí části ÚP, ale především komplexně upravuje koncepci řešení dopravní infrastruktury a pojetí veřejně prospěšných staveb, opatření a veřejných prostranství v řešeném území.</w:t>
      </w:r>
    </w:p>
    <w:p w14:paraId="0E3142B0" w14:textId="622754B4" w:rsidR="0099410D" w:rsidRPr="0048085B" w:rsidRDefault="00882F82" w:rsidP="00697C65">
      <w:pPr>
        <w:pStyle w:val="Nadpis6"/>
      </w:pPr>
      <w:r w:rsidRPr="0048085B">
        <w:t>Článek</w:t>
      </w:r>
      <w:r w:rsidR="00C406B5" w:rsidRPr="0048085B">
        <w:t xml:space="preserve"> 16: </w:t>
      </w:r>
      <w:r w:rsidR="0099410D" w:rsidRPr="0048085B">
        <w:t xml:space="preserve">Vhodné </w:t>
      </w:r>
      <w:r w:rsidR="00C406B5" w:rsidRPr="0048085B">
        <w:t xml:space="preserve">řešení </w:t>
      </w:r>
      <w:r w:rsidR="0099327F" w:rsidRPr="0048085B">
        <w:t>ZČ3</w:t>
      </w:r>
      <w:r w:rsidR="0099410D" w:rsidRPr="0048085B">
        <w:t xml:space="preserve"> </w:t>
      </w:r>
      <w:r w:rsidR="0096109C" w:rsidRPr="0048085B">
        <w:t xml:space="preserve">ÚP </w:t>
      </w:r>
      <w:r w:rsidR="00943F51">
        <w:t>Slavětín</w:t>
      </w:r>
      <w:r w:rsidR="008936A5" w:rsidRPr="0048085B">
        <w:t xml:space="preserve"> </w:t>
      </w:r>
      <w:r w:rsidR="00C406B5" w:rsidRPr="0048085B">
        <w:t>byl</w:t>
      </w:r>
      <w:r w:rsidR="0099410D" w:rsidRPr="0048085B">
        <w:t>o hledáno v</w:t>
      </w:r>
      <w:r w:rsidR="006E2B5D" w:rsidRPr="0048085B">
        <w:t>e spolupráci s obyvateli území.</w:t>
      </w:r>
    </w:p>
    <w:p w14:paraId="12D813DC" w14:textId="77777777" w:rsidR="0043508B" w:rsidRPr="0048085B" w:rsidRDefault="00882F82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Článek</w:t>
      </w:r>
      <w:r w:rsidR="0043508B" w:rsidRPr="0048085B">
        <w:rPr>
          <w:color w:val="auto"/>
        </w:rPr>
        <w:t xml:space="preserve"> 16: Vhodné řešení </w:t>
      </w:r>
      <w:r w:rsidR="001144C2" w:rsidRPr="0048085B">
        <w:rPr>
          <w:color w:val="auto"/>
        </w:rPr>
        <w:t>ZČ2</w:t>
      </w:r>
      <w:r w:rsidR="0043508B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="0043508B" w:rsidRPr="0048085B">
        <w:rPr>
          <w:color w:val="auto"/>
        </w:rPr>
        <w:t xml:space="preserve">v oblasti nedostatečného množství </w:t>
      </w:r>
      <w:r w:rsidR="007A66AF" w:rsidRPr="0048085B">
        <w:rPr>
          <w:color w:val="auto"/>
        </w:rPr>
        <w:t xml:space="preserve">dostupných rozvojových </w:t>
      </w:r>
      <w:r w:rsidR="0043508B" w:rsidRPr="0048085B">
        <w:rPr>
          <w:color w:val="auto"/>
        </w:rPr>
        <w:t>ploch pro obytnou zástavbu bylo hledáno ve spolupráci s</w:t>
      </w:r>
      <w:r w:rsidR="00943FBF" w:rsidRPr="0048085B">
        <w:rPr>
          <w:color w:val="auto"/>
        </w:rPr>
        <w:t>e zástupci obce a</w:t>
      </w:r>
      <w:r w:rsidR="0043508B" w:rsidRPr="0048085B">
        <w:rPr>
          <w:color w:val="auto"/>
        </w:rPr>
        <w:t> obyvateli území.</w:t>
      </w:r>
    </w:p>
    <w:p w14:paraId="067EA210" w14:textId="77777777" w:rsidR="00812B35" w:rsidRPr="0048085B" w:rsidRDefault="00812B35" w:rsidP="00A126A9">
      <w:pPr>
        <w:pStyle w:val="skryttext"/>
        <w:ind w:firstLine="769"/>
        <w:rPr>
          <w:color w:val="auto"/>
        </w:rPr>
      </w:pPr>
    </w:p>
    <w:p w14:paraId="431BE9B3" w14:textId="77777777" w:rsidR="001A1E5E" w:rsidRPr="0048085B" w:rsidRDefault="001A1E5E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(16a) Při územně plánovací činnosti vycházet z principu integrovaného rozvoje území, zejména měst a regionů, který představuje objektivní a komplexní posuzování a následné koordinování prostorových, odvětvových a časových hledisek.</w:t>
      </w:r>
    </w:p>
    <w:p w14:paraId="20E1401C" w14:textId="77777777" w:rsidR="001A1E5E" w:rsidRPr="0048085B" w:rsidRDefault="00882F82" w:rsidP="00697C65">
      <w:pPr>
        <w:pStyle w:val="Nadpis6"/>
      </w:pPr>
      <w:r w:rsidRPr="0048085B">
        <w:t>Článek</w:t>
      </w:r>
      <w:r w:rsidR="001A1E5E" w:rsidRPr="0048085B">
        <w:t xml:space="preserve"> 16a: Vzhledem k venkovskému charakteru řešeného území se v řešeném území neuplatňují principy integrovaného rozvoje.</w:t>
      </w:r>
    </w:p>
    <w:p w14:paraId="7C6541F8" w14:textId="77777777" w:rsidR="00B40716" w:rsidRPr="0048085B" w:rsidRDefault="00B40716" w:rsidP="00B40716">
      <w:pPr>
        <w:pStyle w:val="skryttext"/>
        <w:rPr>
          <w:color w:val="auto"/>
        </w:rPr>
      </w:pPr>
    </w:p>
    <w:p w14:paraId="53A0B217" w14:textId="77777777" w:rsidR="00812B35" w:rsidRPr="0048085B" w:rsidRDefault="00812B35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 xml:space="preserve">(17) Vytvářet v území podmínky k odstraňování důsledků náhlých hospodářských změn lokalizací zastavitelných ploch pro vytváření pracovních příležitostí, zejména v regionech strukturálně postižených a hospodářsky slabých a napomoci tak řešení problémů v těchto územích. (Viz také čl. 21 PÚR ČR 2006) </w:t>
      </w:r>
    </w:p>
    <w:p w14:paraId="56DD04E1" w14:textId="77777777" w:rsidR="00812B35" w:rsidRPr="0048085B" w:rsidRDefault="00475AEB" w:rsidP="00697C65">
      <w:pPr>
        <w:pStyle w:val="Nadpis6"/>
      </w:pPr>
      <w:r w:rsidRPr="0048085B">
        <w:t xml:space="preserve">Článek 17: Řešené území není postiženo náhlými hospodářskými změnami </w:t>
      </w:r>
      <w:r w:rsidR="003D7885" w:rsidRPr="0048085B">
        <w:t xml:space="preserve">a v regionálním kontextu </w:t>
      </w:r>
      <w:r w:rsidRPr="0048085B">
        <w:t xml:space="preserve">není </w:t>
      </w:r>
      <w:r w:rsidR="003D7885" w:rsidRPr="0048085B">
        <w:t xml:space="preserve">ani </w:t>
      </w:r>
      <w:r w:rsidRPr="0048085B">
        <w:t>jinak slabé či strukturálně postižené.</w:t>
      </w:r>
    </w:p>
    <w:p w14:paraId="7811147C" w14:textId="77777777" w:rsidR="00475AEB" w:rsidRPr="0048085B" w:rsidRDefault="00475AEB" w:rsidP="003D7885">
      <w:pPr>
        <w:pStyle w:val="skryttext"/>
        <w:rPr>
          <w:color w:val="auto"/>
        </w:rPr>
      </w:pPr>
    </w:p>
    <w:p w14:paraId="424BD6B4" w14:textId="77777777" w:rsidR="00812B35" w:rsidRPr="0048085B" w:rsidRDefault="00812B35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 xml:space="preserve">(18) Podporovat polycentrický rozvoj sídelní struktury. Vytvářet předpoklady pro posílení partnerství mezi městskými a venkovskými oblastmi a zlepšit tak jejich konkurence-schopnost. (Viz také UAEU, část III.2 čl. 16, 17; viz také čl. 18/ PÚR ČR 2006) </w:t>
      </w:r>
    </w:p>
    <w:p w14:paraId="72788264" w14:textId="77777777" w:rsidR="00446102" w:rsidRPr="0048085B" w:rsidRDefault="00882F82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Článek</w:t>
      </w:r>
      <w:r w:rsidR="00446102" w:rsidRPr="0048085B">
        <w:rPr>
          <w:color w:val="auto"/>
        </w:rPr>
        <w:t xml:space="preserve"> 18: </w:t>
      </w:r>
      <w:r w:rsidR="00475AEB" w:rsidRPr="0048085B">
        <w:rPr>
          <w:color w:val="auto"/>
        </w:rPr>
        <w:t xml:space="preserve">Vymezením nových ploch přestavby vytváří </w:t>
      </w:r>
      <w:r w:rsidR="00424F6B" w:rsidRPr="0048085B">
        <w:rPr>
          <w:color w:val="auto"/>
        </w:rPr>
        <w:t>ZČ1</w:t>
      </w:r>
      <w:r w:rsidR="00446102"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="00446102" w:rsidRPr="0048085B">
        <w:rPr>
          <w:color w:val="auto"/>
        </w:rPr>
        <w:t xml:space="preserve"> předpoklady pro hospodárnější využití zastavěného území a </w:t>
      </w:r>
      <w:r w:rsidR="00B963C3" w:rsidRPr="0048085B">
        <w:rPr>
          <w:color w:val="auto"/>
        </w:rPr>
        <w:t xml:space="preserve">pro </w:t>
      </w:r>
      <w:r w:rsidR="00446102" w:rsidRPr="0048085B">
        <w:rPr>
          <w:color w:val="auto"/>
        </w:rPr>
        <w:t xml:space="preserve">rozvíjení polycentrické struktury </w:t>
      </w:r>
      <w:r w:rsidR="0081219C" w:rsidRPr="0048085B">
        <w:rPr>
          <w:color w:val="auto"/>
        </w:rPr>
        <w:t>osídlení</w:t>
      </w:r>
      <w:r w:rsidR="00446102" w:rsidRPr="0048085B">
        <w:rPr>
          <w:color w:val="auto"/>
        </w:rPr>
        <w:t>.</w:t>
      </w:r>
    </w:p>
    <w:p w14:paraId="142F2FB7" w14:textId="77777777" w:rsidR="00812B35" w:rsidRPr="0048085B" w:rsidRDefault="00812B35" w:rsidP="00314251">
      <w:pPr>
        <w:pStyle w:val="skryttext"/>
        <w:rPr>
          <w:color w:val="auto"/>
        </w:rPr>
      </w:pPr>
    </w:p>
    <w:p w14:paraId="71463CD8" w14:textId="77777777" w:rsidR="00DF4449" w:rsidRPr="0048085B" w:rsidRDefault="00DF4449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(19) Vytvářet předpoklady pro nové využívání opuštěných areálů a ploch (tzv. brownfields průmyslového, zemědělského, vojenského a jiného původu) s ohledem na požadavek hospodárně využívat zastavěné území a zajistit ochranu nezastavěného území. (Viz také čl. 22 PÚR ČR 2006). Cílem je hospodárné využívání území, které je ve svých důsledcích úsporné v nárocích na veřejné rozpočty na dopravu a energie a které omezuje živelné a architektonicky nekvalitní formy suburbanizace.</w:t>
      </w:r>
    </w:p>
    <w:p w14:paraId="2E99219B" w14:textId="77777777" w:rsidR="0055745B" w:rsidRPr="0048085B" w:rsidRDefault="004F5A6F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 xml:space="preserve">Článek </w:t>
      </w:r>
      <w:r w:rsidR="0055745B" w:rsidRPr="0048085B">
        <w:rPr>
          <w:color w:val="auto"/>
        </w:rPr>
        <w:t>19: Byly prověřeny možnosti přestaveb výrobních areálů v</w:t>
      </w:r>
      <w:r w:rsidR="00B963C3" w:rsidRPr="0048085B">
        <w:rPr>
          <w:color w:val="auto"/>
        </w:rPr>
        <w:t xml:space="preserve"> řešeném území </w:t>
      </w:r>
      <w:r w:rsidR="0055745B" w:rsidRPr="0048085B">
        <w:rPr>
          <w:color w:val="auto"/>
        </w:rPr>
        <w:t>a bylo shledáno, že s výjimkou již vymezených ploch přestavby nejsou v</w:t>
      </w:r>
      <w:r w:rsidR="00B963C3" w:rsidRPr="0048085B">
        <w:rPr>
          <w:color w:val="auto"/>
        </w:rPr>
        <w:t xml:space="preserve"> řešeném území </w:t>
      </w:r>
      <w:r w:rsidR="0055745B" w:rsidRPr="0048085B">
        <w:rPr>
          <w:color w:val="auto"/>
        </w:rPr>
        <w:t xml:space="preserve">žádné </w:t>
      </w:r>
      <w:r w:rsidR="00122D25" w:rsidRPr="0048085B">
        <w:rPr>
          <w:color w:val="auto"/>
        </w:rPr>
        <w:t xml:space="preserve">další </w:t>
      </w:r>
      <w:r w:rsidR="0055745B" w:rsidRPr="0048085B">
        <w:rPr>
          <w:color w:val="auto"/>
        </w:rPr>
        <w:t>nevyužívané areály.</w:t>
      </w:r>
      <w:r w:rsidR="00B963C3" w:rsidRPr="0048085B">
        <w:rPr>
          <w:color w:val="auto"/>
        </w:rPr>
        <w:t xml:space="preserve"> </w:t>
      </w:r>
      <w:r w:rsidR="001144C2" w:rsidRPr="0048085B">
        <w:rPr>
          <w:color w:val="auto"/>
        </w:rPr>
        <w:t>ZČ2</w:t>
      </w:r>
      <w:r w:rsidR="00331A16" w:rsidRPr="0048085B">
        <w:rPr>
          <w:color w:val="auto"/>
        </w:rPr>
        <w:t xml:space="preserve"> vymezené rozvojové plochy nejsou vymezeny v lokalitách, jejichž zástavba by byla spojena s fragmentací sídelní zeleně či veřejných prostranství.</w:t>
      </w:r>
    </w:p>
    <w:p w14:paraId="43AB09F4" w14:textId="77777777" w:rsidR="005D03F2" w:rsidRPr="0048085B" w:rsidRDefault="005D03F2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Článek 19: Stávající zemědělský areál je stále z větší části využit pro zemědělskou výrobu. Podmínky využití ploch výroby a skladování - zemědělská a lesnická prvovýroba (VZ) umožňují přestavbu nevyužitých částí k výrobě jiného charakteru.</w:t>
      </w:r>
    </w:p>
    <w:p w14:paraId="13A9BCE5" w14:textId="77777777" w:rsidR="00653C27" w:rsidRPr="0048085B" w:rsidRDefault="00653C27" w:rsidP="00314251">
      <w:pPr>
        <w:pStyle w:val="skryttext"/>
        <w:rPr>
          <w:color w:val="auto"/>
        </w:rPr>
      </w:pPr>
    </w:p>
    <w:p w14:paraId="71C05C34" w14:textId="77777777" w:rsidR="00DF4449" w:rsidRPr="0048085B" w:rsidRDefault="00DF4449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 xml:space="preserve">(20) Rozvojové záměry, které mohou významně ovlivnit charakter krajiny, umísťovat do co nejméně konfliktních lokalit a následně podporovat potřebná kompenzační opatření. (Viz také Evropská úmluva o krajině) </w:t>
      </w:r>
    </w:p>
    <w:p w14:paraId="7B9E2DE0" w14:textId="2B36BC67" w:rsidR="00626FA7" w:rsidRPr="0048085B" w:rsidRDefault="005D03F2" w:rsidP="00697C65">
      <w:pPr>
        <w:pStyle w:val="Nadpis6"/>
      </w:pPr>
      <w:r w:rsidRPr="0048085B">
        <w:t xml:space="preserve">Článek 20: </w:t>
      </w:r>
      <w:r w:rsidR="0057211F" w:rsidRPr="0048085B">
        <w:t xml:space="preserve">V rámci </w:t>
      </w:r>
      <w:r w:rsidR="0099327F" w:rsidRPr="0048085B">
        <w:t>ZČ3</w:t>
      </w:r>
      <w:r w:rsidR="0057211F" w:rsidRPr="0048085B">
        <w:t xml:space="preserve"> ÚP </w:t>
      </w:r>
      <w:r w:rsidR="00943F51">
        <w:t>Slavětín</w:t>
      </w:r>
      <w:r w:rsidR="0057211F" w:rsidRPr="0048085B">
        <w:t xml:space="preserve"> </w:t>
      </w:r>
      <w:r w:rsidR="00835A34" w:rsidRPr="0048085B">
        <w:t>ne</w:t>
      </w:r>
      <w:r w:rsidR="0057211F" w:rsidRPr="0048085B">
        <w:t xml:space="preserve">jsou řešeny </w:t>
      </w:r>
      <w:r w:rsidR="00835A34" w:rsidRPr="0048085B">
        <w:t>záměry a</w:t>
      </w:r>
      <w:r w:rsidR="0057211F" w:rsidRPr="0048085B">
        <w:t xml:space="preserve"> potenciál</w:t>
      </w:r>
      <w:r w:rsidR="00835A34" w:rsidRPr="0048085B">
        <w:t>em</w:t>
      </w:r>
      <w:r w:rsidR="0057211F" w:rsidRPr="0048085B">
        <w:t xml:space="preserve"> ovlivnit charakter krajiny. </w:t>
      </w:r>
    </w:p>
    <w:p w14:paraId="7E52D54B" w14:textId="77777777" w:rsidR="00654756" w:rsidRPr="0048085B" w:rsidRDefault="00882F82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Článek</w:t>
      </w:r>
      <w:r w:rsidR="00654756" w:rsidRPr="0048085B">
        <w:rPr>
          <w:color w:val="auto"/>
        </w:rPr>
        <w:t xml:space="preserve"> 20: </w:t>
      </w:r>
      <w:r w:rsidR="001144C2" w:rsidRPr="0048085B">
        <w:rPr>
          <w:color w:val="auto"/>
        </w:rPr>
        <w:t>ZČ2</w:t>
      </w:r>
      <w:r w:rsidR="00654756" w:rsidRPr="0048085B">
        <w:rPr>
          <w:color w:val="auto"/>
        </w:rPr>
        <w:t xml:space="preserve"> vymezené rozvojové záměry zásadně neovlivní charakter krajiny.</w:t>
      </w:r>
      <w:r w:rsidR="00E83F3E" w:rsidRPr="0048085B">
        <w:rPr>
          <w:color w:val="auto"/>
        </w:rPr>
        <w:t xml:space="preserve"> Jedná se pouze o plochy přestavby uvnitř zastavěného území.</w:t>
      </w:r>
    </w:p>
    <w:p w14:paraId="4ACDA63E" w14:textId="77777777" w:rsidR="00C97DAE" w:rsidRPr="0048085B" w:rsidRDefault="00C97DAE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Článek 20: Jediným rozvojovým záměrem v řešeném území, který by mohl významněji ovlivňovat charakter krajiny</w:t>
      </w:r>
      <w:r w:rsidR="00ED1CDC" w:rsidRPr="0048085B">
        <w:rPr>
          <w:color w:val="auto"/>
        </w:rPr>
        <w:t>,</w:t>
      </w:r>
      <w:r w:rsidRPr="0048085B">
        <w:rPr>
          <w:color w:val="auto"/>
        </w:rPr>
        <w:t xml:space="preserve"> je výstavba vedení ZVN (koridor X2). </w:t>
      </w:r>
      <w:r w:rsidR="001144C2" w:rsidRPr="0048085B">
        <w:rPr>
          <w:color w:val="auto"/>
        </w:rPr>
        <w:t>ZČ2</w:t>
      </w:r>
      <w:r w:rsidR="00F650F4" w:rsidRPr="0048085B">
        <w:rPr>
          <w:color w:val="auto"/>
        </w:rPr>
        <w:t xml:space="preserve"> upravuje jeho trasu tak, aby procházela ve větší vzdálenosti od obce a mimo významný </w:t>
      </w:r>
      <w:r w:rsidR="00ED1CDC" w:rsidRPr="0048085B">
        <w:rPr>
          <w:color w:val="auto"/>
        </w:rPr>
        <w:t xml:space="preserve">východně od obce </w:t>
      </w:r>
      <w:r w:rsidR="00F650F4" w:rsidRPr="0048085B">
        <w:rPr>
          <w:color w:val="auto"/>
        </w:rPr>
        <w:t>horizont.</w:t>
      </w:r>
    </w:p>
    <w:p w14:paraId="4E6F6613" w14:textId="77777777" w:rsidR="001A1E5E" w:rsidRPr="0048085B" w:rsidRDefault="001A1E5E" w:rsidP="00314251">
      <w:pPr>
        <w:pStyle w:val="skryttext"/>
        <w:rPr>
          <w:color w:val="auto"/>
        </w:rPr>
      </w:pPr>
    </w:p>
    <w:p w14:paraId="22ABC0AB" w14:textId="77777777" w:rsidR="00DF4449" w:rsidRPr="0048085B" w:rsidRDefault="001A1E5E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(20a) Vytvářet územní podmínky pro zajištění migrační propustnosti krajiny pro volně žijící živočichy a pro člověka, zejména při umísťování dopravní a technické infrastruktury. V rámci územně plánovací činnosti omezovat nežádoucí srůstání sídel s ohledem na zajištění přístupnosti a prostupnosti krajiny.</w:t>
      </w:r>
    </w:p>
    <w:p w14:paraId="320B2AD3" w14:textId="77777777" w:rsidR="00BD79E4" w:rsidRPr="0048085B" w:rsidRDefault="00882F82" w:rsidP="00697C65">
      <w:pPr>
        <w:pStyle w:val="Nadpis6"/>
      </w:pPr>
      <w:r w:rsidRPr="0048085B">
        <w:t>Článek</w:t>
      </w:r>
      <w:r w:rsidR="009E7A08" w:rsidRPr="0048085B">
        <w:t xml:space="preserve"> 20a: Lokalizace zastavitelných ploch nesměřuje </w:t>
      </w:r>
      <w:r w:rsidR="00AA370D" w:rsidRPr="0048085B">
        <w:t>ke srůstání sídel</w:t>
      </w:r>
      <w:r w:rsidR="00BD79E4" w:rsidRPr="0048085B">
        <w:t xml:space="preserve"> v řešeném území</w:t>
      </w:r>
      <w:r w:rsidR="00AA370D" w:rsidRPr="0048085B">
        <w:t xml:space="preserve">. </w:t>
      </w:r>
    </w:p>
    <w:p w14:paraId="7176BE29" w14:textId="42073601" w:rsidR="00B67926" w:rsidRPr="0048085B" w:rsidRDefault="00B67926" w:rsidP="00697C65">
      <w:pPr>
        <w:pStyle w:val="Nadpis6"/>
      </w:pPr>
      <w:r w:rsidRPr="0048085B">
        <w:t>Článek 22: Za účelem prostupnosti krajiny nav</w:t>
      </w:r>
      <w:r w:rsidR="0099327F" w:rsidRPr="0048085B">
        <w:t>r</w:t>
      </w:r>
      <w:r w:rsidRPr="0048085B">
        <w:t xml:space="preserve">huje územní plán </w:t>
      </w:r>
      <w:r w:rsidR="00943F51">
        <w:t>Slavětín</w:t>
      </w:r>
      <w:r w:rsidRPr="0048085B">
        <w:t xml:space="preserve"> v několika částech řešeného území obnovu pěších cest.  </w:t>
      </w:r>
    </w:p>
    <w:p w14:paraId="736A1F1B" w14:textId="139839D8" w:rsidR="004E53A6" w:rsidRPr="0048085B" w:rsidRDefault="004E53A6" w:rsidP="00697C65">
      <w:pPr>
        <w:pStyle w:val="Nadpis6"/>
      </w:pPr>
      <w:r w:rsidRPr="0048085B">
        <w:lastRenderedPageBreak/>
        <w:t xml:space="preserve">Článek 23: ÚP </w:t>
      </w:r>
      <w:r w:rsidR="00943F51">
        <w:t>Slavětín</w:t>
      </w:r>
      <w:r w:rsidR="00B67926" w:rsidRPr="0048085B">
        <w:t xml:space="preserve"> ani </w:t>
      </w:r>
      <w:r w:rsidR="0099327F" w:rsidRPr="0048085B">
        <w:t>ZČ3</w:t>
      </w:r>
      <w:r w:rsidRPr="0048085B">
        <w:t xml:space="preserve"> ÚP </w:t>
      </w:r>
      <w:r w:rsidR="00943F51">
        <w:t>Slavětín</w:t>
      </w:r>
      <w:r w:rsidRPr="0048085B">
        <w:t xml:space="preserve"> nevymezují zastavitelné plochy, které by </w:t>
      </w:r>
      <w:proofErr w:type="spellStart"/>
      <w:r w:rsidRPr="0048085B">
        <w:t>zneprůchodňovaly</w:t>
      </w:r>
      <w:proofErr w:type="spellEnd"/>
      <w:r w:rsidRPr="0048085B">
        <w:t xml:space="preserve"> území pro dopravní stavby nebo by vyvolávaly potřebu budování nákladných technických opatření k eliminaci negativních účinků spojených s provozem dopravy.</w:t>
      </w:r>
      <w:r w:rsidR="00B67926" w:rsidRPr="0048085B">
        <w:t xml:space="preserve"> </w:t>
      </w:r>
    </w:p>
    <w:p w14:paraId="49384485" w14:textId="77777777" w:rsidR="00653C27" w:rsidRPr="0048085B" w:rsidRDefault="00882F82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Článek</w:t>
      </w:r>
      <w:r w:rsidR="00653C27" w:rsidRPr="0048085B">
        <w:rPr>
          <w:color w:val="auto"/>
        </w:rPr>
        <w:t xml:space="preserve"> 23: Jsou vymezeny plochy Z13 a Z14 pro výstavbu místních případně účelových komunikací mimo zastavěné území. Realizace komunikací bude přispívat ke zkvalitnění lokální dopravní infrastruktury a zejména ke zlepšení biologické i rekreační prostupnosti krajiny. Podél uvedených komunikací jsou zároveň navrženy interakční prvky.</w:t>
      </w:r>
    </w:p>
    <w:p w14:paraId="0EA989F2" w14:textId="77777777" w:rsidR="00DF4449" w:rsidRPr="0048085B" w:rsidRDefault="00882F82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Článek</w:t>
      </w:r>
      <w:r w:rsidR="00E12C2A" w:rsidRPr="0048085B">
        <w:rPr>
          <w:color w:val="auto"/>
        </w:rPr>
        <w:t xml:space="preserve"> 23: Je vymezena plocha Z</w:t>
      </w:r>
      <w:r w:rsidR="00D2746B" w:rsidRPr="0048085B">
        <w:rPr>
          <w:color w:val="auto"/>
        </w:rPr>
        <w:t>267</w:t>
      </w:r>
      <w:r w:rsidR="00E12C2A" w:rsidRPr="0048085B">
        <w:rPr>
          <w:color w:val="auto"/>
        </w:rPr>
        <w:t xml:space="preserve">, která je určena pro </w:t>
      </w:r>
      <w:r w:rsidR="0064778D" w:rsidRPr="0048085B">
        <w:rPr>
          <w:color w:val="auto"/>
        </w:rPr>
        <w:t xml:space="preserve">výstavbu cyklostezky </w:t>
      </w:r>
      <w:r w:rsidR="00000E3A" w:rsidRPr="0048085B">
        <w:rPr>
          <w:color w:val="auto"/>
        </w:rPr>
        <w:t>Hamry nad Sázavou</w:t>
      </w:r>
      <w:r w:rsidR="0064778D" w:rsidRPr="0048085B">
        <w:rPr>
          <w:color w:val="auto"/>
        </w:rPr>
        <w:t xml:space="preserve"> – Bílek</w:t>
      </w:r>
      <w:r w:rsidR="0081219C" w:rsidRPr="0048085B">
        <w:rPr>
          <w:color w:val="auto"/>
        </w:rPr>
        <w:t xml:space="preserve"> v trase bývalé železniční vlečky</w:t>
      </w:r>
      <w:r w:rsidR="0064778D" w:rsidRPr="0048085B">
        <w:rPr>
          <w:color w:val="auto"/>
        </w:rPr>
        <w:t xml:space="preserve">. Její výstavba přispěje ke zkvalitnění dopravní infrastruktury </w:t>
      </w:r>
      <w:r w:rsidR="0098013C" w:rsidRPr="0048085B">
        <w:rPr>
          <w:color w:val="auto"/>
        </w:rPr>
        <w:t>v řešeném území aniž by byla zhoršena prostupnost krajiny.</w:t>
      </w:r>
    </w:p>
    <w:p w14:paraId="191DC469" w14:textId="77777777" w:rsidR="00E12C2A" w:rsidRPr="0048085B" w:rsidRDefault="00E12C2A" w:rsidP="00314251">
      <w:pPr>
        <w:pStyle w:val="skryttext"/>
        <w:rPr>
          <w:color w:val="auto"/>
        </w:rPr>
      </w:pPr>
    </w:p>
    <w:p w14:paraId="2604AC2A" w14:textId="77777777" w:rsidR="001A1E5E" w:rsidRPr="0048085B" w:rsidRDefault="001A1E5E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(24a) Na územích, kde dochází dlouhodobě k překračování zákonem stanovených mezních hodnot imisních limitů pro ochranu lidského zdraví, je nutné předcházet dalšímu významnému zhoršování stavu. Vhodným uspořádáním ploch v území obcí vytvářet podmínky pro minimalizaci negativních vlivů koncentrované výrobní činnosti na bydlení. Vymezovat plochy pro novou obytnou zástavbu tak, aby byl zachován dostatečný odstup od průmyslových nebo zemědělských areálů.</w:t>
      </w:r>
    </w:p>
    <w:p w14:paraId="1C4D8DB1" w14:textId="77777777" w:rsidR="001A1E5E" w:rsidRPr="0048085B" w:rsidRDefault="00882F82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Článek</w:t>
      </w:r>
      <w:r w:rsidR="001A1E5E" w:rsidRPr="0048085B">
        <w:rPr>
          <w:color w:val="auto"/>
        </w:rPr>
        <w:t xml:space="preserve"> 24a: </w:t>
      </w:r>
      <w:r w:rsidR="001144C2" w:rsidRPr="0048085B">
        <w:rPr>
          <w:color w:val="auto"/>
        </w:rPr>
        <w:t>ZČ2</w:t>
      </w:r>
      <w:r w:rsidR="001A1E5E" w:rsidRPr="0048085B">
        <w:rPr>
          <w:color w:val="auto"/>
        </w:rPr>
        <w:t xml:space="preserve"> vymezená nová zastavitelná plocha a.8. je vymezena v dostatečné odstupové vzdálenosti od zemědělského areálu, který představuje jedinou výrobu s nadlimitními hygienickými dopady v řešeném území.</w:t>
      </w:r>
    </w:p>
    <w:p w14:paraId="66418F3F" w14:textId="77777777" w:rsidR="00F650F4" w:rsidRPr="0048085B" w:rsidRDefault="00F650F4" w:rsidP="00697C65">
      <w:pPr>
        <w:pStyle w:val="Nadpis6"/>
      </w:pPr>
      <w:r w:rsidRPr="0048085B">
        <w:t>Článek 24a: V řešeném území nedochází k překračování imisních limitů.</w:t>
      </w:r>
    </w:p>
    <w:p w14:paraId="7C215CD1" w14:textId="77777777" w:rsidR="00F650F4" w:rsidRPr="0048085B" w:rsidRDefault="00F650F4" w:rsidP="00C95F9C">
      <w:pPr>
        <w:pStyle w:val="skryttext"/>
        <w:rPr>
          <w:color w:val="auto"/>
        </w:rPr>
      </w:pPr>
    </w:p>
    <w:p w14:paraId="26F2C493" w14:textId="77777777" w:rsidR="001A1E5E" w:rsidRPr="0048085B" w:rsidRDefault="001A1E5E" w:rsidP="00314251">
      <w:pPr>
        <w:pStyle w:val="skryttext"/>
        <w:rPr>
          <w:color w:val="auto"/>
        </w:rPr>
      </w:pPr>
    </w:p>
    <w:p w14:paraId="4A6BFE9D" w14:textId="77777777" w:rsidR="00DF4449" w:rsidRPr="0048085B" w:rsidRDefault="00DF4449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(25) Vytvářet podmínky pro preventivní ochranu území před potenciálními riziky a přírodními katastrofami v území (záplavy, sesuvy půdy, eroze</w:t>
      </w:r>
      <w:r w:rsidR="00A44E1D" w:rsidRPr="0048085B">
        <w:rPr>
          <w:color w:val="auto"/>
        </w:rPr>
        <w:t>, sucho</w:t>
      </w:r>
      <w:r w:rsidRPr="0048085B">
        <w:rPr>
          <w:color w:val="auto"/>
        </w:rPr>
        <w:t xml:space="preserve"> atd.) s cílem minimalizovat rozsah případných škod. Zejména zajistit územní ochranu ploch potřebných pro umísťování staveb a opatření na ochranu před povodněmi a pro vymezení území určen</w:t>
      </w:r>
      <w:r w:rsidR="00A44E1D" w:rsidRPr="0048085B">
        <w:rPr>
          <w:color w:val="auto"/>
        </w:rPr>
        <w:t>ých k řízeným rozlivům povodní.</w:t>
      </w:r>
    </w:p>
    <w:p w14:paraId="2C13A441" w14:textId="77777777" w:rsidR="003D08FC" w:rsidRPr="0048085B" w:rsidRDefault="00882F82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Článek</w:t>
      </w:r>
      <w:r w:rsidR="003D08FC" w:rsidRPr="0048085B">
        <w:rPr>
          <w:color w:val="auto"/>
        </w:rPr>
        <w:t xml:space="preserve"> 25: ÚP </w:t>
      </w:r>
      <w:r w:rsidR="00000E3A" w:rsidRPr="0048085B">
        <w:rPr>
          <w:color w:val="auto"/>
        </w:rPr>
        <w:t>Hamry nad Sázavou</w:t>
      </w:r>
      <w:r w:rsidR="003D08FC" w:rsidRPr="0048085B">
        <w:rPr>
          <w:color w:val="auto"/>
        </w:rPr>
        <w:t xml:space="preserve"> vymezuje plochy územní rezervy pro výhledovou výstavbu vodní nádrže Štěpánov. Tím je zajištěna územní ochrana ploch potřebných pro preventivní ochranu území před potenciálními riziky a přírodními katastrofami v území. </w:t>
      </w:r>
      <w:r w:rsidR="001144C2" w:rsidRPr="0048085B">
        <w:rPr>
          <w:color w:val="auto"/>
        </w:rPr>
        <w:t>ZČ2</w:t>
      </w:r>
      <w:r w:rsidR="003D08FC" w:rsidRPr="0048085B">
        <w:rPr>
          <w:color w:val="auto"/>
        </w:rPr>
        <w:t xml:space="preserve"> je uvedená plocha dále zpřesněna.</w:t>
      </w:r>
    </w:p>
    <w:p w14:paraId="08911594" w14:textId="77777777" w:rsidR="00812B35" w:rsidRPr="0048085B" w:rsidRDefault="00812B35" w:rsidP="00314251">
      <w:pPr>
        <w:pStyle w:val="skryttext"/>
        <w:rPr>
          <w:color w:val="auto"/>
        </w:rPr>
      </w:pPr>
    </w:p>
    <w:p w14:paraId="40F57893" w14:textId="77777777" w:rsidR="00DF4449" w:rsidRPr="0048085B" w:rsidRDefault="00DF4449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 xml:space="preserve">(26) Vymezovat zastavitelné plochy v záplavových územích a umisťovat do nich veřejnou infrastrukturu, financovanou z veřejných prostředků, jen ve zcela výjimečných a zvlášť odůvodněných případech. Vymezovat a chránit zastavitelné plochy pro přemístění zástavby z území s vysokou mírou rizika vzniku povodňových škod. </w:t>
      </w:r>
    </w:p>
    <w:p w14:paraId="241F86E1" w14:textId="77777777" w:rsidR="00812B35" w:rsidRPr="0048085B" w:rsidRDefault="00882F82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Článek</w:t>
      </w:r>
      <w:r w:rsidR="00DF4449" w:rsidRPr="0048085B">
        <w:rPr>
          <w:color w:val="auto"/>
        </w:rPr>
        <w:t xml:space="preserve"> 26: </w:t>
      </w:r>
      <w:r w:rsidR="0099410D" w:rsidRPr="0048085B">
        <w:rPr>
          <w:color w:val="auto"/>
        </w:rPr>
        <w:t>Navržen</w:t>
      </w:r>
      <w:r w:rsidR="00A02270" w:rsidRPr="0048085B">
        <w:rPr>
          <w:color w:val="auto"/>
        </w:rPr>
        <w:t>á</w:t>
      </w:r>
      <w:r w:rsidR="0099410D" w:rsidRPr="0048085B">
        <w:rPr>
          <w:color w:val="auto"/>
        </w:rPr>
        <w:t xml:space="preserve"> z</w:t>
      </w:r>
      <w:r w:rsidR="00DF4449" w:rsidRPr="0048085B">
        <w:rPr>
          <w:color w:val="auto"/>
        </w:rPr>
        <w:t>astaviteln</w:t>
      </w:r>
      <w:r w:rsidR="00A02270" w:rsidRPr="0048085B">
        <w:rPr>
          <w:color w:val="auto"/>
        </w:rPr>
        <w:t>á</w:t>
      </w:r>
      <w:r w:rsidR="00DF4449" w:rsidRPr="0048085B">
        <w:rPr>
          <w:color w:val="auto"/>
        </w:rPr>
        <w:t xml:space="preserve"> ploch</w:t>
      </w:r>
      <w:r w:rsidR="00A02270" w:rsidRPr="0048085B">
        <w:rPr>
          <w:color w:val="auto"/>
        </w:rPr>
        <w:t>a</w:t>
      </w:r>
      <w:r w:rsidR="00DF4449" w:rsidRPr="0048085B">
        <w:rPr>
          <w:color w:val="auto"/>
        </w:rPr>
        <w:t xml:space="preserve"> </w:t>
      </w:r>
      <w:r w:rsidR="00A02270" w:rsidRPr="0048085B">
        <w:rPr>
          <w:color w:val="auto"/>
        </w:rPr>
        <w:t xml:space="preserve">není </w:t>
      </w:r>
      <w:r w:rsidR="00DF4449" w:rsidRPr="0048085B">
        <w:rPr>
          <w:color w:val="auto"/>
        </w:rPr>
        <w:t>vymezen</w:t>
      </w:r>
      <w:r w:rsidR="00A02270" w:rsidRPr="0048085B">
        <w:rPr>
          <w:color w:val="auto"/>
        </w:rPr>
        <w:t>a</w:t>
      </w:r>
      <w:r w:rsidR="00DF4449" w:rsidRPr="0048085B">
        <w:rPr>
          <w:color w:val="auto"/>
        </w:rPr>
        <w:t xml:space="preserve"> v záplavových územích.</w:t>
      </w:r>
    </w:p>
    <w:p w14:paraId="688639A8" w14:textId="77777777" w:rsidR="00A02270" w:rsidRPr="0048085B" w:rsidRDefault="00882F82" w:rsidP="00697C65">
      <w:pPr>
        <w:pStyle w:val="Nadpis6"/>
      </w:pPr>
      <w:r w:rsidRPr="0048085B">
        <w:t>Článek</w:t>
      </w:r>
      <w:r w:rsidR="00A02270" w:rsidRPr="0048085B">
        <w:t xml:space="preserve"> 26: Navržené zastavitelné plochy nejsou</w:t>
      </w:r>
      <w:r w:rsidR="009E05AE" w:rsidRPr="0048085B">
        <w:t xml:space="preserve"> vymezeny v záplavových územích</w:t>
      </w:r>
      <w:r w:rsidR="00835A34" w:rsidRPr="0048085B">
        <w:t>.</w:t>
      </w:r>
    </w:p>
    <w:p w14:paraId="005ECCA9" w14:textId="77777777" w:rsidR="00A02270" w:rsidRPr="0048085B" w:rsidRDefault="00882F82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Článek</w:t>
      </w:r>
      <w:r w:rsidR="00BD79E4" w:rsidRPr="0048085B">
        <w:rPr>
          <w:color w:val="auto"/>
        </w:rPr>
        <w:t xml:space="preserve"> 26: Plochy přestavby P20 a P25 jsou umístěny v záplavovém území. Proto je pro uvedené plochy stanovená následující specifická podmínka využití: „Vnitřní prostory budov musí být umístěny nad úrovní záplav Q100.“</w:t>
      </w:r>
    </w:p>
    <w:p w14:paraId="4FDE0EB7" w14:textId="77777777" w:rsidR="00812B35" w:rsidRPr="0048085B" w:rsidRDefault="00812B35" w:rsidP="00314251">
      <w:pPr>
        <w:pStyle w:val="skryttext"/>
        <w:rPr>
          <w:color w:val="auto"/>
        </w:rPr>
      </w:pPr>
    </w:p>
    <w:p w14:paraId="14E7597A" w14:textId="77777777" w:rsidR="00812B35" w:rsidRPr="0048085B" w:rsidRDefault="00812B35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 xml:space="preserve">(28) Pro zajištění kvality života obyvatel zohledňovat nároky dalšího vývoje území, požadovat jeho řešení ve všech potřebných dlouhodobých souvislostech, včetně nároků na veřejnou infrastrukturu. Návrh a ochranu kvalitních městských prostorů a veřejné infrastruktury je nutné řešit ve spolupráci veřejného i soukromého sektoru s veřejností. </w:t>
      </w:r>
    </w:p>
    <w:p w14:paraId="0A605AC4" w14:textId="77777777" w:rsidR="0099410D" w:rsidRPr="0048085B" w:rsidRDefault="0099410D" w:rsidP="00314251">
      <w:pPr>
        <w:pStyle w:val="skryttext"/>
        <w:rPr>
          <w:color w:val="auto"/>
        </w:rPr>
      </w:pPr>
    </w:p>
    <w:p w14:paraId="2D86C295" w14:textId="77777777" w:rsidR="004B7B86" w:rsidRPr="0048085B" w:rsidRDefault="00812B35" w:rsidP="003B0A00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 xml:space="preserve">(30) Úroveň technické infrastruktury, zejména dodávku vody a zpracování odpadních vod je nutno koncipovat tak, aby splňovala požadavky na vysokou kvalitu života v současnosti i v budoucnosti. </w:t>
      </w:r>
    </w:p>
    <w:p w14:paraId="25E39C81" w14:textId="789E6D57" w:rsidR="00A44E1D" w:rsidRPr="0048085B" w:rsidRDefault="001C4C8B" w:rsidP="00697C65">
      <w:pPr>
        <w:pStyle w:val="Nadpis6"/>
      </w:pPr>
      <w:r w:rsidRPr="0048085B">
        <w:t xml:space="preserve">Článek 30: ÚP </w:t>
      </w:r>
      <w:r w:rsidR="00943F51">
        <w:t>Slavětín</w:t>
      </w:r>
      <w:r w:rsidRPr="0048085B">
        <w:t xml:space="preserve"> </w:t>
      </w:r>
      <w:r w:rsidR="0063776B" w:rsidRPr="0048085B">
        <w:t>řeší k</w:t>
      </w:r>
      <w:r w:rsidRPr="0048085B">
        <w:t>oncepc</w:t>
      </w:r>
      <w:r w:rsidR="0063776B" w:rsidRPr="0048085B">
        <w:t>i</w:t>
      </w:r>
      <w:r w:rsidRPr="0048085B">
        <w:t xml:space="preserve"> likvidace odpad</w:t>
      </w:r>
      <w:r w:rsidR="004E53A6" w:rsidRPr="0048085B">
        <w:t xml:space="preserve">ních vod </w:t>
      </w:r>
      <w:r w:rsidRPr="0048085B">
        <w:t>tak, aby vyhovovala i výhledov</w:t>
      </w:r>
      <w:r w:rsidR="00835A34" w:rsidRPr="0048085B">
        <w:t>ým požadavkům</w:t>
      </w:r>
      <w:r w:rsidR="0063776B" w:rsidRPr="0048085B">
        <w:t>.</w:t>
      </w:r>
    </w:p>
    <w:p w14:paraId="27F7DA8E" w14:textId="77777777" w:rsidR="001C4C8B" w:rsidRPr="0048085B" w:rsidRDefault="001C4C8B" w:rsidP="001C4C8B">
      <w:pPr>
        <w:pStyle w:val="skryttext"/>
        <w:rPr>
          <w:color w:val="auto"/>
        </w:rPr>
      </w:pPr>
    </w:p>
    <w:p w14:paraId="6A883D52" w14:textId="77777777" w:rsidR="0099410D" w:rsidRPr="0048085B" w:rsidRDefault="00812B35" w:rsidP="00314251">
      <w:pPr>
        <w:pStyle w:val="skryttext"/>
        <w:rPr>
          <w:color w:val="auto"/>
        </w:rPr>
      </w:pPr>
      <w:r w:rsidRPr="0048085B">
        <w:rPr>
          <w:color w:val="auto"/>
        </w:rPr>
        <w:t xml:space="preserve">(32) Při stanovování urbanistické koncepce posoudit kvalitu bytového fondu ve znevýhodněných městských částech a v souladu s požadavky na kvalitní městské struktury, zdravé prostředí a účinnou infrastrukturu věnovat pozornost vymezení ploch přestavby. </w:t>
      </w:r>
    </w:p>
    <w:p w14:paraId="07A5546D" w14:textId="77777777" w:rsidR="00812B35" w:rsidRPr="0048085B" w:rsidRDefault="00BE54F3" w:rsidP="000E550E">
      <w:pPr>
        <w:pStyle w:val="Nadpis2"/>
      </w:pPr>
      <w:bookmarkStart w:id="4" w:name="_Toc437771463"/>
      <w:r w:rsidRPr="0048085B">
        <w:t>Rozvojové oblasti a rozvojové osy</w:t>
      </w:r>
      <w:bookmarkEnd w:id="4"/>
    </w:p>
    <w:p w14:paraId="6CA480B5" w14:textId="02172D0F" w:rsidR="0099327F" w:rsidRPr="0048085B" w:rsidRDefault="0099327F" w:rsidP="0099327F">
      <w:r w:rsidRPr="0048085B">
        <w:t>Řešené území není součástí rozvojových oblastí ani rozvojových os republikového významu, které jsou stanoveny v PÚR ČR ve znění Aktualizace č.1 až 7</w:t>
      </w:r>
      <w:r w:rsidR="00943F51">
        <w:t xml:space="preserve"> a 9</w:t>
      </w:r>
      <w:r w:rsidRPr="0048085B">
        <w:t>.</w:t>
      </w:r>
    </w:p>
    <w:p w14:paraId="7DEA98E9" w14:textId="77777777" w:rsidR="00074FAD" w:rsidRPr="0048085B" w:rsidRDefault="00074FAD" w:rsidP="00A37EAC">
      <w:pPr>
        <w:pStyle w:val="skryttext"/>
        <w:rPr>
          <w:color w:val="auto"/>
        </w:rPr>
      </w:pPr>
      <w:r w:rsidRPr="0048085B">
        <w:rPr>
          <w:color w:val="auto"/>
        </w:rPr>
        <w:t xml:space="preserve">Území obce je součástí rozvojové osy republikového významu OS5 Praha – Jihlava - Brno </w:t>
      </w:r>
      <w:r w:rsidR="004077DB" w:rsidRPr="0048085B">
        <w:rPr>
          <w:color w:val="auto"/>
        </w:rPr>
        <w:t xml:space="preserve">vymezené v </w:t>
      </w:r>
      <w:r w:rsidRPr="0048085B">
        <w:rPr>
          <w:color w:val="auto"/>
        </w:rPr>
        <w:t xml:space="preserve">PÚR ČR a </w:t>
      </w:r>
      <w:r w:rsidR="004077DB" w:rsidRPr="0048085B">
        <w:rPr>
          <w:color w:val="auto"/>
        </w:rPr>
        <w:t>zpřesněné v</w:t>
      </w:r>
      <w:r w:rsidRPr="0048085B">
        <w:rPr>
          <w:color w:val="auto"/>
        </w:rPr>
        <w:t xml:space="preserve"> ZÚR kraje Vysočina.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respektuje kritéria a podmínky pro rozhodování o změnách v území, které jsou pro rozvojové o</w:t>
      </w:r>
      <w:r w:rsidR="00F650F4" w:rsidRPr="0048085B">
        <w:rPr>
          <w:color w:val="auto"/>
        </w:rPr>
        <w:t xml:space="preserve">sy a oblasti stanoveny v PÚR ČR ve znění Aktualizace </w:t>
      </w:r>
      <w:r w:rsidR="005A354D" w:rsidRPr="0048085B">
        <w:rPr>
          <w:color w:val="auto"/>
        </w:rPr>
        <w:t>č.1</w:t>
      </w:r>
      <w:r w:rsidR="00F650F4" w:rsidRPr="0048085B">
        <w:rPr>
          <w:color w:val="auto"/>
        </w:rPr>
        <w:t>.</w:t>
      </w:r>
    </w:p>
    <w:p w14:paraId="2BF917E9" w14:textId="77777777" w:rsidR="0099410D" w:rsidRPr="0048085B" w:rsidRDefault="0099410D" w:rsidP="00660CB2">
      <w:pPr>
        <w:pStyle w:val="skryttext"/>
        <w:rPr>
          <w:color w:val="auto"/>
        </w:rPr>
      </w:pPr>
      <w:r w:rsidRPr="0048085B">
        <w:rPr>
          <w:color w:val="auto"/>
        </w:rPr>
        <w:t xml:space="preserve">Území obce je součástí rozvojové oblasti republikového významu OB11 dle PÚR ČR </w:t>
      </w:r>
      <w:r w:rsidR="00F11284" w:rsidRPr="0048085B">
        <w:rPr>
          <w:color w:val="auto"/>
        </w:rPr>
        <w:t xml:space="preserve">ve znění Aktualizace </w:t>
      </w:r>
      <w:r w:rsidR="005A354D" w:rsidRPr="0048085B">
        <w:rPr>
          <w:color w:val="auto"/>
        </w:rPr>
        <w:t>č.1</w:t>
      </w:r>
      <w:r w:rsidR="00F11284" w:rsidRPr="0048085B">
        <w:rPr>
          <w:color w:val="auto"/>
        </w:rPr>
        <w:t xml:space="preserve"> </w:t>
      </w:r>
      <w:r w:rsidRPr="0048085B">
        <w:rPr>
          <w:color w:val="auto"/>
        </w:rPr>
        <w:t xml:space="preserve">a </w:t>
      </w:r>
      <w:r w:rsidR="00F11284" w:rsidRPr="0048085B">
        <w:rPr>
          <w:color w:val="auto"/>
        </w:rPr>
        <w:t>A</w:t>
      </w:r>
      <w:r w:rsidRPr="0048085B">
        <w:rPr>
          <w:color w:val="auto"/>
        </w:rPr>
        <w:t xml:space="preserve">ktualizace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 xml:space="preserve"> ZÚR kraje Vysočina. </w:t>
      </w:r>
      <w:r w:rsidR="001144C2" w:rsidRPr="0048085B">
        <w:rPr>
          <w:color w:val="auto"/>
        </w:rPr>
        <w:t>ZČ2</w:t>
      </w:r>
      <w:r w:rsidR="00074FAD" w:rsidRPr="0048085B">
        <w:rPr>
          <w:color w:val="auto"/>
        </w:rPr>
        <w:t xml:space="preserve"> </w:t>
      </w:r>
      <w:r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Pr="0048085B">
        <w:rPr>
          <w:color w:val="auto"/>
        </w:rPr>
        <w:t xml:space="preserve">respektuje kritéria a podmínky pro rozhodování o změnách v území, které jsou pro rozvojové osy a oblasti stanoveny v PÚR </w:t>
      </w:r>
      <w:r w:rsidR="00122D25" w:rsidRPr="0048085B">
        <w:rPr>
          <w:color w:val="auto"/>
        </w:rPr>
        <w:t>ČR (podrobněji viz bod 1.2.2.).</w:t>
      </w:r>
    </w:p>
    <w:p w14:paraId="0E170377" w14:textId="77777777" w:rsidR="00BE54F3" w:rsidRPr="0048085B" w:rsidRDefault="00BE54F3" w:rsidP="000E550E">
      <w:pPr>
        <w:pStyle w:val="Nadpis2"/>
      </w:pPr>
      <w:bookmarkStart w:id="5" w:name="_Toc437771464"/>
      <w:r w:rsidRPr="0048085B">
        <w:t>Specifické oblasti</w:t>
      </w:r>
      <w:bookmarkEnd w:id="5"/>
    </w:p>
    <w:p w14:paraId="23EC9A17" w14:textId="77777777" w:rsidR="0018010A" w:rsidRPr="0048085B" w:rsidRDefault="00BE54F3" w:rsidP="00BE54F3">
      <w:r w:rsidRPr="0048085B">
        <w:t xml:space="preserve">Řešené území </w:t>
      </w:r>
      <w:r w:rsidR="00A95EF5" w:rsidRPr="0048085B">
        <w:t xml:space="preserve">je </w:t>
      </w:r>
      <w:r w:rsidR="007432F2" w:rsidRPr="0048085B">
        <w:t xml:space="preserve">součástí </w:t>
      </w:r>
      <w:r w:rsidRPr="0048085B">
        <w:t>specifick</w:t>
      </w:r>
      <w:r w:rsidR="00A95EF5" w:rsidRPr="0048085B">
        <w:t xml:space="preserve">é </w:t>
      </w:r>
      <w:r w:rsidRPr="0048085B">
        <w:t>oblast</w:t>
      </w:r>
      <w:r w:rsidR="00A95EF5" w:rsidRPr="0048085B">
        <w:t>i</w:t>
      </w:r>
      <w:r w:rsidR="004B17D0" w:rsidRPr="0048085B">
        <w:t xml:space="preserve"> republikového významu</w:t>
      </w:r>
      <w:r w:rsidR="00A95EF5" w:rsidRPr="0048085B">
        <w:t xml:space="preserve"> SOB9 – Specifické oblasti, ve které se projevuje aktuální problém ohrožení suchem</w:t>
      </w:r>
      <w:r w:rsidR="004B17D0" w:rsidRPr="0048085B">
        <w:t>.</w:t>
      </w:r>
      <w:r w:rsidRPr="0048085B">
        <w:t xml:space="preserve"> </w:t>
      </w:r>
      <w:r w:rsidR="004B17D0" w:rsidRPr="0048085B">
        <w:t>Úkoly stanovené pro územní plánování v</w:t>
      </w:r>
      <w:r w:rsidR="001306AC" w:rsidRPr="0048085B">
        <w:t xml:space="preserve"> </w:t>
      </w:r>
      <w:r w:rsidR="004B17D0" w:rsidRPr="0048085B">
        <w:t xml:space="preserve">regionech náležící do této specifické oblasti </w:t>
      </w:r>
      <w:r w:rsidR="0018010A" w:rsidRPr="0048085B">
        <w:t>jsou v</w:t>
      </w:r>
      <w:r w:rsidR="004B17D0" w:rsidRPr="0048085B">
        <w:t xml:space="preserve"> rámci možností </w:t>
      </w:r>
      <w:r w:rsidR="0018010A" w:rsidRPr="0048085B">
        <w:t>územní činnosti obce zohledněny takto:</w:t>
      </w:r>
    </w:p>
    <w:p w14:paraId="46E01E20" w14:textId="0BEB18B7" w:rsidR="0018010A" w:rsidRPr="0048085B" w:rsidRDefault="0018010A" w:rsidP="0018010A">
      <w:pPr>
        <w:pStyle w:val="Nadpis6"/>
      </w:pPr>
      <w:r w:rsidRPr="0048085B">
        <w:t xml:space="preserve">Správní území obce </w:t>
      </w:r>
      <w:r w:rsidR="00943F51">
        <w:t>Slavětín</w:t>
      </w:r>
      <w:r w:rsidRPr="0048085B">
        <w:t xml:space="preserve"> je co do pestrosti a členitosti krajiny v celorepublikovém kontextu nadprůměrné</w:t>
      </w:r>
      <w:r w:rsidR="00A556B8" w:rsidRPr="0048085B">
        <w:t xml:space="preserve">, ÚP </w:t>
      </w:r>
      <w:r w:rsidR="00943F51">
        <w:t>Slavětín</w:t>
      </w:r>
      <w:r w:rsidR="00A556B8" w:rsidRPr="0048085B">
        <w:t xml:space="preserve"> vymezením rozsáhlých ploch čistě přírodních i ploch smíšené přírodní zeleně přispívá ke stabilizaci stávajícího </w:t>
      </w:r>
      <w:r w:rsidR="001306AC" w:rsidRPr="0048085B">
        <w:t>stavu a</w:t>
      </w:r>
      <w:r w:rsidR="00A556B8" w:rsidRPr="0048085B">
        <w:t xml:space="preserve"> k jeho příznivému rozvoji.  </w:t>
      </w:r>
    </w:p>
    <w:p w14:paraId="1EF08D31" w14:textId="77777777" w:rsidR="0018010A" w:rsidRPr="0048085B" w:rsidRDefault="0018010A" w:rsidP="0018010A">
      <w:pPr>
        <w:pStyle w:val="skryttext"/>
        <w:rPr>
          <w:color w:val="auto"/>
        </w:rPr>
      </w:pPr>
    </w:p>
    <w:p w14:paraId="0D6542EE" w14:textId="77777777" w:rsidR="0018010A" w:rsidRPr="0048085B" w:rsidRDefault="0018010A" w:rsidP="0018010A">
      <w:pPr>
        <w:pStyle w:val="skryttext"/>
        <w:rPr>
          <w:color w:val="auto"/>
        </w:rPr>
      </w:pPr>
    </w:p>
    <w:p w14:paraId="00C56BCC" w14:textId="77777777" w:rsidR="0018010A" w:rsidRPr="0048085B" w:rsidRDefault="0018010A" w:rsidP="0018010A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(25) Vytvářet podmínky pro preventivní ochranu území před potenciálními riziky a přírodními katastrofami v území (záplavy, sesuvy půdy, eroze, sucho atd.) s cílem minimalizovat rozsah případných škod. Zejména zajistit územní ochranu ploch potřebných pro umísťování staveb a opatření na ochranu před povodněmi a pro vymezení území určených k řízeným rozlivům povodní.</w:t>
      </w:r>
    </w:p>
    <w:p w14:paraId="30C52197" w14:textId="77777777" w:rsidR="0018010A" w:rsidRPr="0048085B" w:rsidRDefault="0018010A" w:rsidP="0018010A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Článek 25: ÚP Hamry nad Sázavou vymezuje plochy územní rezervy pro výhledovou výstavbu vodní nádrže Štěpánov. Tím je zajištěna územní ochrana ploch potřebných pro preventivní ochranu území před potenciálními riziky a přírodními katastrofami v území. ZČ2 je uvedená plocha dále zpřesněna.</w:t>
      </w:r>
    </w:p>
    <w:p w14:paraId="15A66557" w14:textId="77777777" w:rsidR="0018010A" w:rsidRPr="0048085B" w:rsidRDefault="0018010A" w:rsidP="0018010A">
      <w:pPr>
        <w:pStyle w:val="skryttext"/>
        <w:rPr>
          <w:color w:val="auto"/>
        </w:rPr>
      </w:pPr>
    </w:p>
    <w:p w14:paraId="2B8A8486" w14:textId="77777777" w:rsidR="0018010A" w:rsidRPr="0048085B" w:rsidRDefault="0018010A" w:rsidP="0018010A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 xml:space="preserve">(26) Vymezovat zastavitelné plochy v záplavových územích a umisťovat do nich veřejnou infrastrukturu, financovanou z veřejných prostředků, jen ve zcela výjimečných a zvlášť odůvodněných případech. Vymezovat a chránit zastavitelné plochy pro přemístění zástavby z území s vysokou mírou rizika vzniku povodňových škod. </w:t>
      </w:r>
    </w:p>
    <w:p w14:paraId="7C0AD690" w14:textId="77777777" w:rsidR="0018010A" w:rsidRPr="0048085B" w:rsidRDefault="0018010A" w:rsidP="0018010A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Článek 26: Navržená zastavitelná plocha není vymezena v záplavových územích.</w:t>
      </w:r>
    </w:p>
    <w:p w14:paraId="46D65E9E" w14:textId="0D608DAD" w:rsidR="0018010A" w:rsidRPr="0048085B" w:rsidRDefault="00A556B8" w:rsidP="0018010A">
      <w:pPr>
        <w:pStyle w:val="Nadpis6"/>
      </w:pPr>
      <w:r w:rsidRPr="0048085B">
        <w:t xml:space="preserve">Revitalizace a </w:t>
      </w:r>
      <w:proofErr w:type="spellStart"/>
      <w:r w:rsidRPr="0048085B">
        <w:t>renaturace</w:t>
      </w:r>
      <w:proofErr w:type="spellEnd"/>
      <w:r w:rsidRPr="0048085B">
        <w:t xml:space="preserve"> vodních toků a okolních niv je Územním plánem </w:t>
      </w:r>
      <w:r w:rsidR="00943F51">
        <w:t>Slavětín</w:t>
      </w:r>
      <w:r w:rsidRPr="0048085B">
        <w:t xml:space="preserve"> umožněna a nejsou jím, ani </w:t>
      </w:r>
      <w:r w:rsidR="0099327F" w:rsidRPr="0048085B">
        <w:t>ZČ3</w:t>
      </w:r>
      <w:r w:rsidR="001306AC" w:rsidRPr="0048085B">
        <w:t xml:space="preserve"> ÚP </w:t>
      </w:r>
      <w:r w:rsidR="00943F51">
        <w:t>Slavětín</w:t>
      </w:r>
      <w:r w:rsidR="001306AC" w:rsidRPr="0048085B">
        <w:t xml:space="preserve"> </w:t>
      </w:r>
      <w:r w:rsidRPr="0048085B">
        <w:t>navržena žádná opatření, která by této činnosti bránila.</w:t>
      </w:r>
    </w:p>
    <w:p w14:paraId="28F89EDA" w14:textId="77777777" w:rsidR="0018010A" w:rsidRPr="0048085B" w:rsidRDefault="0018010A" w:rsidP="0018010A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>Článek 26: Plochy přestavby P20 a P25 jsou umístěny v záplavovém území. Proto je pro uvedené plochy stanovená následující specifická podmínka využití: „Vnitřní prostory budov musí být umístěny nad úrovní záplav Q100.“</w:t>
      </w:r>
    </w:p>
    <w:p w14:paraId="64F2E7A9" w14:textId="77777777" w:rsidR="0018010A" w:rsidRPr="0048085B" w:rsidRDefault="0018010A" w:rsidP="0018010A">
      <w:pPr>
        <w:pStyle w:val="skryttext"/>
        <w:rPr>
          <w:color w:val="auto"/>
        </w:rPr>
      </w:pPr>
    </w:p>
    <w:p w14:paraId="55AE2FC3" w14:textId="77777777" w:rsidR="0018010A" w:rsidRPr="0048085B" w:rsidRDefault="0018010A" w:rsidP="0018010A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 xml:space="preserve">(28) Pro zajištění kvality života obyvatel zohledňovat nároky dalšího vývoje území, požadovat jeho řešení ve všech potřebných dlouhodobých souvislostech, včetně nároků na veřejnou infrastrukturu. Návrh a ochranu kvalitních městských prostorů a veřejné infrastruktury je nutné řešit ve spolupráci veřejného i soukromého sektoru s veřejností. </w:t>
      </w:r>
    </w:p>
    <w:p w14:paraId="166B1EDD" w14:textId="77777777" w:rsidR="0018010A" w:rsidRPr="0048085B" w:rsidRDefault="0018010A" w:rsidP="0018010A">
      <w:pPr>
        <w:pStyle w:val="skryttext"/>
        <w:rPr>
          <w:color w:val="auto"/>
        </w:rPr>
      </w:pPr>
    </w:p>
    <w:p w14:paraId="268BC1A7" w14:textId="77777777" w:rsidR="0018010A" w:rsidRPr="0048085B" w:rsidRDefault="0018010A" w:rsidP="0018010A">
      <w:pPr>
        <w:pStyle w:val="skryttext"/>
        <w:numPr>
          <w:ilvl w:val="0"/>
          <w:numId w:val="8"/>
        </w:numPr>
        <w:rPr>
          <w:color w:val="auto"/>
        </w:rPr>
      </w:pPr>
      <w:r w:rsidRPr="0048085B">
        <w:rPr>
          <w:color w:val="auto"/>
        </w:rPr>
        <w:t xml:space="preserve">(30) Úroveň technické infrastruktury, zejména dodávku vody a zpracování odpadních vod je nutno koncipovat tak, aby splňovala požadavky na vysokou kvalitu života v současnosti i v budoucnosti. </w:t>
      </w:r>
    </w:p>
    <w:p w14:paraId="5A90F470" w14:textId="17E10470" w:rsidR="0018010A" w:rsidRPr="0048085B" w:rsidRDefault="00F74234" w:rsidP="00BE54F3">
      <w:pPr>
        <w:pStyle w:val="Nadpis6"/>
      </w:pPr>
      <w:r w:rsidRPr="0048085B">
        <w:t xml:space="preserve">V rámci zastavěného území obce se nachází velké množství ploch sídelní zeleně i vodních ploch. ÚP </w:t>
      </w:r>
      <w:r w:rsidR="00943F51">
        <w:t>Slavětín</w:t>
      </w:r>
      <w:r w:rsidRPr="0048085B">
        <w:t xml:space="preserve"> ani </w:t>
      </w:r>
      <w:r w:rsidR="0099327F" w:rsidRPr="0048085B">
        <w:t>ZČ3</w:t>
      </w:r>
      <w:r w:rsidR="00345216" w:rsidRPr="0048085B">
        <w:t xml:space="preserve"> ÚP </w:t>
      </w:r>
      <w:r w:rsidR="00943F51">
        <w:t>Slavětín</w:t>
      </w:r>
      <w:r w:rsidR="00345216" w:rsidRPr="0048085B">
        <w:t xml:space="preserve"> </w:t>
      </w:r>
      <w:r w:rsidRPr="0048085B">
        <w:t>tento příznivý stav nenarušuje, vymezením ploch s rozdílným způsobem využití jej pouze územně stabilizuje.</w:t>
      </w:r>
    </w:p>
    <w:p w14:paraId="05FE658D" w14:textId="30195535" w:rsidR="00F74234" w:rsidRPr="0048085B" w:rsidRDefault="00F74234" w:rsidP="00BE54F3">
      <w:pPr>
        <w:pStyle w:val="Nadpis6"/>
      </w:pPr>
      <w:r w:rsidRPr="0048085B">
        <w:t xml:space="preserve">ÚP </w:t>
      </w:r>
      <w:r w:rsidR="00943F51">
        <w:t>Slavětín</w:t>
      </w:r>
      <w:r w:rsidRPr="0048085B">
        <w:t xml:space="preserve"> vymezuje – zvláště v kopcovitém okolí obce </w:t>
      </w:r>
      <w:r w:rsidR="001306AC" w:rsidRPr="0048085B">
        <w:t>–</w:t>
      </w:r>
      <w:r w:rsidRPr="0048085B">
        <w:t xml:space="preserve"> velké množství rozvojových ploch navržených k</w:t>
      </w:r>
      <w:r w:rsidR="00345216" w:rsidRPr="0048085B">
        <w:t> </w:t>
      </w:r>
      <w:r w:rsidRPr="0048085B">
        <w:t>zatravnění</w:t>
      </w:r>
      <w:r w:rsidR="00345216" w:rsidRPr="0048085B">
        <w:t>. Primárním účelem těchto opatření je</w:t>
      </w:r>
      <w:r w:rsidRPr="0048085B">
        <w:t xml:space="preserve"> zvyšování retenční schopnosti </w:t>
      </w:r>
      <w:r w:rsidR="00345216" w:rsidRPr="0048085B">
        <w:t>dotčených ploch a omezení větrné a vodní eroze.</w:t>
      </w:r>
      <w:r w:rsidRPr="0048085B">
        <w:t xml:space="preserve"> </w:t>
      </w:r>
    </w:p>
    <w:p w14:paraId="0B8A852D" w14:textId="77777777" w:rsidR="00BE54F3" w:rsidRPr="0048085B" w:rsidRDefault="00564380" w:rsidP="000E550E">
      <w:pPr>
        <w:pStyle w:val="Nadpis2"/>
      </w:pPr>
      <w:bookmarkStart w:id="6" w:name="_Toc437771465"/>
      <w:r w:rsidRPr="0048085B">
        <w:t>Koridory a plochy dopravní infrastruktury</w:t>
      </w:r>
      <w:bookmarkEnd w:id="6"/>
    </w:p>
    <w:p w14:paraId="5C23D69A" w14:textId="7A281E1B" w:rsidR="0099327F" w:rsidRPr="0048085B" w:rsidRDefault="0099327F" w:rsidP="0099327F">
      <w:r w:rsidRPr="0048085B">
        <w:t>Do řešeného území nezasahují stávající ani navržené koridory dopravní infrastruktury dle PÚR ČR ve znění Aktualizace č.1 až 7</w:t>
      </w:r>
      <w:r w:rsidR="00943F51">
        <w:t xml:space="preserve"> a 9</w:t>
      </w:r>
      <w:r w:rsidRPr="0048085B">
        <w:t>.</w:t>
      </w:r>
    </w:p>
    <w:p w14:paraId="65ECC82E" w14:textId="77777777" w:rsidR="00F650F4" w:rsidRPr="0048085B" w:rsidRDefault="00F650F4" w:rsidP="00A37EAC">
      <w:pPr>
        <w:pStyle w:val="skryttext"/>
        <w:rPr>
          <w:color w:val="auto"/>
        </w:rPr>
      </w:pPr>
      <w:r w:rsidRPr="0048085B">
        <w:rPr>
          <w:color w:val="auto"/>
        </w:rPr>
        <w:t xml:space="preserve">PÚR ČR ve znění Aktualizace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 xml:space="preserve"> vymezuje v řešeném území koridor kapacitní silnice S8, která je v řešeném území reprezentována silnicí I/38.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vytváří podmínky pro posílení její kapacity a zlepšení dopravní obsluhy řešeného území prostřednictvím koridoru </w:t>
      </w:r>
      <w:r w:rsidR="006A3DD1" w:rsidRPr="0048085B">
        <w:rPr>
          <w:color w:val="auto"/>
        </w:rPr>
        <w:t xml:space="preserve">X1 </w:t>
      </w:r>
      <w:r w:rsidRPr="0048085B">
        <w:rPr>
          <w:color w:val="auto"/>
        </w:rPr>
        <w:t xml:space="preserve">pro homogenizaci její trasy.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upravuje podmínky pro využití </w:t>
      </w:r>
      <w:r w:rsidR="006A3DD1" w:rsidRPr="0048085B">
        <w:rPr>
          <w:color w:val="auto"/>
        </w:rPr>
        <w:t xml:space="preserve">uvedeného </w:t>
      </w:r>
      <w:r w:rsidRPr="0048085B">
        <w:rPr>
          <w:color w:val="auto"/>
        </w:rPr>
        <w:t>koridoru tak, aby byla účinněji zajištěna jeho územní ochrana.</w:t>
      </w:r>
    </w:p>
    <w:p w14:paraId="47C87EAD" w14:textId="77777777" w:rsidR="00FA7A39" w:rsidRPr="0048085B" w:rsidRDefault="00FA7A39" w:rsidP="00133C11">
      <w:pPr>
        <w:pStyle w:val="skryttext"/>
        <w:rPr>
          <w:color w:val="auto"/>
        </w:rPr>
      </w:pPr>
      <w:r w:rsidRPr="0048085B">
        <w:rPr>
          <w:color w:val="auto"/>
        </w:rPr>
        <w:t xml:space="preserve">Do řešeného území zasahuje </w:t>
      </w:r>
      <w:r w:rsidR="00B934A0" w:rsidRPr="0048085B">
        <w:rPr>
          <w:color w:val="auto"/>
        </w:rPr>
        <w:t xml:space="preserve">koridor VR1 pro výhledovou výstavbu vysokorychlostní tratě. V ÚP </w:t>
      </w:r>
      <w:r w:rsidR="00000E3A" w:rsidRPr="0048085B">
        <w:rPr>
          <w:color w:val="auto"/>
        </w:rPr>
        <w:t>Hamry nad Sázavou</w:t>
      </w:r>
      <w:r w:rsidR="00B934A0" w:rsidRPr="0048085B">
        <w:rPr>
          <w:color w:val="auto"/>
        </w:rPr>
        <w:t xml:space="preserve"> je pro územní ochranu uvedeného záměru vymezen koridor územní rezervy R</w:t>
      </w:r>
      <w:r w:rsidR="003D1C1C" w:rsidRPr="0048085B">
        <w:rPr>
          <w:color w:val="auto"/>
        </w:rPr>
        <w:t>1 o</w:t>
      </w:r>
      <w:r w:rsidR="00B934A0" w:rsidRPr="0048085B">
        <w:rPr>
          <w:color w:val="auto"/>
        </w:rPr>
        <w:t xml:space="preserve"> šířce </w:t>
      </w:r>
      <w:r w:rsidR="007B491B" w:rsidRPr="0048085B">
        <w:rPr>
          <w:color w:val="auto"/>
        </w:rPr>
        <w:t>5</w:t>
      </w:r>
      <w:r w:rsidR="00B934A0" w:rsidRPr="0048085B">
        <w:rPr>
          <w:color w:val="auto"/>
        </w:rPr>
        <w:t>00 m.</w:t>
      </w:r>
    </w:p>
    <w:p w14:paraId="71B09740" w14:textId="77777777" w:rsidR="001D79CA" w:rsidRPr="0048085B" w:rsidRDefault="004D1238" w:rsidP="000E550E">
      <w:pPr>
        <w:pStyle w:val="Nadpis2"/>
      </w:pPr>
      <w:bookmarkStart w:id="7" w:name="_Toc437771466"/>
      <w:r w:rsidRPr="0048085B">
        <w:t>Koridory technické infrastruktury a související rozvojov</w:t>
      </w:r>
      <w:r w:rsidR="00360562" w:rsidRPr="0048085B">
        <w:t xml:space="preserve">é </w:t>
      </w:r>
      <w:r w:rsidRPr="0048085B">
        <w:t>záměr</w:t>
      </w:r>
      <w:r w:rsidR="00360562" w:rsidRPr="0048085B">
        <w:t>y</w:t>
      </w:r>
      <w:bookmarkEnd w:id="7"/>
    </w:p>
    <w:p w14:paraId="1EA75B60" w14:textId="77777777" w:rsidR="00FF0E41" w:rsidRPr="0048085B" w:rsidRDefault="00FF0E41" w:rsidP="002410AB">
      <w:pPr>
        <w:pStyle w:val="skryttext"/>
        <w:rPr>
          <w:color w:val="auto"/>
        </w:rPr>
      </w:pPr>
      <w:r w:rsidRPr="0048085B">
        <w:rPr>
          <w:color w:val="auto"/>
        </w:rPr>
        <w:t xml:space="preserve">Do řešeného území nezasahují stávající ani navržené koridory technické infrastruktury dle PÚR ČR </w:t>
      </w:r>
      <w:r w:rsidR="0016254A" w:rsidRPr="0048085B">
        <w:rPr>
          <w:color w:val="auto"/>
        </w:rPr>
        <w:t xml:space="preserve">ve znění Aktualizace </w:t>
      </w:r>
      <w:r w:rsidR="005A354D" w:rsidRPr="0048085B">
        <w:rPr>
          <w:color w:val="auto"/>
        </w:rPr>
        <w:t>č.1</w:t>
      </w:r>
      <w:r w:rsidR="0016254A" w:rsidRPr="0048085B">
        <w:rPr>
          <w:color w:val="auto"/>
        </w:rPr>
        <w:t>.</w:t>
      </w:r>
    </w:p>
    <w:p w14:paraId="156945B9" w14:textId="77777777" w:rsidR="0026227D" w:rsidRPr="0048085B" w:rsidRDefault="0026227D" w:rsidP="0016254A">
      <w:pPr>
        <w:pStyle w:val="skryttext"/>
        <w:rPr>
          <w:color w:val="auto"/>
        </w:rPr>
      </w:pPr>
      <w:r w:rsidRPr="0048085B">
        <w:rPr>
          <w:color w:val="auto"/>
        </w:rPr>
        <w:t xml:space="preserve">Do řešeného území zasahuje koridor E7 pro výstavbu dvojitého vedení ZVN 400 kV Kočín–Mírovka. Pro územní ochranu uvedeného záměru je v ÚP </w:t>
      </w:r>
      <w:r w:rsidR="00000E3A" w:rsidRPr="0048085B">
        <w:rPr>
          <w:color w:val="auto"/>
        </w:rPr>
        <w:t>Hamry nad Sázavou</w:t>
      </w:r>
      <w:r w:rsidR="00677A9C" w:rsidRPr="0048085B">
        <w:rPr>
          <w:color w:val="auto"/>
        </w:rPr>
        <w:t xml:space="preserve"> </w:t>
      </w:r>
      <w:r w:rsidRPr="0048085B">
        <w:rPr>
          <w:color w:val="auto"/>
        </w:rPr>
        <w:t xml:space="preserve">v souladu se ZÚR Kraje Vysočina vymezen koridor </w:t>
      </w:r>
      <w:r w:rsidR="00FD473A" w:rsidRPr="0048085B">
        <w:rPr>
          <w:color w:val="auto"/>
        </w:rPr>
        <w:t>pro výstavbu vedení ZVN 400 kV Kočín–Mírovka.</w:t>
      </w:r>
    </w:p>
    <w:p w14:paraId="02A48781" w14:textId="77777777" w:rsidR="00FF0E41" w:rsidRPr="0048085B" w:rsidRDefault="00FF0E41" w:rsidP="00A37EAC">
      <w:pPr>
        <w:pStyle w:val="skryttext"/>
        <w:rPr>
          <w:color w:val="auto"/>
        </w:rPr>
      </w:pPr>
      <w:r w:rsidRPr="0048085B">
        <w:rPr>
          <w:color w:val="auto"/>
        </w:rPr>
        <w:t xml:space="preserve">Do řešeného území zasahují následující koridory technické infrastruktury dle PÚR ČR </w:t>
      </w:r>
      <w:r w:rsidR="006A3DD1" w:rsidRPr="0048085B">
        <w:rPr>
          <w:color w:val="auto"/>
        </w:rPr>
        <w:t xml:space="preserve">ve znění Aktualizace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>:</w:t>
      </w:r>
    </w:p>
    <w:p w14:paraId="7CEF034D" w14:textId="77777777" w:rsidR="00FF0E41" w:rsidRPr="0048085B" w:rsidRDefault="00FF0E41" w:rsidP="00A37EAC">
      <w:pPr>
        <w:pStyle w:val="skryttext"/>
        <w:rPr>
          <w:color w:val="auto"/>
        </w:rPr>
      </w:pPr>
      <w:r w:rsidRPr="0048085B">
        <w:rPr>
          <w:color w:val="auto"/>
        </w:rPr>
        <w:t xml:space="preserve">Koridor E7 pro zapojení vedení </w:t>
      </w:r>
      <w:r w:rsidR="005A5564" w:rsidRPr="0048085B">
        <w:rPr>
          <w:color w:val="auto"/>
        </w:rPr>
        <w:t xml:space="preserve">ZVN </w:t>
      </w:r>
      <w:r w:rsidRPr="0048085B">
        <w:rPr>
          <w:color w:val="auto"/>
        </w:rPr>
        <w:t xml:space="preserve">400 kV Řeporyje–Prosenice (V413) do Mírovky, který je touto změnou upraven v souladu s Aktualizací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 xml:space="preserve"> ZÚR Kraje Vysočina</w:t>
      </w:r>
      <w:r w:rsidR="006F305D" w:rsidRPr="0048085B">
        <w:rPr>
          <w:color w:val="auto"/>
        </w:rPr>
        <w:t xml:space="preserve"> jako koridor X2</w:t>
      </w:r>
      <w:r w:rsidRPr="0048085B">
        <w:rPr>
          <w:color w:val="auto"/>
        </w:rPr>
        <w:t>. Změněna je jeho trasa i šířka z 200 na 300 m.</w:t>
      </w:r>
    </w:p>
    <w:p w14:paraId="785E9DF4" w14:textId="77777777" w:rsidR="00546F4E" w:rsidRPr="0048085B" w:rsidRDefault="00546F4E" w:rsidP="00546F4E">
      <w:r w:rsidRPr="0048085B">
        <w:t>Do řešeného území nezasahuje žádná plocha ani koridor republikového významu.</w:t>
      </w:r>
    </w:p>
    <w:p w14:paraId="60DE89A8" w14:textId="7C8C5CEC" w:rsidR="00FF0E41" w:rsidRDefault="00FF0E41" w:rsidP="00A37EAC">
      <w:pPr>
        <w:pStyle w:val="skryttext"/>
        <w:rPr>
          <w:vanish w:val="0"/>
          <w:color w:val="auto"/>
        </w:rPr>
      </w:pPr>
      <w:r w:rsidRPr="0048085B">
        <w:rPr>
          <w:color w:val="auto"/>
        </w:rPr>
        <w:t>Koridor DV1 pro přípolož potrubí k</w:t>
      </w:r>
      <w:r w:rsidR="0062007A">
        <w:rPr>
          <w:color w:val="auto"/>
        </w:rPr>
        <w:t> </w:t>
      </w:r>
      <w:r w:rsidRPr="0048085B">
        <w:rPr>
          <w:color w:val="auto"/>
        </w:rPr>
        <w:t>ropovodu Družba v</w:t>
      </w:r>
      <w:r w:rsidR="0062007A">
        <w:rPr>
          <w:color w:val="auto"/>
        </w:rPr>
        <w:t> </w:t>
      </w:r>
      <w:r w:rsidRPr="0048085B">
        <w:rPr>
          <w:color w:val="auto"/>
        </w:rPr>
        <w:t xml:space="preserve">trase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>–Kralupy, který je v</w:t>
      </w:r>
      <w:r w:rsidR="0062007A">
        <w:rPr>
          <w:color w:val="auto"/>
        </w:rPr>
        <w:t> </w:t>
      </w:r>
      <w:r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vymezen jako koridor </w:t>
      </w:r>
      <w:r w:rsidR="006A3DD1" w:rsidRPr="0048085B">
        <w:rPr>
          <w:color w:val="auto"/>
        </w:rPr>
        <w:t xml:space="preserve">X3 </w:t>
      </w:r>
      <w:r w:rsidRPr="0048085B">
        <w:rPr>
          <w:color w:val="auto"/>
        </w:rPr>
        <w:t>o šířce 60 m.</w:t>
      </w:r>
      <w:r w:rsidR="006F305D" w:rsidRPr="0048085B">
        <w:rPr>
          <w:color w:val="auto"/>
        </w:rPr>
        <w:t xml:space="preserve"> </w:t>
      </w:r>
      <w:r w:rsidR="001144C2" w:rsidRPr="0048085B">
        <w:rPr>
          <w:color w:val="auto"/>
        </w:rPr>
        <w:t>ZČ2</w:t>
      </w:r>
      <w:r w:rsidR="006F305D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6F305D" w:rsidRPr="0048085B">
        <w:rPr>
          <w:color w:val="auto"/>
        </w:rPr>
        <w:t xml:space="preserve"> tento koridor neupravuje.</w:t>
      </w:r>
    </w:p>
    <w:p w14:paraId="3685A7A1" w14:textId="77777777" w:rsidR="0062007A" w:rsidRPr="0048085B" w:rsidRDefault="0062007A" w:rsidP="00A37EAC">
      <w:pPr>
        <w:pStyle w:val="skryttext"/>
        <w:rPr>
          <w:color w:val="auto"/>
        </w:rPr>
      </w:pPr>
    </w:p>
    <w:p w14:paraId="5453E126" w14:textId="77777777" w:rsidR="000E550E" w:rsidRPr="0048085B" w:rsidRDefault="000E550E" w:rsidP="000E550E"/>
    <w:p w14:paraId="30F156F5" w14:textId="77777777" w:rsidR="00994B71" w:rsidRPr="0048085B" w:rsidRDefault="000855D7" w:rsidP="000E550E">
      <w:pPr>
        <w:pStyle w:val="Nadpis1"/>
      </w:pPr>
      <w:bookmarkStart w:id="8" w:name="_Toc437771467"/>
      <w:r w:rsidRPr="0048085B">
        <w:t>Vyhodnocení s</w:t>
      </w:r>
      <w:r w:rsidR="00994B71" w:rsidRPr="0048085B">
        <w:t>oulad</w:t>
      </w:r>
      <w:r w:rsidRPr="0048085B">
        <w:t>u</w:t>
      </w:r>
      <w:r w:rsidR="00994B71" w:rsidRPr="0048085B">
        <w:t xml:space="preserve"> s</w:t>
      </w:r>
      <w:r w:rsidR="004B58C4" w:rsidRPr="0048085B">
        <w:t>e ZÚR Kraje Vysočina</w:t>
      </w:r>
      <w:bookmarkEnd w:id="8"/>
      <w:r w:rsidR="004B58C4" w:rsidRPr="0048085B">
        <w:t xml:space="preserve"> </w:t>
      </w:r>
    </w:p>
    <w:p w14:paraId="35A1BAEA" w14:textId="77777777" w:rsidR="00EA65CA" w:rsidRPr="0048085B" w:rsidRDefault="00EA65CA" w:rsidP="00EA65CA"/>
    <w:p w14:paraId="188C688B" w14:textId="77777777" w:rsidR="00FD3B30" w:rsidRPr="0048085B" w:rsidRDefault="00FD3B30" w:rsidP="00170528">
      <w:pPr>
        <w:pStyle w:val="skryttext"/>
        <w:rPr>
          <w:color w:val="auto"/>
        </w:rPr>
      </w:pPr>
    </w:p>
    <w:p w14:paraId="5D93658D" w14:textId="77777777" w:rsidR="00FD3B30" w:rsidRPr="0048085B" w:rsidRDefault="00FD3B30" w:rsidP="00170528">
      <w:pPr>
        <w:pStyle w:val="skryttext"/>
        <w:rPr>
          <w:color w:val="auto"/>
        </w:rPr>
      </w:pPr>
    </w:p>
    <w:p w14:paraId="7AABAFE1" w14:textId="77777777" w:rsidR="006B4AD7" w:rsidRPr="0048085B" w:rsidRDefault="006B4AD7" w:rsidP="00170528">
      <w:pPr>
        <w:pStyle w:val="skryttext"/>
        <w:rPr>
          <w:color w:val="auto"/>
        </w:rPr>
      </w:pPr>
      <w:r w:rsidRPr="0048085B">
        <w:rPr>
          <w:color w:val="auto"/>
        </w:rPr>
        <w:t>Aktuálnost ÚP ve vztahu k ZÚR Kraje Vysočina</w:t>
      </w:r>
    </w:p>
    <w:p w14:paraId="27874CE4" w14:textId="77777777" w:rsidR="00170528" w:rsidRPr="0048085B" w:rsidRDefault="00170528" w:rsidP="00170528">
      <w:pPr>
        <w:pStyle w:val="skryttext"/>
        <w:rPr>
          <w:color w:val="auto"/>
        </w:rPr>
      </w:pPr>
    </w:p>
    <w:p w14:paraId="0C9D8DF0" w14:textId="77777777" w:rsidR="008173D3" w:rsidRPr="0048085B" w:rsidRDefault="008173D3" w:rsidP="00170528">
      <w:pPr>
        <w:pStyle w:val="skryttext"/>
        <w:rPr>
          <w:color w:val="auto"/>
        </w:rPr>
      </w:pPr>
      <w:r w:rsidRPr="0048085B">
        <w:rPr>
          <w:color w:val="auto"/>
        </w:rPr>
        <w:t xml:space="preserve">Požadavky, které jsou pro řešené území stanoveny v ZÚR Kraje Vysočina, </w:t>
      </w:r>
      <w:r w:rsidR="0081219C" w:rsidRPr="0048085B">
        <w:rPr>
          <w:color w:val="auto"/>
        </w:rPr>
        <w:t>byly</w:t>
      </w:r>
      <w:r w:rsidRPr="0048085B">
        <w:rPr>
          <w:color w:val="auto"/>
        </w:rPr>
        <w:t xml:space="preserve"> již zapracovány ve stávajícím územním plánu. Požadavky vyplývající z aktualizace ZÚR KrV byly řešeny ve změnách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 xml:space="preserve"> a 2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>.</w:t>
      </w:r>
    </w:p>
    <w:p w14:paraId="135AF221" w14:textId="77777777" w:rsidR="00046931" w:rsidRPr="0048085B" w:rsidRDefault="00074FAD" w:rsidP="00170528">
      <w:pPr>
        <w:pStyle w:val="skryttext"/>
        <w:rPr>
          <w:rFonts w:cs="Arial"/>
          <w:color w:val="auto"/>
        </w:rPr>
      </w:pPr>
      <w:r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byl vydán v souladu se ZÚR Kraje Vysočina. </w:t>
      </w:r>
      <w:r w:rsidR="009255FE" w:rsidRPr="0048085B">
        <w:rPr>
          <w:color w:val="auto"/>
        </w:rPr>
        <w:t xml:space="preserve">Aktualizací </w:t>
      </w:r>
      <w:r w:rsidR="005A354D" w:rsidRPr="0048085B">
        <w:rPr>
          <w:color w:val="auto"/>
        </w:rPr>
        <w:t>č.1</w:t>
      </w:r>
      <w:r w:rsidR="009255FE" w:rsidRPr="0048085B">
        <w:rPr>
          <w:color w:val="auto"/>
        </w:rPr>
        <w:t xml:space="preserve"> ZÚR Kraje Vysočina </w:t>
      </w:r>
      <w:r w:rsidR="00B30D79" w:rsidRPr="0048085B">
        <w:rPr>
          <w:color w:val="auto"/>
        </w:rPr>
        <w:t>byl</w:t>
      </w:r>
      <w:r w:rsidR="00497A7A" w:rsidRPr="0048085B">
        <w:rPr>
          <w:color w:val="auto"/>
        </w:rPr>
        <w:t>y</w:t>
      </w:r>
      <w:r w:rsidR="00B30D79" w:rsidRPr="0048085B">
        <w:rPr>
          <w:color w:val="auto"/>
        </w:rPr>
        <w:t xml:space="preserve"> v řešeném území </w:t>
      </w:r>
      <w:r w:rsidR="00497A7A" w:rsidRPr="0048085B">
        <w:rPr>
          <w:color w:val="auto"/>
        </w:rPr>
        <w:t xml:space="preserve">změněny podmínky – </w:t>
      </w:r>
      <w:r w:rsidR="00560B25" w:rsidRPr="0048085B">
        <w:rPr>
          <w:color w:val="auto"/>
        </w:rPr>
        <w:t>především byl</w:t>
      </w:r>
      <w:r w:rsidR="005A5564" w:rsidRPr="0048085B">
        <w:rPr>
          <w:color w:val="auto"/>
        </w:rPr>
        <w:t xml:space="preserve">a upravena trasa koridoru E01 </w:t>
      </w:r>
      <w:r w:rsidR="005A5564" w:rsidRPr="0048085B">
        <w:rPr>
          <w:rFonts w:cs="Arial"/>
          <w:color w:val="auto"/>
        </w:rPr>
        <w:t xml:space="preserve">pro zapojení vedení ZVN 400 kV Řeporyje–Prosenice (V413) do Mírovky. </w:t>
      </w:r>
    </w:p>
    <w:p w14:paraId="23078979" w14:textId="77777777" w:rsidR="009255FE" w:rsidRPr="0048085B" w:rsidRDefault="005A5564" w:rsidP="00170528">
      <w:pPr>
        <w:pStyle w:val="skryttext"/>
        <w:rPr>
          <w:color w:val="auto"/>
        </w:rPr>
      </w:pPr>
      <w:r w:rsidRPr="0048085B">
        <w:rPr>
          <w:rFonts w:cs="Arial"/>
          <w:color w:val="auto"/>
        </w:rPr>
        <w:t xml:space="preserve">Dále </w:t>
      </w:r>
      <w:r w:rsidR="00E74D96" w:rsidRPr="0048085B">
        <w:rPr>
          <w:color w:val="auto"/>
        </w:rPr>
        <w:t xml:space="preserve">byly </w:t>
      </w:r>
      <w:r w:rsidRPr="0048085B">
        <w:rPr>
          <w:color w:val="auto"/>
        </w:rPr>
        <w:t xml:space="preserve">nově </w:t>
      </w:r>
      <w:r w:rsidR="00E74D96" w:rsidRPr="0048085B">
        <w:rPr>
          <w:color w:val="auto"/>
        </w:rPr>
        <w:t xml:space="preserve">definovány podmínky pro ochranu </w:t>
      </w:r>
      <w:r w:rsidR="00560B25" w:rsidRPr="0048085B">
        <w:rPr>
          <w:color w:val="auto"/>
        </w:rPr>
        <w:t xml:space="preserve">a rozvoj charakteristických znaků krajiny </w:t>
      </w:r>
      <w:r w:rsidR="00497A7A" w:rsidRPr="0048085B">
        <w:rPr>
          <w:color w:val="auto"/>
        </w:rPr>
        <w:t xml:space="preserve">a jednotlivé druhy oblastí krajinného rázu. </w:t>
      </w:r>
      <w:r w:rsidR="001144C2" w:rsidRPr="0048085B">
        <w:rPr>
          <w:color w:val="auto"/>
        </w:rPr>
        <w:t>ZČ2</w:t>
      </w:r>
      <w:r w:rsidR="00497A7A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497A7A" w:rsidRPr="0048085B">
        <w:rPr>
          <w:color w:val="auto"/>
        </w:rPr>
        <w:t xml:space="preserve"> upravuje ÚP </w:t>
      </w:r>
      <w:r w:rsidR="00000E3A" w:rsidRPr="0048085B">
        <w:rPr>
          <w:color w:val="auto"/>
        </w:rPr>
        <w:t>Hamry nad Sázavou</w:t>
      </w:r>
      <w:r w:rsidR="00497A7A" w:rsidRPr="0048085B">
        <w:rPr>
          <w:color w:val="auto"/>
        </w:rPr>
        <w:t xml:space="preserve"> v souladu s aktualizací </w:t>
      </w:r>
      <w:r w:rsidR="005A354D" w:rsidRPr="0048085B">
        <w:rPr>
          <w:color w:val="auto"/>
        </w:rPr>
        <w:t>č.1</w:t>
      </w:r>
      <w:r w:rsidR="00497A7A" w:rsidRPr="0048085B">
        <w:rPr>
          <w:color w:val="auto"/>
        </w:rPr>
        <w:t xml:space="preserve"> ZÚR Kraje Vysočina.</w:t>
      </w:r>
    </w:p>
    <w:p w14:paraId="7331A43F" w14:textId="77777777" w:rsidR="00260DA5" w:rsidRPr="0048085B" w:rsidRDefault="00260DA5" w:rsidP="00170528">
      <w:pPr>
        <w:pStyle w:val="skryttext"/>
        <w:rPr>
          <w:color w:val="auto"/>
        </w:rPr>
      </w:pPr>
      <w:r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byl </w:t>
      </w:r>
      <w:r w:rsidR="006F305D" w:rsidRPr="0048085B">
        <w:rPr>
          <w:color w:val="auto"/>
        </w:rPr>
        <w:t xml:space="preserve">vydán v souladu s platnými </w:t>
      </w:r>
      <w:r w:rsidRPr="0048085B">
        <w:rPr>
          <w:color w:val="auto"/>
        </w:rPr>
        <w:t xml:space="preserve">ZÚR Kraje Vysočina. Následně byla vydána Aktualizace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 xml:space="preserve"> ZÚR Kraje Vysočina, která přinesla pro řešené území následující změny:</w:t>
      </w:r>
    </w:p>
    <w:p w14:paraId="5276F50E" w14:textId="77777777" w:rsidR="006F305D" w:rsidRPr="0048085B" w:rsidRDefault="006F305D" w:rsidP="00170528">
      <w:pPr>
        <w:pStyle w:val="skryttext"/>
        <w:rPr>
          <w:color w:val="auto"/>
        </w:rPr>
      </w:pPr>
      <w:r w:rsidRPr="0048085B">
        <w:rPr>
          <w:color w:val="auto"/>
        </w:rPr>
        <w:t>Byla změněna trasa a šířka koridoru E01 pro napojení TR Mírovka na stávající vedení ZVN 400 kV Řeporyje – Prosenice.</w:t>
      </w:r>
    </w:p>
    <w:p w14:paraId="38A3F0C7" w14:textId="77777777" w:rsidR="006F305D" w:rsidRPr="0048085B" w:rsidRDefault="006F305D" w:rsidP="00170528">
      <w:pPr>
        <w:pStyle w:val="skryttext"/>
        <w:rPr>
          <w:color w:val="auto"/>
        </w:rPr>
      </w:pPr>
      <w:r w:rsidRPr="0048085B">
        <w:rPr>
          <w:color w:val="auto"/>
        </w:rPr>
        <w:t xml:space="preserve">RBK 428 </w:t>
      </w:r>
      <w:r w:rsidR="00132390" w:rsidRPr="0048085B">
        <w:rPr>
          <w:color w:val="auto"/>
        </w:rPr>
        <w:t xml:space="preserve">Volský vrch – Pelestrov byl rozšířen tak, že nově zasahuje do KÚ </w:t>
      </w:r>
      <w:r w:rsidR="00000E3A" w:rsidRPr="0048085B">
        <w:rPr>
          <w:color w:val="auto"/>
        </w:rPr>
        <w:t>Hamry nad Sázavou</w:t>
      </w:r>
      <w:r w:rsidR="00132390" w:rsidRPr="0048085B">
        <w:rPr>
          <w:color w:val="auto"/>
        </w:rPr>
        <w:t xml:space="preserve"> u Havlíčkova Brodu</w:t>
      </w:r>
      <w:r w:rsidR="009301A0" w:rsidRPr="0048085B">
        <w:rPr>
          <w:color w:val="auto"/>
        </w:rPr>
        <w:t xml:space="preserve"> podél celé hranice s KÚ Zbožice.</w:t>
      </w:r>
    </w:p>
    <w:p w14:paraId="0458E235" w14:textId="77777777" w:rsidR="00260DA5" w:rsidRPr="0048085B" w:rsidRDefault="00260DA5" w:rsidP="00170528">
      <w:pPr>
        <w:pStyle w:val="skryttext"/>
        <w:rPr>
          <w:color w:val="auto"/>
        </w:rPr>
      </w:pPr>
      <w:r w:rsidRPr="0048085B">
        <w:rPr>
          <w:color w:val="auto"/>
        </w:rPr>
        <w:t xml:space="preserve">Byla zmenšena plocha územní rezervy LAPV Spačice tak, že již do řešeného území nezasahuje.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ruší územní rezervu R1, která byla k uvedenému účelu určena.</w:t>
      </w:r>
    </w:p>
    <w:p w14:paraId="60EAAB8C" w14:textId="77777777" w:rsidR="00132390" w:rsidRPr="0048085B" w:rsidRDefault="00260DA5" w:rsidP="00170528">
      <w:pPr>
        <w:pStyle w:val="skryttext"/>
        <w:rPr>
          <w:color w:val="auto"/>
        </w:rPr>
      </w:pPr>
      <w:r w:rsidRPr="0048085B">
        <w:rPr>
          <w:color w:val="auto"/>
        </w:rPr>
        <w:t xml:space="preserve">Nově jsou definovány oblasti krajinného rázu. </w:t>
      </w:r>
      <w:r w:rsidR="00132390" w:rsidRPr="0048085B">
        <w:rPr>
          <w:color w:val="auto"/>
        </w:rPr>
        <w:t xml:space="preserve">Řešené území leží </w:t>
      </w:r>
      <w:r w:rsidR="00A1760C" w:rsidRPr="0048085B">
        <w:rPr>
          <w:color w:val="auto"/>
        </w:rPr>
        <w:t xml:space="preserve">v </w:t>
      </w:r>
      <w:r w:rsidR="00132390" w:rsidRPr="0048085B">
        <w:rPr>
          <w:color w:val="auto"/>
        </w:rPr>
        <w:t>oblasti krajinného rázu CZ0610-OB001 Havlíčkobrodsko.</w:t>
      </w:r>
    </w:p>
    <w:p w14:paraId="25C3FEB7" w14:textId="77777777" w:rsidR="00260DA5" w:rsidRPr="0048085B" w:rsidRDefault="00260DA5" w:rsidP="00170528">
      <w:pPr>
        <w:pStyle w:val="skryttext"/>
        <w:rPr>
          <w:color w:val="auto"/>
        </w:rPr>
      </w:pPr>
      <w:r w:rsidRPr="0048085B">
        <w:rPr>
          <w:color w:val="auto"/>
        </w:rPr>
        <w:t xml:space="preserve">Řešené území leží na rozhraní oblastí krajinného rázu </w:t>
      </w:r>
      <w:r w:rsidRPr="0048085B">
        <w:rPr>
          <w:rFonts w:ascii="Helvetica" w:hAnsi="Helvetica" w:cs="Helvetica"/>
          <w:color w:val="auto"/>
        </w:rPr>
        <w:t xml:space="preserve">CZ0610-OB018 Libicko – Ronovsko a </w:t>
      </w:r>
      <w:r w:rsidRPr="0048085B">
        <w:rPr>
          <w:color w:val="auto"/>
        </w:rPr>
        <w:t xml:space="preserve">CZ0610-OB023 CHKO Železné hory. Vyhodnocení souladu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se zásadami </w:t>
      </w:r>
      <w:r w:rsidR="00DC0C80" w:rsidRPr="0048085B">
        <w:rPr>
          <w:color w:val="auto"/>
        </w:rPr>
        <w:t xml:space="preserve">pro </w:t>
      </w:r>
      <w:r w:rsidRPr="0048085B">
        <w:rPr>
          <w:color w:val="auto"/>
        </w:rPr>
        <w:t>rozhodování o</w:t>
      </w:r>
      <w:r w:rsidR="00DC0C80" w:rsidRPr="0048085B">
        <w:rPr>
          <w:color w:val="auto"/>
        </w:rPr>
        <w:t xml:space="preserve"> </w:t>
      </w:r>
      <w:r w:rsidRPr="0048085B">
        <w:rPr>
          <w:color w:val="auto"/>
        </w:rPr>
        <w:t>zm</w:t>
      </w:r>
      <w:r w:rsidR="00DC0C80" w:rsidRPr="0048085B">
        <w:rPr>
          <w:color w:val="auto"/>
        </w:rPr>
        <w:t>ě</w:t>
      </w:r>
      <w:r w:rsidRPr="0048085B">
        <w:rPr>
          <w:color w:val="auto"/>
        </w:rPr>
        <w:t>nách v</w:t>
      </w:r>
      <w:r w:rsidR="00DC0C80" w:rsidRPr="0048085B">
        <w:rPr>
          <w:color w:val="auto"/>
        </w:rPr>
        <w:t> </w:t>
      </w:r>
      <w:r w:rsidRPr="0048085B">
        <w:rPr>
          <w:color w:val="auto"/>
        </w:rPr>
        <w:t>území</w:t>
      </w:r>
      <w:r w:rsidR="00DC0C80" w:rsidRPr="0048085B">
        <w:rPr>
          <w:color w:val="auto"/>
        </w:rPr>
        <w:t xml:space="preserve"> v uvedených oblastech je uvedeno v kapitole </w:t>
      </w:r>
      <w:r w:rsidR="005D593D" w:rsidRPr="0048085B">
        <w:rPr>
          <w:color w:val="auto"/>
        </w:rPr>
        <w:t>1.2.7</w:t>
      </w:r>
      <w:r w:rsidR="00DC0C80" w:rsidRPr="0048085B">
        <w:rPr>
          <w:color w:val="auto"/>
        </w:rPr>
        <w:t>.</w:t>
      </w:r>
    </w:p>
    <w:p w14:paraId="6B0F78B0" w14:textId="77777777" w:rsidR="006F305D" w:rsidRPr="0048085B" w:rsidRDefault="00132390" w:rsidP="00170528">
      <w:pPr>
        <w:pStyle w:val="skryttext"/>
        <w:rPr>
          <w:color w:val="auto"/>
        </w:rPr>
      </w:pPr>
      <w:r w:rsidRPr="0048085B">
        <w:rPr>
          <w:color w:val="auto"/>
        </w:rPr>
        <w:t>Výše uvedené změny jsou v</w:t>
      </w:r>
      <w:r w:rsidR="00A1760C" w:rsidRPr="0048085B">
        <w:rPr>
          <w:color w:val="auto"/>
        </w:rPr>
        <w:t xml:space="preserve"> řešení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</w:t>
      </w:r>
      <w:r w:rsidR="00A1760C" w:rsidRPr="0048085B">
        <w:rPr>
          <w:color w:val="auto"/>
        </w:rPr>
        <w:t>zohledněny</w:t>
      </w:r>
      <w:r w:rsidRPr="0048085B">
        <w:rPr>
          <w:color w:val="auto"/>
        </w:rPr>
        <w:t>.</w:t>
      </w:r>
    </w:p>
    <w:p w14:paraId="4B95D958" w14:textId="77777777" w:rsidR="007432F2" w:rsidRPr="0048085B" w:rsidRDefault="007432F2" w:rsidP="000E550E">
      <w:pPr>
        <w:pStyle w:val="Nadpis2"/>
      </w:pPr>
      <w:bookmarkStart w:id="9" w:name="_Toc437771468"/>
      <w:r w:rsidRPr="0048085B">
        <w:t>Priority územního plánování Kraje Vysočina pro zajištění udržitelného rozvoje území</w:t>
      </w:r>
      <w:bookmarkEnd w:id="9"/>
    </w:p>
    <w:p w14:paraId="4EBFE3E7" w14:textId="07AE6AD6" w:rsidR="00BD77B7" w:rsidRPr="0048085B" w:rsidRDefault="00BD77B7" w:rsidP="00BD77B7">
      <w:r w:rsidRPr="0048085B">
        <w:t xml:space="preserve">ÚP </w:t>
      </w:r>
      <w:r w:rsidR="00943F51">
        <w:t>Slavětín</w:t>
      </w:r>
      <w:r w:rsidR="009B644E" w:rsidRPr="0048085B">
        <w:t xml:space="preserve"> i </w:t>
      </w:r>
      <w:r w:rsidR="0099327F" w:rsidRPr="0048085B">
        <w:t>ZČ3</w:t>
      </w:r>
      <w:r w:rsidRPr="0048085B">
        <w:t xml:space="preserve"> ÚP </w:t>
      </w:r>
      <w:r w:rsidR="00943F51">
        <w:t>Slavětín</w:t>
      </w:r>
      <w:r w:rsidRPr="0048085B">
        <w:t xml:space="preserve"> jsou v souladu s prioritami územního plánování Kraje Vysočina pro zajištění udržitelného rozvoje území včetně zohlednění priorit stanovených v politice územního rozvoje, tyto priority jsou uvedeny v článcích (01) až (09a) ZÚR </w:t>
      </w:r>
      <w:proofErr w:type="spellStart"/>
      <w:r w:rsidRPr="0048085B">
        <w:t>KrV</w:t>
      </w:r>
      <w:proofErr w:type="spellEnd"/>
      <w:r w:rsidRPr="0048085B">
        <w:t xml:space="preserve"> v aktualizovaném znění. Do koncepce ÚP </w:t>
      </w:r>
      <w:r w:rsidR="00943F51">
        <w:t>Slavětín</w:t>
      </w:r>
      <w:r w:rsidRPr="0048085B">
        <w:t xml:space="preserve"> a řešení </w:t>
      </w:r>
      <w:r w:rsidR="0099327F" w:rsidRPr="0048085B">
        <w:t>ZČ3</w:t>
      </w:r>
      <w:r w:rsidRPr="0048085B">
        <w:t xml:space="preserve"> ÚP </w:t>
      </w:r>
      <w:r w:rsidR="00943F51">
        <w:t>Slavětín</w:t>
      </w:r>
      <w:r w:rsidRPr="0048085B">
        <w:t xml:space="preserve"> se konkrétně promítají následující články:</w:t>
      </w:r>
    </w:p>
    <w:p w14:paraId="3296F414" w14:textId="20DD6630" w:rsidR="00BD77B7" w:rsidRPr="0048085B" w:rsidRDefault="00BD77B7" w:rsidP="00697C65">
      <w:pPr>
        <w:pStyle w:val="Nadpis6"/>
      </w:pPr>
      <w:r w:rsidRPr="0048085B">
        <w:t xml:space="preserve">Článek (01): ÚP </w:t>
      </w:r>
      <w:r w:rsidR="00943F51">
        <w:t>Slavětín</w:t>
      </w:r>
      <w:r w:rsidRPr="0048085B">
        <w:t xml:space="preserve"> i </w:t>
      </w:r>
      <w:r w:rsidR="0099327F" w:rsidRPr="0048085B">
        <w:t>ZČ3</w:t>
      </w:r>
      <w:r w:rsidRPr="0048085B">
        <w:t xml:space="preserve"> ÚP </w:t>
      </w:r>
      <w:r w:rsidR="00943F51">
        <w:t>Slavětín</w:t>
      </w:r>
      <w:r w:rsidRPr="0048085B">
        <w:t xml:space="preserve"> vytváří podmínky pro vyvážený rozvoj Kraje Vysočina založený na zajištění příznivého životního prostředí, stabilním hospodářském rozvoji a udržení sociální soudržnosti obyvatel kraje. Prostředkem k zajištění těchto hodnot  je členění území do </w:t>
      </w:r>
      <w:r w:rsidRPr="0048085B">
        <w:lastRenderedPageBreak/>
        <w:t xml:space="preserve">ploch s rozdílným způsobem využití a stanovení podmínek využití, které uvedené hodnoty zohledňují. </w:t>
      </w:r>
    </w:p>
    <w:p w14:paraId="641E70F7" w14:textId="43167D2D" w:rsidR="00BD77B7" w:rsidRPr="0048085B" w:rsidRDefault="00BD77B7" w:rsidP="00697C65">
      <w:pPr>
        <w:pStyle w:val="Nadpis6"/>
      </w:pPr>
      <w:r w:rsidRPr="0048085B">
        <w:t xml:space="preserve">Článek (05): V ÚP </w:t>
      </w:r>
      <w:r w:rsidR="00943F51">
        <w:t>Slavětín</w:t>
      </w:r>
      <w:r w:rsidRPr="0048085B">
        <w:t xml:space="preserve"> je</w:t>
      </w:r>
      <w:r w:rsidR="00031F31" w:rsidRPr="0048085B">
        <w:t xml:space="preserve"> navrženo opatření (dopravní infrastruktury), které svou měrou přispívá ke zlepšení </w:t>
      </w:r>
      <w:r w:rsidRPr="0048085B">
        <w:t>dopravní obslužnosti kraje.</w:t>
      </w:r>
    </w:p>
    <w:p w14:paraId="7EE09B6D" w14:textId="6570EC10" w:rsidR="00BD77B7" w:rsidRPr="0048085B" w:rsidRDefault="00BD77B7" w:rsidP="00697C65">
      <w:pPr>
        <w:pStyle w:val="Nadpis6"/>
      </w:pPr>
      <w:r w:rsidRPr="0048085B">
        <w:t xml:space="preserve">Článek (06): ÚP </w:t>
      </w:r>
      <w:r w:rsidR="00943F51">
        <w:t>Slavětín</w:t>
      </w:r>
      <w:r w:rsidRPr="0048085B">
        <w:t xml:space="preserve"> i </w:t>
      </w:r>
      <w:r w:rsidR="0099327F" w:rsidRPr="0048085B">
        <w:t>ZČ3</w:t>
      </w:r>
      <w:r w:rsidRPr="0048085B">
        <w:t xml:space="preserve"> vytváří podmínky pro ochranu a rozvoj přírodních, civilizačních a kulturních hodnot území. Členěním území do ploch s rozdílným způsobem využití je přispěno k zachování rozmanitosti kulturní krajiny, je dbáno na minimalizaci záboru půdního fondu, do pozemků určených k plnění funkce lesa není negativně zasahováno. ÚP i jeho změna neumožňuje vznik staveb nebo opatření, která by snižovala stupeň ekologické stability území a to zvláště s ohledem na vymezené prvky ÚSES a která by bránila prostupnosti krajiny pro volně žijící živočichy nebo narušov</w:t>
      </w:r>
      <w:r w:rsidR="00031F31" w:rsidRPr="0048085B">
        <w:t xml:space="preserve">ala jejich migrační trasy. ÚP </w:t>
      </w:r>
      <w:r w:rsidRPr="0048085B">
        <w:t>řeší pěší cesty</w:t>
      </w:r>
      <w:r w:rsidR="00031F31" w:rsidRPr="0048085B">
        <w:t xml:space="preserve"> i cyklostezky</w:t>
      </w:r>
      <w:r w:rsidRPr="0048085B">
        <w:t xml:space="preserve"> ve volné krajině.   </w:t>
      </w:r>
    </w:p>
    <w:p w14:paraId="09B7B3CA" w14:textId="4CE050F7" w:rsidR="00BD77B7" w:rsidRPr="0048085B" w:rsidRDefault="00BD77B7" w:rsidP="00697C65">
      <w:pPr>
        <w:pStyle w:val="Nadpis6"/>
      </w:pPr>
      <w:r w:rsidRPr="0048085B">
        <w:t xml:space="preserve">Článek (07): ÚP </w:t>
      </w:r>
      <w:r w:rsidR="00943F51">
        <w:t>Slavětín</w:t>
      </w:r>
      <w:r w:rsidRPr="0048085B">
        <w:t xml:space="preserve"> vytváří podmínky pro stabilizaci a vyvážený rozvoj hospodářských činností. Na přirozeně rostlou sídelní strukturu obce je vhodnou lokalizací zastavitelných ploch navázáno, plochy veřejných prostranství a stejně tak plochy veřejné zeleně jsou na území obce dostatečně zastoupeny a územní plán ani jeho změna jejich strukturu nemění, územní celistvost sídla není nevhodným vymezováním zastavitelných ploch narušena, v zastavěném území obce je umožněna stavební intenzifikace</w:t>
      </w:r>
      <w:r w:rsidR="00031F31" w:rsidRPr="0048085B">
        <w:t xml:space="preserve">. </w:t>
      </w:r>
      <w:r w:rsidRPr="0048085B">
        <w:t xml:space="preserve"> </w:t>
      </w:r>
    </w:p>
    <w:p w14:paraId="6779045A" w14:textId="789CC96C" w:rsidR="00BD77B7" w:rsidRPr="0048085B" w:rsidRDefault="00BD77B7" w:rsidP="00697C65">
      <w:pPr>
        <w:pStyle w:val="Nadpis6"/>
      </w:pPr>
      <w:r w:rsidRPr="0048085B">
        <w:t xml:space="preserve">Článek (08a): ÚP </w:t>
      </w:r>
      <w:r w:rsidR="00943F51">
        <w:t>Slavětín</w:t>
      </w:r>
      <w:r w:rsidRPr="0048085B">
        <w:t xml:space="preserve"> dbá na minimalizaci záborů zemědělského půdního fondu a chrání pozemky určené </w:t>
      </w:r>
      <w:r w:rsidR="009B644E" w:rsidRPr="0048085B">
        <w:t xml:space="preserve">k plnění funkce lesa. </w:t>
      </w:r>
      <w:r w:rsidR="0099327F" w:rsidRPr="0048085B">
        <w:t>ZČ3</w:t>
      </w:r>
      <w:r w:rsidR="009B644E" w:rsidRPr="0048085B">
        <w:t xml:space="preserve"> ÚP </w:t>
      </w:r>
      <w:r w:rsidR="00943F51">
        <w:t>Slavětín</w:t>
      </w:r>
      <w:r w:rsidR="009B644E" w:rsidRPr="0048085B">
        <w:t xml:space="preserve"> </w:t>
      </w:r>
      <w:r w:rsidRPr="0048085B">
        <w:t>tyto zásady nenarušuje.</w:t>
      </w:r>
    </w:p>
    <w:p w14:paraId="28A8E4D6" w14:textId="77777777" w:rsidR="00CE77B0" w:rsidRDefault="00BD77B7" w:rsidP="00697C65">
      <w:pPr>
        <w:pStyle w:val="Nadpis6"/>
      </w:pPr>
      <w:r w:rsidRPr="0048085B">
        <w:t xml:space="preserve">Článek (08d): </w:t>
      </w:r>
      <w:r w:rsidR="00CE77B0" w:rsidRPr="0048085B">
        <w:t>Ke s</w:t>
      </w:r>
      <w:r w:rsidRPr="0048085B">
        <w:t>třetům vzájemně neslučitelných činností</w:t>
      </w:r>
      <w:r w:rsidR="00CE77B0" w:rsidRPr="0048085B">
        <w:t xml:space="preserve">, které by podstatně </w:t>
      </w:r>
      <w:r w:rsidR="0066186C" w:rsidRPr="0048085B">
        <w:t>snižovaly kvalitu spojenou</w:t>
      </w:r>
      <w:r w:rsidR="00CE77B0" w:rsidRPr="0048085B">
        <w:t xml:space="preserve"> s užíváním ploch bydlení</w:t>
      </w:r>
      <w:r w:rsidR="0066186C" w:rsidRPr="0048085B">
        <w:t xml:space="preserve"> nebo rekreace v řešeném území nedochází. </w:t>
      </w:r>
      <w:r w:rsidR="00C915BF" w:rsidRPr="0048085B">
        <w:t>Oblasti s koncentrovanou výrobní činností, se kterými je vznik tohoto druhu problému především spojen se v řešeném území nenachází.</w:t>
      </w:r>
    </w:p>
    <w:p w14:paraId="725FAE0C" w14:textId="77777777" w:rsidR="0048085B" w:rsidRPr="0048085B" w:rsidRDefault="0048085B" w:rsidP="00335DA1">
      <w:pPr>
        <w:pStyle w:val="Nadpis6"/>
        <w:numPr>
          <w:ilvl w:val="0"/>
          <w:numId w:val="0"/>
        </w:numPr>
        <w:ind w:left="720"/>
      </w:pPr>
    </w:p>
    <w:p w14:paraId="5BA4E710" w14:textId="77777777" w:rsidR="00710B40" w:rsidRPr="0048085B" w:rsidRDefault="001144C2" w:rsidP="007448FF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710B40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710B40" w:rsidRPr="0048085B">
        <w:rPr>
          <w:color w:val="auto"/>
        </w:rPr>
        <w:t xml:space="preserve"> je v souladu s krajskými prioritami územního plánování pro zajištění udržitelného rozvoje území, které jsou uvedeny v odstavcích 1 až 9 ZÚR Kraje Vysočina. Konkrétně se do řešení </w:t>
      </w:r>
      <w:r w:rsidRPr="0048085B">
        <w:rPr>
          <w:color w:val="auto"/>
        </w:rPr>
        <w:t>ZČ2</w:t>
      </w:r>
      <w:r w:rsidR="00710B40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710B40" w:rsidRPr="0048085B">
        <w:rPr>
          <w:color w:val="auto"/>
        </w:rPr>
        <w:t xml:space="preserve"> promítají následující odstavce:</w:t>
      </w:r>
    </w:p>
    <w:p w14:paraId="60412F72" w14:textId="77777777" w:rsidR="00912B85" w:rsidRPr="0048085B" w:rsidRDefault="00912B85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i </w:t>
      </w:r>
      <w:r w:rsidR="00424F6B" w:rsidRPr="0048085B">
        <w:rPr>
          <w:color w:val="auto"/>
        </w:rPr>
        <w:t>ZČ1</w:t>
      </w:r>
      <w:r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jsou v souladu s krajskými prioritami územního plánování pro zajištění udržitelného rozvoje území, které jsou uvedeny v odstavcích 1 až 9 ZÚR Kraje Vysočina. Konkrétně se do řešení </w:t>
      </w:r>
      <w:r w:rsidR="00424F6B" w:rsidRPr="0048085B">
        <w:rPr>
          <w:color w:val="auto"/>
        </w:rPr>
        <w:t>ZČ1</w:t>
      </w:r>
      <w:r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promítají následující odstavce:</w:t>
      </w:r>
    </w:p>
    <w:p w14:paraId="3FC61210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(01) Pomocí nástrojů územního plánování vytvářet podmínky pro vyvážený rozvoj Kraje Vysočina založený na zajištění příznivého životního prostředí, stabilním hospodářském rozvoji a udržení sociální soudržnosti obyvatel kraje. Vyváženost a udržitelnost rozvoje území kraje sledovat jako základní požadavek při zpracování územních studií, územních plánů obcí, regulačních plánů a při rozhodování o změnách ve využití území.</w:t>
      </w:r>
    </w:p>
    <w:p w14:paraId="2CAFCE00" w14:textId="77777777" w:rsidR="005A5564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Odst. 01: Udržitelný rozvoj řešeného území je podmíněn souběžným vytvořením podmínek pro odpovídající hospodářský rozvoj, pro zvyšování soudržnosti obyvatel v území a pro zlepšování životního prostředí. Výše uvedené podmínky se v řešení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uplatňují formou vymezení nových rozvojových ploch a ploch pro obnovu původního uspořádání krajiny (založení ÚSES, výstavba rybníků, zalesňování). Komplexním návrhem uspořádání a využití území jsou vytvořeny podmínky pro zachování stávající urbanistické struktury a posilování identity obc</w:t>
      </w:r>
      <w:r w:rsidR="00D27225" w:rsidRPr="0048085B">
        <w:rPr>
          <w:color w:val="auto"/>
        </w:rPr>
        <w:t>e</w:t>
      </w:r>
      <w:r w:rsidRPr="0048085B">
        <w:rPr>
          <w:color w:val="auto"/>
        </w:rPr>
        <w:t xml:space="preserve">, včetně zachování venkovského charakteru, při respektování okolního přírodního prostředí.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vytváří podmínky pro realizaci opatření, která obnovují původní krajinný ráz a tradiční venkovské uspořádání území, zvyšují ekologickou stabilitu území, zvyšují retenční schopnosti území, snižují erozní ohroženost, umožňují polyfunkční využití krajiny, a která prohlubují příznivé sepětí obytných ploch s okolní krajinou.</w:t>
      </w:r>
      <w:r w:rsidR="00B726D1" w:rsidRPr="0048085B">
        <w:rPr>
          <w:color w:val="auto"/>
        </w:rPr>
        <w:t xml:space="preserve"> </w:t>
      </w:r>
      <w:r w:rsidR="005A5564" w:rsidRPr="0048085B">
        <w:rPr>
          <w:color w:val="auto"/>
        </w:rPr>
        <w:t xml:space="preserve">Výše uvedené podmínky a zásady jsou </w:t>
      </w:r>
      <w:r w:rsidR="00132390" w:rsidRPr="0048085B">
        <w:rPr>
          <w:color w:val="auto"/>
        </w:rPr>
        <w:t xml:space="preserve">ve </w:t>
      </w:r>
      <w:r w:rsidR="001144C2" w:rsidRPr="0048085B">
        <w:rPr>
          <w:color w:val="auto"/>
        </w:rPr>
        <w:t>ZČ2</w:t>
      </w:r>
      <w:r w:rsidR="005A5564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5A5564" w:rsidRPr="0048085B">
        <w:rPr>
          <w:color w:val="auto"/>
        </w:rPr>
        <w:t xml:space="preserve"> respektovány.</w:t>
      </w:r>
    </w:p>
    <w:p w14:paraId="6F7E95D6" w14:textId="77777777" w:rsidR="00314251" w:rsidRPr="0048085B" w:rsidRDefault="00B726D1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Dále je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vymezena plocha Z10 pro veřejná prostranství, jejíž vymezení vytváří podmínky pro ochranu </w:t>
      </w:r>
      <w:r w:rsidR="00D27225" w:rsidRPr="0048085B">
        <w:rPr>
          <w:color w:val="auto"/>
        </w:rPr>
        <w:t xml:space="preserve">stávajícího </w:t>
      </w:r>
      <w:r w:rsidRPr="0048085B">
        <w:rPr>
          <w:color w:val="auto"/>
        </w:rPr>
        <w:t>křížku a vzrostlé zeleně jako kulturních a přírodních hodnot v řešeném území.</w:t>
      </w:r>
    </w:p>
    <w:p w14:paraId="664729A7" w14:textId="77777777" w:rsidR="00314251" w:rsidRPr="0048085B" w:rsidRDefault="00A24AD0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Odst. 01: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upravuje členění území v severovýchodní rozvojové ose </w:t>
      </w:r>
      <w:r w:rsidR="003D2A44" w:rsidRPr="0048085B">
        <w:rPr>
          <w:color w:val="auto"/>
        </w:rPr>
        <w:t xml:space="preserve">obce </w:t>
      </w:r>
      <w:r w:rsidRPr="0048085B">
        <w:rPr>
          <w:color w:val="auto"/>
        </w:rPr>
        <w:t>tak, aby bylo možné udržitelně rozvíjet obytnou zástavbu i drobnou výrobu.</w:t>
      </w:r>
    </w:p>
    <w:p w14:paraId="5315CFB2" w14:textId="77777777" w:rsidR="006B4AD7" w:rsidRPr="0048085B" w:rsidRDefault="0000624B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Odst. 01: </w:t>
      </w:r>
      <w:r w:rsidR="00424F6B" w:rsidRPr="0048085B">
        <w:rPr>
          <w:color w:val="auto"/>
        </w:rPr>
        <w:t>ZČ1</w:t>
      </w:r>
      <w:r w:rsidR="00A35412"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="00A35412" w:rsidRPr="0048085B">
        <w:rPr>
          <w:color w:val="auto"/>
        </w:rPr>
        <w:t xml:space="preserve"> </w:t>
      </w:r>
      <w:r w:rsidR="00805E88" w:rsidRPr="0048085B">
        <w:rPr>
          <w:color w:val="auto"/>
        </w:rPr>
        <w:t>zachovává</w:t>
      </w:r>
      <w:r w:rsidR="00393F69" w:rsidRPr="0048085B">
        <w:rPr>
          <w:color w:val="auto"/>
        </w:rPr>
        <w:t xml:space="preserve"> </w:t>
      </w:r>
      <w:r w:rsidRPr="0048085B">
        <w:rPr>
          <w:color w:val="auto"/>
        </w:rPr>
        <w:t xml:space="preserve">podmínky pro vyvážený rozvoj založený na zajištění příznivého životního prostředí, stabilním hospodářském rozvoji a udržení sociální soudržnosti obyvatel. </w:t>
      </w:r>
      <w:r w:rsidR="006B4AD7" w:rsidRPr="0048085B">
        <w:rPr>
          <w:color w:val="auto"/>
        </w:rPr>
        <w:t xml:space="preserve">Vymezením </w:t>
      </w:r>
      <w:r w:rsidR="00473924" w:rsidRPr="0048085B">
        <w:rPr>
          <w:color w:val="auto"/>
        </w:rPr>
        <w:t xml:space="preserve">rozvojových </w:t>
      </w:r>
      <w:r w:rsidR="006B4AD7" w:rsidRPr="0048085B">
        <w:rPr>
          <w:color w:val="auto"/>
        </w:rPr>
        <w:t xml:space="preserve">ploch </w:t>
      </w:r>
      <w:r w:rsidR="00473924" w:rsidRPr="0048085B">
        <w:rPr>
          <w:color w:val="auto"/>
        </w:rPr>
        <w:t xml:space="preserve">2A až 2J </w:t>
      </w:r>
      <w:r w:rsidR="006B4AD7" w:rsidRPr="0048085B">
        <w:rPr>
          <w:color w:val="auto"/>
        </w:rPr>
        <w:t>jsou vytvořeny podmínky pro zlepšení hospodářství a sociální soudržnosti aniž by byly zásadně zhoršeny podmínky pro příznivé životní prostředí.</w:t>
      </w:r>
    </w:p>
    <w:p w14:paraId="06CDCC50" w14:textId="77777777" w:rsidR="006656EC" w:rsidRPr="0048085B" w:rsidRDefault="006656EC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V uplynulém období (po vydání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) došlo k zastavění některých vymezených zastavitelných ploch v řešeném území a zároveň byly zjištěny </w:t>
      </w:r>
      <w:r w:rsidR="00FA7381" w:rsidRPr="0048085B">
        <w:rPr>
          <w:color w:val="auto"/>
        </w:rPr>
        <w:t xml:space="preserve">nové záměry na rozvoj uvnitř zastavěného území, </w:t>
      </w:r>
      <w:r w:rsidR="00805E88" w:rsidRPr="0048085B">
        <w:rPr>
          <w:color w:val="auto"/>
        </w:rPr>
        <w:t xml:space="preserve">jejichž umožnění </w:t>
      </w:r>
      <w:r w:rsidR="00FA7381" w:rsidRPr="0048085B">
        <w:rPr>
          <w:color w:val="auto"/>
        </w:rPr>
        <w:t>poved</w:t>
      </w:r>
      <w:r w:rsidR="00805E88" w:rsidRPr="0048085B">
        <w:rPr>
          <w:color w:val="auto"/>
        </w:rPr>
        <w:t>e</w:t>
      </w:r>
      <w:r w:rsidR="00FA7381" w:rsidRPr="0048085B">
        <w:rPr>
          <w:color w:val="auto"/>
        </w:rPr>
        <w:t xml:space="preserve"> k jeho intenzivnějšímu a efektivnějšímu využití. </w:t>
      </w:r>
    </w:p>
    <w:p w14:paraId="2023DB14" w14:textId="77777777" w:rsidR="00A35412" w:rsidRPr="0048085B" w:rsidRDefault="00A35412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V uplynulém období (po vydání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) </w:t>
      </w:r>
      <w:r w:rsidR="003A5A52" w:rsidRPr="0048085B">
        <w:rPr>
          <w:color w:val="auto"/>
        </w:rPr>
        <w:t>došlo k zastavění téměř všech vymezených zastavitelných ploch pro obytnou zástavbu v řešeném území.</w:t>
      </w:r>
      <w:r w:rsidR="00813E24" w:rsidRPr="0048085B">
        <w:rPr>
          <w:color w:val="auto"/>
        </w:rPr>
        <w:t xml:space="preserve"> </w:t>
      </w:r>
      <w:r w:rsidR="00056D22" w:rsidRPr="0048085B">
        <w:rPr>
          <w:color w:val="auto"/>
        </w:rPr>
        <w:t xml:space="preserve">Absencí využitelných rozvojových ploch pro bydlení </w:t>
      </w:r>
      <w:r w:rsidR="00813E24" w:rsidRPr="0048085B">
        <w:rPr>
          <w:color w:val="auto"/>
        </w:rPr>
        <w:t xml:space="preserve">jsou </w:t>
      </w:r>
      <w:r w:rsidR="00056D22" w:rsidRPr="0048085B">
        <w:rPr>
          <w:color w:val="auto"/>
        </w:rPr>
        <w:t xml:space="preserve">ohroženy příznivé podmínky pro udržení soudržnosti obyvatel v území. </w:t>
      </w:r>
      <w:r w:rsidR="00173D76" w:rsidRPr="0048085B">
        <w:rPr>
          <w:color w:val="auto"/>
        </w:rPr>
        <w:t xml:space="preserve">Potřeba </w:t>
      </w:r>
      <w:r w:rsidR="00393F69" w:rsidRPr="0048085B">
        <w:rPr>
          <w:color w:val="auto"/>
        </w:rPr>
        <w:t xml:space="preserve">umožnění </w:t>
      </w:r>
      <w:r w:rsidR="00173D76" w:rsidRPr="0048085B">
        <w:rPr>
          <w:color w:val="auto"/>
        </w:rPr>
        <w:t xml:space="preserve">rozvoje je </w:t>
      </w:r>
      <w:r w:rsidR="00393F69" w:rsidRPr="0048085B">
        <w:rPr>
          <w:color w:val="auto"/>
        </w:rPr>
        <w:t xml:space="preserve">zřejmá jak z podmínek uvnitř řešeného území tak z Aktualizace </w:t>
      </w:r>
      <w:r w:rsidR="005A354D" w:rsidRPr="0048085B">
        <w:rPr>
          <w:color w:val="auto"/>
        </w:rPr>
        <w:t>č.1</w:t>
      </w:r>
      <w:r w:rsidR="00393F69" w:rsidRPr="0048085B">
        <w:rPr>
          <w:color w:val="auto"/>
        </w:rPr>
        <w:t xml:space="preserve"> ZÚR Kraje Vysočina, kde je změněn status </w:t>
      </w:r>
      <w:r w:rsidR="00122D25" w:rsidRPr="0048085B">
        <w:rPr>
          <w:color w:val="auto"/>
        </w:rPr>
        <w:t xml:space="preserve">řešeného území </w:t>
      </w:r>
      <w:r w:rsidR="00393F69" w:rsidRPr="0048085B">
        <w:rPr>
          <w:color w:val="auto"/>
        </w:rPr>
        <w:t>z krajské rozvojové osy na republikovou rozvojovou oblast.</w:t>
      </w:r>
      <w:r w:rsidR="00BE658E" w:rsidRPr="0048085B">
        <w:rPr>
          <w:color w:val="auto"/>
        </w:rPr>
        <w:t xml:space="preserve"> </w:t>
      </w:r>
      <w:r w:rsidR="001144C2" w:rsidRPr="0048085B">
        <w:rPr>
          <w:color w:val="auto"/>
        </w:rPr>
        <w:t>ZČ2</w:t>
      </w:r>
      <w:r w:rsidR="00BE658E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BE658E" w:rsidRPr="0048085B">
        <w:rPr>
          <w:color w:val="auto"/>
        </w:rPr>
        <w:t xml:space="preserve"> je proto vymezena zastavitelná plocha a.8., která umožňuje udržet rozvoj obytné zástavby v řešeném území</w:t>
      </w:r>
      <w:r w:rsidR="00122D25" w:rsidRPr="0048085B">
        <w:rPr>
          <w:color w:val="auto"/>
        </w:rPr>
        <w:t xml:space="preserve"> v rozsahu, který odpovídá podmínkám v území</w:t>
      </w:r>
      <w:r w:rsidR="00BE658E" w:rsidRPr="0048085B">
        <w:rPr>
          <w:color w:val="auto"/>
        </w:rPr>
        <w:t>.</w:t>
      </w:r>
    </w:p>
    <w:p w14:paraId="1A9842B8" w14:textId="77777777" w:rsidR="0000624B" w:rsidRPr="0048085B" w:rsidRDefault="0000624B" w:rsidP="007448FF">
      <w:pPr>
        <w:pStyle w:val="skryttext"/>
        <w:rPr>
          <w:color w:val="auto"/>
        </w:rPr>
      </w:pPr>
    </w:p>
    <w:p w14:paraId="5E444603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(02) Vytvářet podmínky pro realizaci mezinárodně a republikově významných záměrů stanovených v Politice územního rozvoje z roku 2008 (dále jen „PÚR 2008") a současné vymezených v ZÚR Kraje Vysočina.</w:t>
      </w:r>
    </w:p>
    <w:p w14:paraId="7C3ED1A1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Odst. 02: Do řešeného území nezasahují mezinárodně nebo republikově významné záměry stanovené v PÚR a zpřesněné v ZÚR Kraje Vysočina.</w:t>
      </w:r>
    </w:p>
    <w:p w14:paraId="10FD06F3" w14:textId="77777777" w:rsidR="00943CE8" w:rsidRPr="0048085B" w:rsidRDefault="00943CE8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Odst. 02: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upravuje a zpřesňuje podmínky pro výstavbu výše uvedené republikově významné stavby technické infrastruktury</w:t>
      </w:r>
      <w:r w:rsidR="00122D25" w:rsidRPr="0048085B">
        <w:rPr>
          <w:color w:val="auto"/>
        </w:rPr>
        <w:t xml:space="preserve"> (viz.bod 1.1.4.).</w:t>
      </w:r>
      <w:r w:rsidRPr="0048085B">
        <w:rPr>
          <w:color w:val="auto"/>
        </w:rPr>
        <w:t xml:space="preserve"> </w:t>
      </w:r>
    </w:p>
    <w:p w14:paraId="56005CB0" w14:textId="77777777" w:rsidR="005A5564" w:rsidRPr="0048085B" w:rsidRDefault="005A5564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Odst. 02: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upravuje a zpřesňuje podmínky pro výstavbu </w:t>
      </w:r>
      <w:r w:rsidR="006B4AD7" w:rsidRPr="0048085B">
        <w:rPr>
          <w:color w:val="auto"/>
        </w:rPr>
        <w:t>VVTL plynovodu Olešná – Náchod.</w:t>
      </w:r>
      <w:r w:rsidRPr="0048085B">
        <w:rPr>
          <w:color w:val="auto"/>
        </w:rPr>
        <w:t xml:space="preserve"> </w:t>
      </w:r>
    </w:p>
    <w:p w14:paraId="66F09F8E" w14:textId="77777777" w:rsidR="00314251" w:rsidRPr="0048085B" w:rsidRDefault="00F2613E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Odst. 02: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upravuje a zpřesňuje podmínky pro územní ochranu ploch potřebných pro výhledovou výstavbu vysokorychlostní tratě jako významného republikového záměru.</w:t>
      </w:r>
    </w:p>
    <w:p w14:paraId="3825FFB3" w14:textId="77777777" w:rsidR="00132390" w:rsidRPr="0048085B" w:rsidRDefault="00132390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Odst. 02: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upravuje a zpřesňuje podmínky pro výstavbu výše uvedených republikově významných staveb dopravní a technické infrastruktury.</w:t>
      </w:r>
    </w:p>
    <w:p w14:paraId="24CF4C32" w14:textId="77777777" w:rsidR="00F2613E" w:rsidRPr="0048085B" w:rsidRDefault="00F2613E" w:rsidP="007448FF">
      <w:pPr>
        <w:pStyle w:val="skryttext"/>
        <w:rPr>
          <w:color w:val="auto"/>
        </w:rPr>
      </w:pPr>
    </w:p>
    <w:p w14:paraId="3FAAEFA8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(03) Vytvářet podmínky pro přeměnu a rozvoj hospodářské základny v území regionů se soustředěnou podporou státu podle Strategie regionálního rozvoje České republiky 2006, kterými jsou na území Kraje Vysočina správní obvod obce s rozšířenou působností (dále jen „ORP") Třebíč a správní obvod ORP Bystřice nad Perštejnem. Pro tato území prověřit a stanovit možnosti zajištění odpovídající dopravní a technické infrastruktury.</w:t>
      </w:r>
    </w:p>
    <w:p w14:paraId="1BB8E38A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Odst. 03: Řešené území není součástí regionu se soustředěnou podporou státu.</w:t>
      </w:r>
    </w:p>
    <w:p w14:paraId="1EFDE101" w14:textId="77777777" w:rsidR="00314251" w:rsidRPr="0048085B" w:rsidRDefault="00314251" w:rsidP="007448FF">
      <w:pPr>
        <w:pStyle w:val="skryttext"/>
        <w:rPr>
          <w:color w:val="auto"/>
        </w:rPr>
      </w:pPr>
    </w:p>
    <w:p w14:paraId="0CAD9BDD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(04) Vytvářet podmínky pro zachování a rozvíjení polycentrické struktury osídlení kraje založené na městech Jihlava, Třebíč, Havlíčkův Brod, Pelhřimov a Žďár nad Sázavou, zejména:</w:t>
      </w:r>
    </w:p>
    <w:p w14:paraId="7B411F1C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a) posilovat význam krajského města Jihlava v sídelní struktuře České republiky;</w:t>
      </w:r>
    </w:p>
    <w:p w14:paraId="0C536D5C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b) posilovat význam ostatních center osídlení, zejména ORP;</w:t>
      </w:r>
    </w:p>
    <w:p w14:paraId="77972362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c) podporovat funkční vztahy mezi městy a venkovským osídlením.</w:t>
      </w:r>
    </w:p>
    <w:p w14:paraId="7C3552F2" w14:textId="77777777" w:rsidR="006463D9" w:rsidRPr="0048085B" w:rsidRDefault="006463D9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Odst. 04: </w:t>
      </w:r>
      <w:r w:rsidR="001144C2" w:rsidRPr="0048085B">
        <w:rPr>
          <w:color w:val="auto"/>
        </w:rPr>
        <w:t>ZČ2</w:t>
      </w:r>
      <w:r w:rsidR="00C546D0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C546D0" w:rsidRPr="0048085B">
        <w:rPr>
          <w:color w:val="auto"/>
        </w:rPr>
        <w:t xml:space="preserve"> </w:t>
      </w:r>
      <w:r w:rsidR="00851DB7" w:rsidRPr="0048085B">
        <w:rPr>
          <w:color w:val="auto"/>
        </w:rPr>
        <w:t xml:space="preserve">zlepšuje podmínky </w:t>
      </w:r>
      <w:r w:rsidR="009507CF" w:rsidRPr="0048085B">
        <w:rPr>
          <w:color w:val="auto"/>
        </w:rPr>
        <w:t xml:space="preserve">rozvoje řešeného území s ohledem na aktuální záměry a tím vytváří podmínky pro posilování významu </w:t>
      </w:r>
      <w:r w:rsidR="00000E3A" w:rsidRPr="0048085B">
        <w:rPr>
          <w:color w:val="auto"/>
        </w:rPr>
        <w:t>Hamry nad Sázavou</w:t>
      </w:r>
      <w:r w:rsidR="009507CF" w:rsidRPr="0048085B">
        <w:rPr>
          <w:color w:val="auto"/>
        </w:rPr>
        <w:t>e jako regionálního centra osídlení.</w:t>
      </w:r>
    </w:p>
    <w:p w14:paraId="24BC00EE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Odst. 04: Vzhledem k malé velikosti obce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a dopravně periferní poloze v rámci území Kraje Vysočina, nelze v rámci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rozvíjet polycentrickou strukturu osídlení kraje.</w:t>
      </w:r>
    </w:p>
    <w:p w14:paraId="5B7C7D68" w14:textId="77777777" w:rsidR="00C63BC0" w:rsidRPr="0048085B" w:rsidRDefault="00C63BC0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Odst. 04: Velikost a rozvojový potenciál řešeného území nemá vliv na polycentrickou strukturu osídlení kraje. Propojení mezi řešeným územím (venkovskou oblastí) a městem Havlíčkův Brod je reprezentováno silnicí I/38. Pro zlepšení parametrů uvedené komunikace jsou v 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vytvořeny podmínky</w:t>
      </w:r>
      <w:r w:rsidR="00132390" w:rsidRPr="0048085B">
        <w:rPr>
          <w:color w:val="auto"/>
        </w:rPr>
        <w:t xml:space="preserve">, které </w:t>
      </w:r>
      <w:r w:rsidR="001144C2" w:rsidRPr="0048085B">
        <w:rPr>
          <w:color w:val="auto"/>
        </w:rPr>
        <w:t>ZČ2</w:t>
      </w:r>
      <w:r w:rsidR="00132390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132390" w:rsidRPr="0048085B">
        <w:rPr>
          <w:color w:val="auto"/>
        </w:rPr>
        <w:t xml:space="preserve"> dále zpřesňuje.</w:t>
      </w:r>
    </w:p>
    <w:p w14:paraId="51E3DB8B" w14:textId="77777777" w:rsidR="00314251" w:rsidRPr="0048085B" w:rsidRDefault="00473924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Odst. 04: </w:t>
      </w:r>
      <w:r w:rsidR="00EC4951" w:rsidRPr="0048085B">
        <w:rPr>
          <w:color w:val="auto"/>
        </w:rPr>
        <w:t>V</w:t>
      </w:r>
      <w:r w:rsidR="00DD1AF4" w:rsidRPr="0048085B">
        <w:rPr>
          <w:color w:val="auto"/>
        </w:rPr>
        <w:t xml:space="preserve"> ÚP </w:t>
      </w:r>
      <w:r w:rsidR="00424F6B" w:rsidRPr="0048085B">
        <w:rPr>
          <w:color w:val="auto"/>
        </w:rPr>
        <w:t>Jilem</w:t>
      </w:r>
      <w:r w:rsidR="00DD1AF4" w:rsidRPr="0048085B">
        <w:rPr>
          <w:color w:val="auto"/>
        </w:rPr>
        <w:t xml:space="preserve"> </w:t>
      </w:r>
      <w:r w:rsidR="004976DE" w:rsidRPr="0048085B">
        <w:rPr>
          <w:color w:val="auto"/>
        </w:rPr>
        <w:t xml:space="preserve">jsou </w:t>
      </w:r>
      <w:r w:rsidR="00DD1AF4" w:rsidRPr="0048085B">
        <w:rPr>
          <w:color w:val="auto"/>
        </w:rPr>
        <w:t xml:space="preserve">vytvořeny podmínky pro rozvoj příměstské zástavby v Horních Hamrech (zastavitelné plochy CH, I, J, K, L a 1G), která má charakter předměstské zástavby Žďáru nad Sázavou. Zástavba </w:t>
      </w:r>
      <w:r w:rsidR="004976DE" w:rsidRPr="0048085B">
        <w:rPr>
          <w:color w:val="auto"/>
        </w:rPr>
        <w:t>u</w:t>
      </w:r>
      <w:r w:rsidR="00DD1AF4" w:rsidRPr="0048085B">
        <w:rPr>
          <w:color w:val="auto"/>
        </w:rPr>
        <w:t>vedených ploch tak přispív</w:t>
      </w:r>
      <w:r w:rsidR="004976DE" w:rsidRPr="0048085B">
        <w:rPr>
          <w:color w:val="auto"/>
        </w:rPr>
        <w:t>á</w:t>
      </w:r>
      <w:r w:rsidR="00DD1AF4" w:rsidRPr="0048085B">
        <w:rPr>
          <w:color w:val="auto"/>
        </w:rPr>
        <w:t xml:space="preserve"> k posilování významu Žďáru jako </w:t>
      </w:r>
      <w:r w:rsidR="00EC4951" w:rsidRPr="0048085B">
        <w:rPr>
          <w:color w:val="auto"/>
        </w:rPr>
        <w:t xml:space="preserve">regionálního </w:t>
      </w:r>
      <w:r w:rsidR="00DD1AF4" w:rsidRPr="0048085B">
        <w:rPr>
          <w:color w:val="auto"/>
        </w:rPr>
        <w:t>centra osídlení.</w:t>
      </w:r>
    </w:p>
    <w:p w14:paraId="2D6A3864" w14:textId="77777777" w:rsidR="00473924" w:rsidRPr="0048085B" w:rsidRDefault="00473924" w:rsidP="007448FF">
      <w:pPr>
        <w:pStyle w:val="skryttext"/>
        <w:rPr>
          <w:color w:val="auto"/>
        </w:rPr>
      </w:pPr>
    </w:p>
    <w:p w14:paraId="5F022673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(05) Vytvářet podmínky pro koordinované umísťování a realizaci potřebných staveb a opatření pro zlepšení dopravní dostupnosti a dopravní obslužnosti kraje, zejména zlepšit dopravní vazby:</w:t>
      </w:r>
    </w:p>
    <w:p w14:paraId="7089E69C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a)krajského města Jihlava na krajská města sousedních krajů;</w:t>
      </w:r>
    </w:p>
    <w:p w14:paraId="7560F0E5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b)významných center osídlení ke krajskému městu Jihlava;</w:t>
      </w:r>
    </w:p>
    <w:p w14:paraId="230675B5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c)ostatních center osídlení k významným regionálním centrům Jihlava, Třebíč, Havlíčkův Brod, Pelhřimov a Ždár nad Sázavou.</w:t>
      </w:r>
    </w:p>
    <w:p w14:paraId="49DE659D" w14:textId="77777777" w:rsidR="00A24015" w:rsidRPr="0048085B" w:rsidRDefault="00A24015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Odst. 05: Obec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nemá charakter centra a rovněž neleží na dopravní spojnici jiných center. Zlepšování dopravní obslužnosti Kraje Vysočina proto nelze v řešeném území řešit.</w:t>
      </w:r>
    </w:p>
    <w:p w14:paraId="73ED0F19" w14:textId="77777777" w:rsidR="003154D1" w:rsidRPr="0048085B" w:rsidRDefault="003154D1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Odst. 05: Dopravní infrastruktura </w:t>
      </w:r>
      <w:r w:rsidR="00634AF5" w:rsidRPr="0048085B">
        <w:rPr>
          <w:color w:val="auto"/>
        </w:rPr>
        <w:t xml:space="preserve">v řešeném území byla již komplexně řešena v rámci stávajícího územního plánu a změn </w:t>
      </w:r>
      <w:r w:rsidR="005A354D" w:rsidRPr="0048085B">
        <w:rPr>
          <w:color w:val="auto"/>
        </w:rPr>
        <w:t>č.1</w:t>
      </w:r>
      <w:r w:rsidR="00634AF5" w:rsidRPr="0048085B">
        <w:rPr>
          <w:color w:val="auto"/>
        </w:rPr>
        <w:t xml:space="preserve"> a 2.</w:t>
      </w:r>
      <w:r w:rsidR="00805E88" w:rsidRPr="0048085B">
        <w:rPr>
          <w:color w:val="auto"/>
        </w:rPr>
        <w:t xml:space="preserve"> </w:t>
      </w:r>
      <w:r w:rsidR="001144C2" w:rsidRPr="0048085B">
        <w:rPr>
          <w:color w:val="auto"/>
        </w:rPr>
        <w:t>ZČ2</w:t>
      </w:r>
      <w:r w:rsidR="00805E88" w:rsidRPr="0048085B">
        <w:rPr>
          <w:color w:val="auto"/>
        </w:rPr>
        <w:t xml:space="preserve"> se pouze upravuje trasa cyklostezky </w:t>
      </w:r>
      <w:r w:rsidR="00000E3A" w:rsidRPr="0048085B">
        <w:rPr>
          <w:color w:val="auto"/>
        </w:rPr>
        <w:t>Hamry nad Sázavou</w:t>
      </w:r>
      <w:r w:rsidR="00805E88" w:rsidRPr="0048085B">
        <w:rPr>
          <w:color w:val="auto"/>
        </w:rPr>
        <w:t xml:space="preserve"> – Bílek.</w:t>
      </w:r>
    </w:p>
    <w:p w14:paraId="686934D4" w14:textId="77777777" w:rsidR="00314251" w:rsidRPr="0048085B" w:rsidRDefault="00F2613E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Odst. 05: </w:t>
      </w:r>
      <w:r w:rsidR="009347E1" w:rsidRPr="0048085B">
        <w:rPr>
          <w:color w:val="auto"/>
        </w:rPr>
        <w:t xml:space="preserve">ÚP </w:t>
      </w:r>
      <w:r w:rsidR="00424F6B" w:rsidRPr="0048085B">
        <w:rPr>
          <w:color w:val="auto"/>
        </w:rPr>
        <w:t>Jilem</w:t>
      </w:r>
      <w:r w:rsidR="009347E1" w:rsidRPr="0048085B">
        <w:rPr>
          <w:color w:val="auto"/>
        </w:rPr>
        <w:t xml:space="preserve"> vymezuje koridor pro homogenizaci trasy silnice I/19, čímž jsou vytvořeny předpoklady pro zlepšení dopravních vazeb mezi významnými centry osídlení – Žďárem nad Sázavou a Havlíčkovým Brodem. </w:t>
      </w:r>
      <w:r w:rsidR="00424F6B" w:rsidRPr="0048085B">
        <w:rPr>
          <w:color w:val="auto"/>
        </w:rPr>
        <w:t>ZČ1</w:t>
      </w:r>
      <w:r w:rsidR="009347E1"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="009347E1" w:rsidRPr="0048085B">
        <w:rPr>
          <w:color w:val="auto"/>
        </w:rPr>
        <w:t xml:space="preserve"> upravuje podmínky pro využití uvedeného koridoru tak, aby byla účinněji zajištěna jeho územní ochrana.</w:t>
      </w:r>
      <w:r w:rsidRPr="0048085B">
        <w:rPr>
          <w:color w:val="auto"/>
        </w:rPr>
        <w:t xml:space="preserve"> </w:t>
      </w:r>
    </w:p>
    <w:p w14:paraId="271CA7DF" w14:textId="77777777" w:rsidR="00354389" w:rsidRPr="0048085B" w:rsidRDefault="00354389" w:rsidP="007448FF">
      <w:pPr>
        <w:pStyle w:val="skryttext"/>
        <w:rPr>
          <w:color w:val="auto"/>
        </w:rPr>
      </w:pPr>
    </w:p>
    <w:p w14:paraId="1160DD59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(06) Vytvářet podmínky pro péči o přírodní, kulturní a civilizační hodnoty na území kraje, které vytvářejí image kraje a posilují vztah obyvatelstva kraje ke svému území. Přitom se soustředit zejména na:</w:t>
      </w:r>
    </w:p>
    <w:p w14:paraId="4C184FCF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a) zachování a obnovu rozmanitosti kulturní krajiny a posílení její stability;</w:t>
      </w:r>
    </w:p>
    <w:p w14:paraId="5BBAA60B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b) minimalizaci záboru zemědělského půdního fondu a negativních zásahů do pozemků určených k plnění funkcí lesa;</w:t>
      </w:r>
    </w:p>
    <w:p w14:paraId="2280D8C7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c) ochranu pozitivních znaků utvářejících území a lokality s vysokou hodnotou krajinného rázu a území, v nichž se pozitivní působení znaků krajinného rázu vizuálně a funkčně uplatňuje;</w:t>
      </w:r>
    </w:p>
    <w:p w14:paraId="44090988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d) ochranu kvality životního prostředí, včetně ochrany kvality podzemních a povrchových vod;</w:t>
      </w:r>
    </w:p>
    <w:p w14:paraId="29BF8BF0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e) snižování potenciálních rizik a přírodních katastrof v území a zvyšování přirozené retence srážkových vod;</w:t>
      </w:r>
    </w:p>
    <w:p w14:paraId="34682E62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f) zachování a citlivé doplnění výrazu sídel, s cílem nenarušovat cenné městské i venkovské urbanistické struktury a omezit fragmentaci krajiny.</w:t>
      </w:r>
    </w:p>
    <w:p w14:paraId="1BC84849" w14:textId="77777777" w:rsidR="00F602FD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Odst. 06: Podmínky pro zachování a obnovu rozmanitosti kulturní krajiny a posílení její stability jsou vytvořeny prostřednictvím vymezením ploch pro založení ÚSES, výstavbu rybníků a zalesňování. Zábor ZPF a PUPFL je navržen pouze v nezbytně nutném rozsahu. V řešeném území je vyloučena možnost rozvoje aktivit, které by mohly narušit kvalitu životního prostředí. Ochrana kvality povrchových vod je řešena prostřednictvím návrhu centralizovaného systému likvidace odpadních vod v obci, včetně plochy pro výstavbu ČOV. Zvyšování přirozené retence srážkových vod je předpokládáno v rámci ploch ÚSES podél </w:t>
      </w:r>
      <w:r w:rsidR="00E030A2" w:rsidRPr="0048085B">
        <w:rPr>
          <w:color w:val="auto"/>
        </w:rPr>
        <w:t>Znětíne</w:t>
      </w:r>
      <w:r w:rsidR="00A24015" w:rsidRPr="0048085B">
        <w:rPr>
          <w:color w:val="auto"/>
        </w:rPr>
        <w:t>c</w:t>
      </w:r>
      <w:r w:rsidR="00987AE0" w:rsidRPr="0048085B">
        <w:rPr>
          <w:color w:val="auto"/>
        </w:rPr>
        <w:t>kého</w:t>
      </w:r>
      <w:r w:rsidR="00A24015" w:rsidRPr="0048085B">
        <w:rPr>
          <w:color w:val="auto"/>
        </w:rPr>
        <w:t xml:space="preserve"> potoka</w:t>
      </w:r>
      <w:r w:rsidRPr="0048085B">
        <w:rPr>
          <w:color w:val="auto"/>
        </w:rPr>
        <w:t xml:space="preserve">, které jsou vymezeny v celé šíři údolní nivy. </w:t>
      </w:r>
      <w:r w:rsidR="006A10B0" w:rsidRPr="0048085B">
        <w:rPr>
          <w:color w:val="auto"/>
        </w:rPr>
        <w:t xml:space="preserve">Na </w:t>
      </w:r>
      <w:r w:rsidRPr="0048085B">
        <w:rPr>
          <w:color w:val="auto"/>
        </w:rPr>
        <w:t>těchto ploch</w:t>
      </w:r>
      <w:r w:rsidR="006A10B0" w:rsidRPr="0048085B">
        <w:rPr>
          <w:color w:val="auto"/>
        </w:rPr>
        <w:t>ách</w:t>
      </w:r>
      <w:r w:rsidRPr="0048085B">
        <w:rPr>
          <w:color w:val="auto"/>
        </w:rPr>
        <w:t xml:space="preserve"> se předpokládá provedení revitalizace vodní</w:t>
      </w:r>
      <w:r w:rsidR="006A10B0" w:rsidRPr="0048085B">
        <w:rPr>
          <w:color w:val="auto"/>
        </w:rPr>
        <w:t>ho</w:t>
      </w:r>
      <w:r w:rsidRPr="0048085B">
        <w:rPr>
          <w:color w:val="auto"/>
        </w:rPr>
        <w:t xml:space="preserve"> tok</w:t>
      </w:r>
      <w:r w:rsidR="006A10B0" w:rsidRPr="0048085B">
        <w:rPr>
          <w:color w:val="auto"/>
        </w:rPr>
        <w:t>u</w:t>
      </w:r>
      <w:r w:rsidRPr="0048085B">
        <w:rPr>
          <w:color w:val="auto"/>
        </w:rPr>
        <w:t xml:space="preserve"> snižující dosavadní rychlosti odtoku a spojené s obnovením ploch pro přirozené rozlivy v údolních nivách.</w:t>
      </w:r>
    </w:p>
    <w:p w14:paraId="6D89D476" w14:textId="77777777" w:rsidR="00314251" w:rsidRPr="0048085B" w:rsidRDefault="00354389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Odst. 06: </w:t>
      </w:r>
      <w:r w:rsidR="00314251" w:rsidRPr="0048085B">
        <w:rPr>
          <w:color w:val="auto"/>
        </w:rPr>
        <w:t xml:space="preserve">ÚP </w:t>
      </w:r>
      <w:r w:rsidR="00424F6B" w:rsidRPr="0048085B">
        <w:rPr>
          <w:color w:val="auto"/>
        </w:rPr>
        <w:t>Jilem</w:t>
      </w:r>
      <w:r w:rsidR="00314251" w:rsidRPr="0048085B">
        <w:rPr>
          <w:color w:val="auto"/>
        </w:rPr>
        <w:t xml:space="preserve"> vytváří podmínky pro zachování stávající urbanistické struktury a posilování identity obcí v řešeném území, včetně zachování jejich venkovského charakteru, při respektování okolního přírodního prostředí. Podmínky využití ploch zastavěného území jsou nastaveny tak, aby bylo prohlubováno příznivé sepětí zástavby s okolní krajinou, které je charakteristické pro venkovské prostředí. V řešeném území nejsou navrhovány záměry, které by mohly vytvářet významnou bariéru v území.</w:t>
      </w:r>
      <w:r w:rsidR="00742ADC" w:rsidRPr="0048085B">
        <w:rPr>
          <w:color w:val="auto"/>
        </w:rPr>
        <w:t xml:space="preserve"> </w:t>
      </w:r>
      <w:r w:rsidR="00424F6B" w:rsidRPr="0048085B">
        <w:rPr>
          <w:color w:val="auto"/>
        </w:rPr>
        <w:t>ZČ1</w:t>
      </w:r>
      <w:r w:rsidR="00742ADC" w:rsidRPr="0048085B">
        <w:rPr>
          <w:color w:val="auto"/>
        </w:rPr>
        <w:t xml:space="preserve"> </w:t>
      </w:r>
      <w:r w:rsidR="00D16FC9" w:rsidRPr="0048085B">
        <w:rPr>
          <w:color w:val="auto"/>
        </w:rPr>
        <w:t xml:space="preserve">ÚP </w:t>
      </w:r>
      <w:r w:rsidR="00424F6B" w:rsidRPr="0048085B">
        <w:rPr>
          <w:color w:val="auto"/>
        </w:rPr>
        <w:t>Jilem</w:t>
      </w:r>
      <w:r w:rsidR="00D16FC9" w:rsidRPr="0048085B">
        <w:rPr>
          <w:color w:val="auto"/>
        </w:rPr>
        <w:t xml:space="preserve"> </w:t>
      </w:r>
      <w:r w:rsidR="00742ADC" w:rsidRPr="0048085B">
        <w:rPr>
          <w:color w:val="auto"/>
        </w:rPr>
        <w:t>uvedené podmínky respekt</w:t>
      </w:r>
      <w:r w:rsidR="00D16FC9" w:rsidRPr="0048085B">
        <w:rPr>
          <w:color w:val="auto"/>
        </w:rPr>
        <w:t>uje</w:t>
      </w:r>
      <w:r w:rsidR="00742ADC" w:rsidRPr="0048085B">
        <w:rPr>
          <w:color w:val="auto"/>
        </w:rPr>
        <w:t>.</w:t>
      </w:r>
    </w:p>
    <w:p w14:paraId="5BA898B2" w14:textId="77777777" w:rsidR="00AE6EA1" w:rsidRPr="0048085B" w:rsidRDefault="00AE6EA1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Odst. 06: </w:t>
      </w:r>
      <w:r w:rsidR="001144C2" w:rsidRPr="0048085B">
        <w:rPr>
          <w:color w:val="auto"/>
        </w:rPr>
        <w:t>ZČ2</w:t>
      </w:r>
      <w:r w:rsidR="00221A8F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221A8F" w:rsidRPr="0048085B">
        <w:rPr>
          <w:color w:val="auto"/>
        </w:rPr>
        <w:t xml:space="preserve"> respektuje podmínky pro péči o přírodní, kulturní a civilizační hodnoty na území kraje.</w:t>
      </w:r>
    </w:p>
    <w:p w14:paraId="6DF6B8CE" w14:textId="77777777" w:rsidR="00314251" w:rsidRPr="0048085B" w:rsidRDefault="00314251" w:rsidP="007448FF">
      <w:pPr>
        <w:pStyle w:val="skryttext"/>
        <w:rPr>
          <w:color w:val="auto"/>
        </w:rPr>
      </w:pPr>
    </w:p>
    <w:p w14:paraId="2D1CB65E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(07) Vytvářet podmínky pro stabilizaci a vyvážený rozvoj hospodářských činností na území kraje zvláště ve vymezené rozvojové oblasti a vymezených rozvojových osách. Přitom se soustředit zejména na:</w:t>
      </w:r>
    </w:p>
    <w:p w14:paraId="418CED9E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a) posílení kvality života obyvatel a obytného prostředí, tedy navrhovat příznivá urbanistická a architektonická řešení sídel, dostatečné zastoupení a vysoce kvalitní řešení veřejných prostranství a ploch veřejné zelené, vybavení sídel potřebnou veřejnou infrastrukturou a zabezpečení dostatečné prostupnosti krajiny;</w:t>
      </w:r>
    </w:p>
    <w:p w14:paraId="5684AC73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b) vyvážené a efektivní využívání zastavěného území a zachování funkční a urbanistické celistvosti sídel a v souvislosti s tím zajišťovat plnohodnotné využití ploch a objektů v zastavěném území a preferovat rekonstrukce a přestavby nevyužívaných objektů a areálů v sídlech před výstavbou ve volné krajině;</w:t>
      </w:r>
    </w:p>
    <w:p w14:paraId="3AD8A0C1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c) intenzivnější rozvoj aktivit cestovního ruchu, turistiky a rekreace včetně rozšiřování sítě pěších a cyklistických tras;</w:t>
      </w:r>
    </w:p>
    <w:p w14:paraId="239BD1F3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d) rozvoj ekonomických odvětví s vyšší přidanou hodnotou, zejména aplikovaného výzkumu, strategických služeb (znalostní ekonomika);</w:t>
      </w:r>
    </w:p>
    <w:p w14:paraId="2BD215D8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e) uplatnění mimoprodukční funkce zemědělské krajiny, tedy zajistit účelné členění pozemkové držby prostřednictvím pozemkových úprav a doplnění krajinných prvků zvyšujících ekologickou stabilitu krajiny, pozitivně působících na vzhled krajiny a eliminujících erozní poškození;</w:t>
      </w:r>
    </w:p>
    <w:p w14:paraId="359CCCA5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f) uplatnění mimoprodukční funkce lesů zejména v rekreačně atraktivních oblastech, s cílem umožnit intenzivnější rekreační a turistické využívání území;</w:t>
      </w:r>
    </w:p>
    <w:p w14:paraId="5B63B33A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g) rozvíjení systémů dopravní obsluhy a technické vybavenosti, likvidace odpadních vod a soustav zásobování vodou a energiemi včetně využívání energie z alternativních zdrojů a na využití surovinových zdrojů pro výstavbu, s cílem zabezpečit podmínky pro hospodářský rozvoj vybraných území kraje a pro stabilizaci hospodářských činností v ostatním území kraje.</w:t>
      </w:r>
    </w:p>
    <w:p w14:paraId="1ADF9762" w14:textId="77777777" w:rsidR="00046931" w:rsidRPr="0048085B" w:rsidRDefault="00046931" w:rsidP="007448FF">
      <w:pPr>
        <w:pStyle w:val="skryttext"/>
        <w:rPr>
          <w:color w:val="auto"/>
        </w:rPr>
      </w:pPr>
    </w:p>
    <w:p w14:paraId="0EBF3FE1" w14:textId="77777777" w:rsidR="00742ADC" w:rsidRPr="0048085B" w:rsidRDefault="00742ADC" w:rsidP="007448FF">
      <w:pPr>
        <w:pStyle w:val="skryttext"/>
        <w:rPr>
          <w:color w:val="auto"/>
        </w:rPr>
      </w:pPr>
      <w:r w:rsidRPr="0048085B">
        <w:rPr>
          <w:color w:val="auto"/>
        </w:rPr>
        <w:t>Odst 07:</w:t>
      </w:r>
      <w:r w:rsidR="00A3468C" w:rsidRPr="0048085B">
        <w:rPr>
          <w:color w:val="auto"/>
        </w:rPr>
        <w:t xml:space="preserve"> Řešené území není součástí žádné rozvojové oblasti ani rozvojové osy.</w:t>
      </w:r>
    </w:p>
    <w:p w14:paraId="5A0253D5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Odst. 07: S ohledem na malou velikost a periferní polohu obce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lze reálně v řešeném území rozvíjet hospodářské činnosti výhradně lokálního charakteru. Vzhledem k venkovskému charakteru obce a drobnému rozsahu hospodářských aktivit se předpokládá jejich rozvoj rozptýleně v rámci smíšených ploch</w:t>
      </w:r>
      <w:r w:rsidR="006A10B0" w:rsidRPr="0048085B">
        <w:rPr>
          <w:color w:val="auto"/>
        </w:rPr>
        <w:t xml:space="preserve"> </w:t>
      </w:r>
      <w:r w:rsidR="007625CB" w:rsidRPr="0048085B">
        <w:rPr>
          <w:color w:val="auto"/>
        </w:rPr>
        <w:t xml:space="preserve">bydlení </w:t>
      </w:r>
      <w:r w:rsidR="006A10B0" w:rsidRPr="0048085B">
        <w:rPr>
          <w:color w:val="auto"/>
        </w:rPr>
        <w:t xml:space="preserve">- venkovského </w:t>
      </w:r>
      <w:r w:rsidR="007625CB" w:rsidRPr="0048085B">
        <w:rPr>
          <w:color w:val="auto"/>
        </w:rPr>
        <w:t>typu</w:t>
      </w:r>
      <w:r w:rsidRPr="0048085B">
        <w:rPr>
          <w:color w:val="auto"/>
        </w:rPr>
        <w:t>. Tím jsou zároveň vytvořeny podmínky pro intenzivnější využití zastavěného území, přestavbu nevyužívaných objektů a ochranu volné krajiny.</w:t>
      </w:r>
      <w:r w:rsidR="00132390" w:rsidRPr="0048085B">
        <w:rPr>
          <w:color w:val="auto"/>
        </w:rPr>
        <w:t xml:space="preserve"> Uvedený princip je respektován i </w:t>
      </w:r>
      <w:r w:rsidR="00E519A2" w:rsidRPr="0048085B">
        <w:rPr>
          <w:color w:val="auto"/>
        </w:rPr>
        <w:t xml:space="preserve">v návrhu </w:t>
      </w:r>
      <w:r w:rsidR="001144C2" w:rsidRPr="0048085B">
        <w:rPr>
          <w:color w:val="auto"/>
        </w:rPr>
        <w:t>ZČ2</w:t>
      </w:r>
      <w:r w:rsidR="00E519A2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132390" w:rsidRPr="0048085B">
        <w:rPr>
          <w:color w:val="auto"/>
        </w:rPr>
        <w:t>.</w:t>
      </w:r>
    </w:p>
    <w:p w14:paraId="2656FBF4" w14:textId="77777777" w:rsidR="007866E5" w:rsidRPr="0048085B" w:rsidRDefault="007866E5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Odst 07: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řeší především vymezení plochy Z10 pro výstavbu rozhledny. Realizace tohoto záměru přispěje k</w:t>
      </w:r>
      <w:r w:rsidR="0057465F" w:rsidRPr="0048085B">
        <w:rPr>
          <w:color w:val="auto"/>
        </w:rPr>
        <w:t>e</w:t>
      </w:r>
      <w:r w:rsidRPr="0048085B">
        <w:rPr>
          <w:color w:val="auto"/>
        </w:rPr>
        <w:t xml:space="preserve"> zlepšení podmínek pro rozvoj aktivit </w:t>
      </w:r>
      <w:r w:rsidR="0057465F" w:rsidRPr="0048085B">
        <w:rPr>
          <w:color w:val="auto"/>
        </w:rPr>
        <w:t xml:space="preserve">spojených s turistikou a cestovním ruchem </w:t>
      </w:r>
      <w:r w:rsidRPr="0048085B">
        <w:rPr>
          <w:color w:val="auto"/>
        </w:rPr>
        <w:t>v řešeném území.</w:t>
      </w:r>
    </w:p>
    <w:p w14:paraId="720C96DB" w14:textId="77777777" w:rsidR="003970E6" w:rsidRPr="0048085B" w:rsidRDefault="003970E6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Odst. 07: 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vymezuje zastavitelnou plochu 1M pro výrobu a skladování – lehký průmysl. Vzhledem k návaznosti na zastavěné území města Žďár nad Sázavou má spíše charakter rozvojov</w:t>
      </w:r>
      <w:r w:rsidR="00FE6286" w:rsidRPr="0048085B">
        <w:rPr>
          <w:color w:val="auto"/>
        </w:rPr>
        <w:t xml:space="preserve">é plochy </w:t>
      </w:r>
      <w:r w:rsidRPr="0048085B">
        <w:rPr>
          <w:color w:val="auto"/>
        </w:rPr>
        <w:t xml:space="preserve">tohoto regionální centra. Smysluplnost vymezení </w:t>
      </w:r>
      <w:r w:rsidR="00FE6286" w:rsidRPr="0048085B">
        <w:rPr>
          <w:color w:val="auto"/>
        </w:rPr>
        <w:t xml:space="preserve">uvedené plochy </w:t>
      </w:r>
      <w:r w:rsidRPr="0048085B">
        <w:rPr>
          <w:color w:val="auto"/>
        </w:rPr>
        <w:t xml:space="preserve">je zřejmá zejména proto, že reprezentuje přirozenou rozvojovou osu podél silnice I/19 ve směru na Havlíčkův Brod. V řešeném jsou dále vymezeny menší zastavitelné plochy 1E, 1F a 1J v těsnější vazbě na stávající strukturu obce umožňující reálný rozvoj drobné výroby v řešeném území tak, aby byly zlepšeny podmínky pro hospodářský rozvoj. Vzhledem k venkovskému charakteru ostatních částí řešeného území a drobnému rozsahu hospodářských aktivit se předpokládá jejich rozvoj rozptýleně v rámci smíšených ploch bydlení venkovského typu. Tím jsou zároveň vytvořeny podmínky pro intenzivnější využití zastavěného území, přestavbu nevyužívaných objektů a ochranu volné krajiny. Uvedený princip je respektován i v návrhu </w:t>
      </w:r>
      <w:r w:rsidR="00424F6B" w:rsidRPr="0048085B">
        <w:rPr>
          <w:color w:val="auto"/>
        </w:rPr>
        <w:t>ZČ1</w:t>
      </w:r>
      <w:r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>.</w:t>
      </w:r>
    </w:p>
    <w:p w14:paraId="680439E1" w14:textId="77777777" w:rsidR="003970E6" w:rsidRPr="0048085B" w:rsidRDefault="003970E6" w:rsidP="007448FF">
      <w:pPr>
        <w:pStyle w:val="skryttext"/>
        <w:rPr>
          <w:color w:val="auto"/>
        </w:rPr>
      </w:pPr>
    </w:p>
    <w:p w14:paraId="052D635B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(08) Vytvářet podmínky pro řešení specifických problémů ve specifických oblastech kraje při zachování požadavků na ochranu a rozvoj hodnot území. Navrhovat v území specifických oblastí takové formy rozvoje, které vyhoví potřebám hospodářského a sociálního využívání území a neohrozí zachování jeho hodnot.</w:t>
      </w:r>
    </w:p>
    <w:p w14:paraId="39493BC7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Odst. 08: Řešené území není součástí žádné specifické oblasti Kraje Vysočina.</w:t>
      </w:r>
    </w:p>
    <w:p w14:paraId="49871117" w14:textId="77777777" w:rsidR="00CB6670" w:rsidRPr="0048085B" w:rsidRDefault="00CB6670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Odst. 08: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řeší specifické problémy při zachování požadavků na ochranu a rozvoj hodnot území.</w:t>
      </w:r>
    </w:p>
    <w:p w14:paraId="5DA78A5A" w14:textId="77777777" w:rsidR="00314251" w:rsidRPr="0048085B" w:rsidRDefault="00314251" w:rsidP="007448FF">
      <w:pPr>
        <w:pStyle w:val="skryttext"/>
        <w:rPr>
          <w:color w:val="auto"/>
        </w:rPr>
      </w:pPr>
    </w:p>
    <w:p w14:paraId="7F738737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(09)Podporovat zlepšení vazeb částí území kraje s územím sousedních krajů s cílem optimalizovat dostupnost obslužných funkcí i přes hranice kraje (odstraňování administrativních bariér).</w:t>
      </w:r>
    </w:p>
    <w:p w14:paraId="0E175819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(09a) Koordinovat návrh na rozšíření Jaderné elektrárny Dukovany s ostatními aktivitami v území s ohledem na zajištění udržitelného rozvoje území a s územně plánovacími dokumentacemi obcí sousedního Jihomoravského kraje.</w:t>
      </w:r>
    </w:p>
    <w:p w14:paraId="309B6829" w14:textId="77777777" w:rsidR="00314251" w:rsidRPr="0048085B" w:rsidRDefault="00314251" w:rsidP="007448FF">
      <w:pPr>
        <w:pStyle w:val="skryttext"/>
        <w:rPr>
          <w:color w:val="auto"/>
        </w:rPr>
      </w:pPr>
      <w:r w:rsidRPr="0048085B">
        <w:rPr>
          <w:color w:val="auto"/>
        </w:rPr>
        <w:t>Odst. 09: Řešené území neleží v blízkosti hranic Kraje Vysočina.</w:t>
      </w:r>
    </w:p>
    <w:p w14:paraId="54F7C5C2" w14:textId="77777777" w:rsidR="00314251" w:rsidRPr="0048085B" w:rsidRDefault="00314251" w:rsidP="0057465F">
      <w:pPr>
        <w:pStyle w:val="skryttext"/>
        <w:rPr>
          <w:color w:val="auto"/>
        </w:rPr>
      </w:pPr>
      <w:r w:rsidRPr="0048085B">
        <w:rPr>
          <w:color w:val="auto"/>
        </w:rPr>
        <w:t>Odst. 09: Vazba na sousední Pardubický kraj je reprezentována silnicí I/37, která řešeným územím prochází. S ohledem na význam uvedené komunikace již není zapotřebí tuto vazbu dále prohlubovat.</w:t>
      </w:r>
    </w:p>
    <w:p w14:paraId="406A8DA6" w14:textId="77777777" w:rsidR="002C45F8" w:rsidRPr="0048085B" w:rsidRDefault="00710B40" w:rsidP="0057465F">
      <w:pPr>
        <w:pStyle w:val="skryttext"/>
        <w:rPr>
          <w:color w:val="auto"/>
        </w:rPr>
      </w:pPr>
      <w:r w:rsidRPr="0048085B">
        <w:rPr>
          <w:rFonts w:cs="Arial"/>
          <w:color w:val="auto"/>
        </w:rPr>
        <w:t xml:space="preserve">Odst. 09: Vazba na sousední Pardubický kraj je reprezentována silnicí I/37, která řešeným </w:t>
      </w:r>
      <w:r w:rsidRPr="0048085B">
        <w:rPr>
          <w:color w:val="auto"/>
        </w:rPr>
        <w:t xml:space="preserve">územím prochází.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jsou vytvořeny podmínky pro zlepšení jejích parametrů. Pro posílení vazeb v oblasti nemotorové dopravy je navržena cyklostezka Údavy - křižovatka se silnicí III/3436, která směřuje do turisticky atraktivní oblasti oblasti Všeradov – Dřevíkov –  Veselý Kopec v Pardubickém kraji.</w:t>
      </w:r>
    </w:p>
    <w:p w14:paraId="52C901E7" w14:textId="77777777" w:rsidR="005B6A55" w:rsidRPr="0048085B" w:rsidRDefault="005B6A55" w:rsidP="0057465F">
      <w:pPr>
        <w:pStyle w:val="skryttext"/>
        <w:rPr>
          <w:color w:val="auto"/>
        </w:rPr>
      </w:pPr>
      <w:r w:rsidRPr="0048085B">
        <w:rPr>
          <w:color w:val="auto"/>
        </w:rPr>
        <w:t xml:space="preserve"> S ohledem na význam uvedené komunikace již není zapotřebí tuto vazbu dále prohlubovat.</w:t>
      </w:r>
    </w:p>
    <w:p w14:paraId="045AEAA4" w14:textId="77777777" w:rsidR="00221A8F" w:rsidRPr="0048085B" w:rsidRDefault="00221A8F" w:rsidP="00132390">
      <w:pPr>
        <w:pStyle w:val="skryttext"/>
        <w:rPr>
          <w:color w:val="auto"/>
        </w:rPr>
      </w:pPr>
      <w:r w:rsidRPr="0048085B">
        <w:rPr>
          <w:color w:val="auto"/>
        </w:rPr>
        <w:t xml:space="preserve">Odst. 09: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neupravuje plochy ani koridory blízkosti hranic Kraje Vysočina.</w:t>
      </w:r>
    </w:p>
    <w:p w14:paraId="2EE84263" w14:textId="77777777" w:rsidR="00221A8F" w:rsidRPr="0048085B" w:rsidRDefault="00221A8F" w:rsidP="0057465F">
      <w:pPr>
        <w:pStyle w:val="skryttext"/>
        <w:rPr>
          <w:color w:val="auto"/>
        </w:rPr>
      </w:pPr>
    </w:p>
    <w:p w14:paraId="1F479B45" w14:textId="77777777" w:rsidR="008D099E" w:rsidRPr="0048085B" w:rsidRDefault="008D099E" w:rsidP="000E550E">
      <w:pPr>
        <w:pStyle w:val="Nadpis2"/>
      </w:pPr>
      <w:bookmarkStart w:id="10" w:name="_Toc437771469"/>
      <w:r w:rsidRPr="0048085B">
        <w:t>Rozvojové oblasti a rozvojové osy</w:t>
      </w:r>
      <w:bookmarkEnd w:id="10"/>
    </w:p>
    <w:p w14:paraId="191C6E9A" w14:textId="77777777" w:rsidR="00FE022E" w:rsidRPr="0048085B" w:rsidRDefault="00FE022E" w:rsidP="00FE022E">
      <w:r w:rsidRPr="0048085B">
        <w:t>Řešené území se nachází mimo rozvojové oblasti a osy i mimo specifické oblasti stanovené v ZÚR Kraje Vysočina.</w:t>
      </w:r>
    </w:p>
    <w:p w14:paraId="72CBB6D3" w14:textId="77777777" w:rsidR="007432F2" w:rsidRPr="0048085B" w:rsidRDefault="007432F2" w:rsidP="007448FF">
      <w:pPr>
        <w:pStyle w:val="skryttext"/>
        <w:rPr>
          <w:color w:val="auto"/>
        </w:rPr>
      </w:pPr>
      <w:r w:rsidRPr="0048085B">
        <w:rPr>
          <w:color w:val="auto"/>
        </w:rPr>
        <w:t>Řešené území není součástí rozvojových oblastí ani rozvojových os krajského významu, které jsou stanoveny v ZÚR Kraje Vysočina.</w:t>
      </w:r>
    </w:p>
    <w:p w14:paraId="0C31B54A" w14:textId="77777777" w:rsidR="0099410D" w:rsidRPr="0048085B" w:rsidRDefault="001144C2" w:rsidP="007448FF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96109C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="0099410D" w:rsidRPr="0048085B">
        <w:rPr>
          <w:color w:val="auto"/>
        </w:rPr>
        <w:t>respektuje zásady pro usměrňování územního rozvoje, zásady pro rozhodování o změnách v území i úkoly pro územní plánování, které jsou pro rozvojovou oblast OB11 stanoveny v ZÚR Kraje V</w:t>
      </w:r>
      <w:r w:rsidR="00F92587" w:rsidRPr="0048085B">
        <w:rPr>
          <w:color w:val="auto"/>
        </w:rPr>
        <w:t>ysočina, následně:</w:t>
      </w:r>
    </w:p>
    <w:p w14:paraId="6A049C71" w14:textId="77777777" w:rsidR="004F7B26" w:rsidRPr="0048085B" w:rsidRDefault="004F7B26" w:rsidP="007448FF">
      <w:pPr>
        <w:pStyle w:val="skryttext"/>
        <w:rPr>
          <w:color w:val="auto"/>
        </w:rPr>
      </w:pPr>
      <w:r w:rsidRPr="0048085B">
        <w:rPr>
          <w:color w:val="auto"/>
        </w:rPr>
        <w:t>Jsou respektovány prvky přírodních, kulturních a civilizačních hodnot území.</w:t>
      </w:r>
      <w:r w:rsidR="00F558E9" w:rsidRPr="0048085B">
        <w:rPr>
          <w:color w:val="auto"/>
        </w:rPr>
        <w:t xml:space="preserve"> Zastavitelná plocha a.8. je vymezena v lokalitě, jejíž zástavba je spojená s nejméně negativními dopady na nezastavěné</w:t>
      </w:r>
      <w:r w:rsidR="00732396" w:rsidRPr="0048085B">
        <w:rPr>
          <w:color w:val="auto"/>
        </w:rPr>
        <w:t xml:space="preserve"> </w:t>
      </w:r>
      <w:r w:rsidR="00F558E9" w:rsidRPr="0048085B">
        <w:rPr>
          <w:color w:val="auto"/>
        </w:rPr>
        <w:t>území</w:t>
      </w:r>
      <w:r w:rsidR="00732396" w:rsidRPr="0048085B">
        <w:rPr>
          <w:color w:val="auto"/>
        </w:rPr>
        <w:t>.</w:t>
      </w:r>
    </w:p>
    <w:p w14:paraId="4DF27C9B" w14:textId="77777777" w:rsidR="0036645A" w:rsidRPr="0048085B" w:rsidRDefault="003E1873" w:rsidP="007448FF">
      <w:pPr>
        <w:pStyle w:val="skryttext"/>
        <w:rPr>
          <w:color w:val="auto"/>
        </w:rPr>
      </w:pPr>
      <w:r w:rsidRPr="0048085B">
        <w:rPr>
          <w:color w:val="auto"/>
        </w:rPr>
        <w:t>Ostatní zásady a úkoly stanovené pro rozvojovou oblast OB11 se řešeného území netýkají.</w:t>
      </w:r>
    </w:p>
    <w:p w14:paraId="6AA3332D" w14:textId="77777777" w:rsidR="0036645A" w:rsidRPr="0048085B" w:rsidRDefault="0036645A" w:rsidP="007448FF">
      <w:pPr>
        <w:pStyle w:val="skryttext"/>
        <w:rPr>
          <w:color w:val="auto"/>
        </w:rPr>
      </w:pPr>
    </w:p>
    <w:p w14:paraId="11EF42A2" w14:textId="77777777" w:rsidR="00C93338" w:rsidRPr="0048085B" w:rsidRDefault="00C93338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Řešené území je součástí rozvojové </w:t>
      </w:r>
      <w:r w:rsidR="00737FE9" w:rsidRPr="0048085B">
        <w:rPr>
          <w:color w:val="auto"/>
        </w:rPr>
        <w:t xml:space="preserve">oblasti </w:t>
      </w:r>
      <w:r w:rsidRPr="0048085B">
        <w:rPr>
          <w:color w:val="auto"/>
        </w:rPr>
        <w:t>OBk 4, definované v ZÚR Kraje Vysočina.</w:t>
      </w:r>
      <w:r w:rsidR="00FE6286" w:rsidRPr="0048085B">
        <w:rPr>
          <w:color w:val="auto"/>
        </w:rPr>
        <w:t xml:space="preserve"> </w:t>
      </w:r>
      <w:r w:rsidR="00AB5262" w:rsidRPr="0048085B">
        <w:rPr>
          <w:color w:val="auto"/>
        </w:rPr>
        <w:t xml:space="preserve">ÚP </w:t>
      </w:r>
      <w:r w:rsidR="00424F6B" w:rsidRPr="0048085B">
        <w:rPr>
          <w:color w:val="auto"/>
        </w:rPr>
        <w:t>Jilem</w:t>
      </w:r>
      <w:r w:rsidR="00AB5262" w:rsidRPr="0048085B">
        <w:rPr>
          <w:color w:val="auto"/>
        </w:rPr>
        <w:t xml:space="preserve"> i </w:t>
      </w:r>
      <w:r w:rsidR="00424F6B" w:rsidRPr="0048085B">
        <w:rPr>
          <w:color w:val="auto"/>
        </w:rPr>
        <w:t>ZČ1</w:t>
      </w:r>
      <w:r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respektuj</w:t>
      </w:r>
      <w:r w:rsidR="00FE6286" w:rsidRPr="0048085B">
        <w:rPr>
          <w:color w:val="auto"/>
        </w:rPr>
        <w:t>í</w:t>
      </w:r>
      <w:r w:rsidRPr="0048085B">
        <w:rPr>
          <w:color w:val="auto"/>
        </w:rPr>
        <w:t xml:space="preserve"> zásady pro usměrňování územního rozvoje, zásady pro rozhodování o změnách v území i, které jsou pro rozvojovou </w:t>
      </w:r>
      <w:r w:rsidR="00E02856" w:rsidRPr="0048085B">
        <w:rPr>
          <w:color w:val="auto"/>
        </w:rPr>
        <w:t>oblast</w:t>
      </w:r>
      <w:r w:rsidRPr="0048085B">
        <w:rPr>
          <w:color w:val="auto"/>
        </w:rPr>
        <w:t xml:space="preserve"> O</w:t>
      </w:r>
      <w:r w:rsidR="00AB5262" w:rsidRPr="0048085B">
        <w:rPr>
          <w:color w:val="auto"/>
        </w:rPr>
        <w:t>B</w:t>
      </w:r>
      <w:r w:rsidRPr="0048085B">
        <w:rPr>
          <w:color w:val="auto"/>
        </w:rPr>
        <w:t>k 4 stanoveny v ZÚR Kraje Vysočina, následně:</w:t>
      </w:r>
      <w:r w:rsidR="00AB5262" w:rsidRPr="0048085B">
        <w:rPr>
          <w:color w:val="auto"/>
        </w:rPr>
        <w:t xml:space="preserve"> </w:t>
      </w:r>
    </w:p>
    <w:p w14:paraId="22DBE8F1" w14:textId="77777777" w:rsidR="00AB5262" w:rsidRPr="0048085B" w:rsidRDefault="00AB5262" w:rsidP="007448FF">
      <w:pPr>
        <w:pStyle w:val="skryttext"/>
        <w:rPr>
          <w:color w:val="auto"/>
        </w:rPr>
      </w:pPr>
      <w:r w:rsidRPr="0048085B">
        <w:rPr>
          <w:color w:val="auto"/>
        </w:rPr>
        <w:t>Plochy pro rozvoj nové obytné zástavby jsou vymezeny především ve vazbě na město Žďár nad Sázavou. Přesněji na jeho západní okraj, který je pro rozvoj této funkce vhodný.</w:t>
      </w:r>
      <w:r w:rsidR="00346F61" w:rsidRPr="0048085B">
        <w:rPr>
          <w:color w:val="auto"/>
        </w:rPr>
        <w:t xml:space="preserve"> Přestože je uvedená koncepce správná, nemůže být dále touto změnou prohlubována. Vymezení dalších zastavitelných ploch není možné s ohledem na přirozené limity využití této části území.</w:t>
      </w:r>
    </w:p>
    <w:p w14:paraId="69841FD8" w14:textId="77777777" w:rsidR="00855307" w:rsidRPr="0048085B" w:rsidRDefault="00F51014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Jsou </w:t>
      </w:r>
      <w:r w:rsidRPr="0048085B">
        <w:rPr>
          <w:rFonts w:ascii="Helvetica" w:hAnsi="Helvetica" w:cs="Helvetica"/>
          <w:color w:val="auto"/>
        </w:rPr>
        <w:t xml:space="preserve">respektovány </w:t>
      </w:r>
      <w:r w:rsidRPr="0048085B">
        <w:rPr>
          <w:color w:val="auto"/>
        </w:rPr>
        <w:t>přírodní, kulturní a civilizační hodnoty</w:t>
      </w:r>
      <w:r w:rsidR="00CC6A7D" w:rsidRPr="0048085B">
        <w:rPr>
          <w:color w:val="auto"/>
        </w:rPr>
        <w:t xml:space="preserve"> území. </w:t>
      </w:r>
      <w:r w:rsidR="007625CB" w:rsidRPr="0048085B">
        <w:rPr>
          <w:color w:val="auto"/>
        </w:rPr>
        <w:t xml:space="preserve">Ochrana přírodních hodnot je jedním z hlavních úkolů v rámci naplňování enviromentálního pilíře udržitelného rozvoje území obce </w:t>
      </w:r>
      <w:r w:rsidR="00424F6B" w:rsidRPr="0048085B">
        <w:rPr>
          <w:color w:val="auto"/>
        </w:rPr>
        <w:t>Jilem</w:t>
      </w:r>
      <w:r w:rsidR="007625CB" w:rsidRPr="0048085B">
        <w:rPr>
          <w:color w:val="auto"/>
        </w:rPr>
        <w:t>. Přírodní</w:t>
      </w:r>
      <w:r w:rsidR="00446A1D" w:rsidRPr="0048085B">
        <w:rPr>
          <w:color w:val="auto"/>
        </w:rPr>
        <w:t>mi</w:t>
      </w:r>
      <w:r w:rsidR="007625CB" w:rsidRPr="0048085B">
        <w:rPr>
          <w:color w:val="auto"/>
        </w:rPr>
        <w:t xml:space="preserve"> hodnot</w:t>
      </w:r>
      <w:r w:rsidR="00446A1D" w:rsidRPr="0048085B">
        <w:rPr>
          <w:color w:val="auto"/>
        </w:rPr>
        <w:t>ami</w:t>
      </w:r>
      <w:r w:rsidR="007625CB" w:rsidRPr="0048085B">
        <w:rPr>
          <w:color w:val="auto"/>
        </w:rPr>
        <w:t xml:space="preserve"> území obce </w:t>
      </w:r>
      <w:r w:rsidR="00424F6B" w:rsidRPr="0048085B">
        <w:rPr>
          <w:color w:val="auto"/>
        </w:rPr>
        <w:t>Jilem</w:t>
      </w:r>
      <w:r w:rsidR="007625CB" w:rsidRPr="0048085B">
        <w:rPr>
          <w:color w:val="auto"/>
        </w:rPr>
        <w:t xml:space="preserve"> j</w:t>
      </w:r>
      <w:r w:rsidR="00446A1D" w:rsidRPr="0048085B">
        <w:rPr>
          <w:color w:val="auto"/>
        </w:rPr>
        <w:t xml:space="preserve">sou </w:t>
      </w:r>
      <w:r w:rsidR="007625CB" w:rsidRPr="0048085B">
        <w:rPr>
          <w:color w:val="auto"/>
        </w:rPr>
        <w:t xml:space="preserve"> přírodní památka Rozštípená skála a evropsky významná lokalita NATURA 2000 - Dívka, která se nachází v těsné blízkosti katastrální hranice obce. Kulturní hodnotou na území obce je památkově chráněný objekt – vodní mlýn č.p. 222 a další nemovité kulturní památky. </w:t>
      </w:r>
      <w:r w:rsidR="00855307" w:rsidRPr="0048085B">
        <w:rPr>
          <w:color w:val="auto"/>
        </w:rPr>
        <w:t>Zastavitelné plochy jsou vymezeny v lokalitách, jejichž zástavba je spojená s nejméně negativními dopady na nezastavěné území</w:t>
      </w:r>
      <w:r w:rsidR="007625CB" w:rsidRPr="0048085B">
        <w:rPr>
          <w:color w:val="auto"/>
        </w:rPr>
        <w:t xml:space="preserve"> a uvedené hodnoty</w:t>
      </w:r>
      <w:r w:rsidR="00855307" w:rsidRPr="0048085B">
        <w:rPr>
          <w:color w:val="auto"/>
        </w:rPr>
        <w:t>.</w:t>
      </w:r>
      <w:r w:rsidR="00346F61" w:rsidRPr="0048085B">
        <w:rPr>
          <w:color w:val="auto"/>
        </w:rPr>
        <w:t xml:space="preserve"> Tento principy je ve </w:t>
      </w:r>
      <w:r w:rsidR="00424F6B" w:rsidRPr="0048085B">
        <w:rPr>
          <w:color w:val="auto"/>
        </w:rPr>
        <w:t>ZČ1</w:t>
      </w:r>
      <w:r w:rsidR="00346F61"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="00346F61" w:rsidRPr="0048085B">
        <w:rPr>
          <w:color w:val="auto"/>
        </w:rPr>
        <w:t xml:space="preserve"> respektován.</w:t>
      </w:r>
    </w:p>
    <w:p w14:paraId="0CC68773" w14:textId="77777777" w:rsidR="00CC6A7D" w:rsidRPr="0048085B" w:rsidRDefault="00F01918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vytváří podmínky pro ochranu </w:t>
      </w:r>
      <w:r w:rsidR="00CC6A7D" w:rsidRPr="0048085B">
        <w:rPr>
          <w:color w:val="auto"/>
        </w:rPr>
        <w:t>pozitivní</w:t>
      </w:r>
      <w:r w:rsidRPr="0048085B">
        <w:rPr>
          <w:color w:val="auto"/>
        </w:rPr>
        <w:t>ch</w:t>
      </w:r>
      <w:r w:rsidR="00CC6A7D" w:rsidRPr="0048085B">
        <w:rPr>
          <w:color w:val="auto"/>
        </w:rPr>
        <w:t xml:space="preserve"> znak</w:t>
      </w:r>
      <w:r w:rsidRPr="0048085B">
        <w:rPr>
          <w:color w:val="auto"/>
        </w:rPr>
        <w:t>ů</w:t>
      </w:r>
      <w:r w:rsidR="00CC6A7D" w:rsidRPr="0048085B">
        <w:rPr>
          <w:color w:val="auto"/>
        </w:rPr>
        <w:t xml:space="preserve"> charakteristik krajinného rázu</w:t>
      </w:r>
      <w:r w:rsidR="00A70843" w:rsidRPr="0048085B">
        <w:rPr>
          <w:color w:val="auto"/>
        </w:rPr>
        <w:t xml:space="preserve"> </w:t>
      </w:r>
      <w:r w:rsidR="00CC6A7D" w:rsidRPr="0048085B">
        <w:rPr>
          <w:color w:val="auto"/>
        </w:rPr>
        <w:t>s cílem zvýšení její estetické hodnoty a ekologické stability.</w:t>
      </w:r>
      <w:r w:rsidR="00A70843" w:rsidRPr="0048085B">
        <w:rPr>
          <w:color w:val="auto"/>
        </w:rPr>
        <w:t xml:space="preserve"> </w:t>
      </w:r>
      <w:r w:rsidR="00424F6B" w:rsidRPr="0048085B">
        <w:rPr>
          <w:color w:val="auto"/>
        </w:rPr>
        <w:t>ZČ1</w:t>
      </w:r>
      <w:r w:rsidR="00A70843"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="00A70843" w:rsidRPr="0048085B">
        <w:rPr>
          <w:color w:val="auto"/>
        </w:rPr>
        <w:t xml:space="preserve"> upravuje řešení ÚSES tak, aby byla zajištěna jeho lepší funkčnost a návaznost a okolní území.</w:t>
      </w:r>
    </w:p>
    <w:p w14:paraId="3747026C" w14:textId="77777777" w:rsidR="00E02856" w:rsidRPr="0048085B" w:rsidRDefault="00E02856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i </w:t>
      </w:r>
      <w:r w:rsidR="00424F6B" w:rsidRPr="0048085B">
        <w:rPr>
          <w:color w:val="auto"/>
        </w:rPr>
        <w:t>ZČ1</w:t>
      </w:r>
      <w:r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řeší úkoly pro územní plánování, které jsou pro rozvojovou oblast OBk 4 stanoveny v ZÚR Kraje Vysočina, následně:</w:t>
      </w:r>
    </w:p>
    <w:p w14:paraId="3A34B330" w14:textId="77777777" w:rsidR="00E02856" w:rsidRPr="0048085B" w:rsidRDefault="00DB0A37" w:rsidP="007448FF">
      <w:pPr>
        <w:pStyle w:val="skryttext"/>
        <w:rPr>
          <w:color w:val="auto"/>
        </w:rPr>
      </w:pPr>
      <w:r w:rsidRPr="0048085B">
        <w:rPr>
          <w:color w:val="auto"/>
        </w:rPr>
        <w:t>Vymezením koridoru pro homogenizaci trasy silnice I/19 a vyloučením možnosti realizace obchvatu je trasa silnice I/19 územně stabilizována.</w:t>
      </w:r>
    </w:p>
    <w:p w14:paraId="12CB1CFF" w14:textId="77777777" w:rsidR="004C719B" w:rsidRPr="0048085B" w:rsidRDefault="00DB0A37" w:rsidP="007448FF">
      <w:pPr>
        <w:pStyle w:val="skryttext"/>
        <w:rPr>
          <w:color w:val="auto"/>
        </w:rPr>
      </w:pPr>
      <w:r w:rsidRPr="0048085B">
        <w:rPr>
          <w:color w:val="auto"/>
        </w:rPr>
        <w:t xml:space="preserve">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</w:t>
      </w:r>
      <w:r w:rsidR="004C719B" w:rsidRPr="0048085B">
        <w:rPr>
          <w:color w:val="auto"/>
        </w:rPr>
        <w:t xml:space="preserve">vymezuje hlavní rozvojovou osu </w:t>
      </w:r>
      <w:r w:rsidR="00F60635" w:rsidRPr="0048085B">
        <w:rPr>
          <w:color w:val="auto"/>
        </w:rPr>
        <w:t xml:space="preserve">v řešeném území </w:t>
      </w:r>
      <w:r w:rsidR="004C719B" w:rsidRPr="0048085B">
        <w:rPr>
          <w:color w:val="auto"/>
        </w:rPr>
        <w:t>s ohledem na kapacitu dopravní a technické infrastruktury, limity rozvoje území a ochranu krajiny</w:t>
      </w:r>
      <w:r w:rsidR="00F60635" w:rsidRPr="0048085B">
        <w:rPr>
          <w:color w:val="auto"/>
        </w:rPr>
        <w:t xml:space="preserve"> v rámci CHKO Ždárské vrchy. </w:t>
      </w:r>
      <w:r w:rsidR="00424F6B" w:rsidRPr="0048085B">
        <w:rPr>
          <w:color w:val="auto"/>
        </w:rPr>
        <w:t>ZČ1</w:t>
      </w:r>
      <w:r w:rsidR="00F60635"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="00F60635" w:rsidRPr="0048085B">
        <w:rPr>
          <w:color w:val="auto"/>
        </w:rPr>
        <w:t xml:space="preserve"> tuto koncepci nemění.</w:t>
      </w:r>
    </w:p>
    <w:p w14:paraId="15240CF9" w14:textId="77777777" w:rsidR="00F60635" w:rsidRPr="0048085B" w:rsidRDefault="003A614D" w:rsidP="007448FF">
      <w:pPr>
        <w:pStyle w:val="skryttext"/>
        <w:rPr>
          <w:color w:val="auto"/>
        </w:rPr>
      </w:pPr>
      <w:r w:rsidRPr="0048085B">
        <w:rPr>
          <w:color w:val="auto"/>
        </w:rPr>
        <w:t>ÚP Jilem</w:t>
      </w:r>
      <w:r w:rsidR="00F60635" w:rsidRPr="0048085B">
        <w:rPr>
          <w:color w:val="auto"/>
        </w:rPr>
        <w:t xml:space="preserve"> vytváří podmínky pro ochranu přírodní památky Rozštípená skála. Lokalita Rozštípená skála je vymezena jako přírodní plocha, jejíž podmínky využití zohledňují </w:t>
      </w:r>
      <w:r w:rsidR="00446A1D" w:rsidRPr="0048085B">
        <w:rPr>
          <w:color w:val="auto"/>
        </w:rPr>
        <w:t xml:space="preserve">převažující </w:t>
      </w:r>
      <w:r w:rsidR="00F60635" w:rsidRPr="0048085B">
        <w:rPr>
          <w:color w:val="auto"/>
        </w:rPr>
        <w:t>potřebu  ochrany a rozvoje přírodních hodnot nad jinými zájmy v území. Význam a ochrana této lokality je dále posílena jejím zapojením do ÚSES jako LC Rozštípená Skála.</w:t>
      </w:r>
    </w:p>
    <w:p w14:paraId="231277FD" w14:textId="77777777" w:rsidR="00F60635" w:rsidRPr="0048085B" w:rsidRDefault="00424F6B" w:rsidP="007448FF">
      <w:pPr>
        <w:pStyle w:val="skryttext"/>
        <w:rPr>
          <w:color w:val="auto"/>
        </w:rPr>
      </w:pPr>
      <w:r w:rsidRPr="0048085B">
        <w:rPr>
          <w:color w:val="auto"/>
        </w:rPr>
        <w:t>ZČ1</w:t>
      </w:r>
      <w:r w:rsidR="00F60635" w:rsidRPr="0048085B">
        <w:rPr>
          <w:color w:val="auto"/>
        </w:rPr>
        <w:t xml:space="preserve"> ÚP </w:t>
      </w:r>
      <w:r w:rsidRPr="0048085B">
        <w:rPr>
          <w:color w:val="auto"/>
        </w:rPr>
        <w:t>Jilem</w:t>
      </w:r>
      <w:r w:rsidR="00F60635" w:rsidRPr="0048085B">
        <w:rPr>
          <w:color w:val="auto"/>
        </w:rPr>
        <w:t xml:space="preserve"> upravuje, v souladu se ZÚR Kraje Vysočina, rozsah RC 1565 Peperek.</w:t>
      </w:r>
    </w:p>
    <w:p w14:paraId="1691DBFC" w14:textId="77777777" w:rsidR="00C93338" w:rsidRPr="0048085B" w:rsidRDefault="00C93338" w:rsidP="00314251">
      <w:pPr>
        <w:pStyle w:val="skryttext"/>
        <w:rPr>
          <w:color w:val="auto"/>
        </w:rPr>
      </w:pPr>
    </w:p>
    <w:p w14:paraId="74B1196D" w14:textId="77777777" w:rsidR="007B491B" w:rsidRPr="0048085B" w:rsidRDefault="001144C2" w:rsidP="00314251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7B491B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7B491B" w:rsidRPr="0048085B">
        <w:rPr>
          <w:color w:val="auto"/>
        </w:rPr>
        <w:t xml:space="preserve">  respektuje zásady pro usměrňování územního rozvoje, zásady pro rozhodování o změnách v území i úkoly pro územní plánování, které jsou pro rozvojovou osu OSk</w:t>
      </w:r>
      <w:r w:rsidR="00322F5D" w:rsidRPr="0048085B">
        <w:rPr>
          <w:color w:val="auto"/>
        </w:rPr>
        <w:t xml:space="preserve"> </w:t>
      </w:r>
      <w:r w:rsidR="007B491B" w:rsidRPr="0048085B">
        <w:rPr>
          <w:color w:val="auto"/>
        </w:rPr>
        <w:t>4 stanoveny v ZÚR Kraje Vysočina</w:t>
      </w:r>
      <w:r w:rsidR="00322F5D" w:rsidRPr="0048085B">
        <w:rPr>
          <w:color w:val="auto"/>
        </w:rPr>
        <w:t>, následně</w:t>
      </w:r>
      <w:r w:rsidR="007B491B" w:rsidRPr="0048085B">
        <w:rPr>
          <w:color w:val="auto"/>
        </w:rPr>
        <w:t>:</w:t>
      </w:r>
    </w:p>
    <w:p w14:paraId="4929645B" w14:textId="77777777" w:rsidR="007B491B" w:rsidRPr="0048085B" w:rsidRDefault="00322F5D" w:rsidP="00314251">
      <w:pPr>
        <w:pStyle w:val="skryttext"/>
        <w:rPr>
          <w:color w:val="auto"/>
        </w:rPr>
      </w:pPr>
      <w:r w:rsidRPr="0048085B">
        <w:rPr>
          <w:color w:val="auto"/>
        </w:rPr>
        <w:t>Jsou vytvořeny podmínky pro zlepšení parametrů páteřní silniční sítě.</w:t>
      </w:r>
    </w:p>
    <w:p w14:paraId="53FBD757" w14:textId="77777777" w:rsidR="00322F5D" w:rsidRPr="0048085B" w:rsidRDefault="00322F5D" w:rsidP="00314251">
      <w:pPr>
        <w:pStyle w:val="skryttext"/>
        <w:rPr>
          <w:color w:val="auto"/>
        </w:rPr>
      </w:pPr>
      <w:r w:rsidRPr="0048085B">
        <w:rPr>
          <w:color w:val="auto"/>
        </w:rPr>
        <w:t>V řešeném území je soustředěn rozvoj v související s možností obsluhy řešeného území železnicí.</w:t>
      </w:r>
    </w:p>
    <w:p w14:paraId="7F810E1A" w14:textId="77777777" w:rsidR="00322F5D" w:rsidRPr="0048085B" w:rsidRDefault="00322F5D" w:rsidP="00314251">
      <w:pPr>
        <w:pStyle w:val="skryttext"/>
        <w:rPr>
          <w:color w:val="auto"/>
        </w:rPr>
      </w:pPr>
      <w:r w:rsidRPr="0048085B">
        <w:rPr>
          <w:color w:val="auto"/>
        </w:rPr>
        <w:t>Jsou respektovány prvky přírodních, kulturních a civilizačních hodnot území;</w:t>
      </w:r>
    </w:p>
    <w:p w14:paraId="1506F20F" w14:textId="77777777" w:rsidR="00322F5D" w:rsidRPr="0048085B" w:rsidRDefault="00322F5D" w:rsidP="00314251">
      <w:pPr>
        <w:pStyle w:val="skryttext"/>
        <w:rPr>
          <w:color w:val="auto"/>
        </w:rPr>
      </w:pPr>
      <w:r w:rsidRPr="0048085B">
        <w:rPr>
          <w:color w:val="auto"/>
        </w:rPr>
        <w:t>Jsou chráněny pozitivní znaky charakteristik krajinného rázu a vytvořeny podmínky pro úpravy krajiny s cílem zvýšení její estetické hodnoty a ekologické stability.</w:t>
      </w:r>
    </w:p>
    <w:p w14:paraId="4680F19B" w14:textId="77777777" w:rsidR="00322F5D" w:rsidRPr="0048085B" w:rsidRDefault="00322F5D" w:rsidP="00314251">
      <w:pPr>
        <w:pStyle w:val="skryttext"/>
        <w:rPr>
          <w:color w:val="auto"/>
        </w:rPr>
      </w:pPr>
      <w:r w:rsidRPr="0048085B">
        <w:rPr>
          <w:color w:val="auto"/>
        </w:rPr>
        <w:t xml:space="preserve">Pro modernizaci železniční tratě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>30 je vymezen koridor územní rezervy.</w:t>
      </w:r>
    </w:p>
    <w:p w14:paraId="5BC19E13" w14:textId="77777777" w:rsidR="0036645A" w:rsidRPr="0048085B" w:rsidRDefault="0036645A" w:rsidP="0033002E">
      <w:pPr>
        <w:pStyle w:val="skryttext"/>
        <w:rPr>
          <w:color w:val="auto"/>
        </w:rPr>
      </w:pPr>
    </w:p>
    <w:p w14:paraId="2DDA25C8" w14:textId="77777777" w:rsidR="0036645A" w:rsidRPr="0048085B" w:rsidRDefault="0036645A" w:rsidP="0033002E">
      <w:pPr>
        <w:pStyle w:val="skryttext"/>
        <w:rPr>
          <w:color w:val="auto"/>
        </w:rPr>
      </w:pPr>
    </w:p>
    <w:p w14:paraId="24E82C32" w14:textId="77777777" w:rsidR="0036645A" w:rsidRPr="0048085B" w:rsidRDefault="0036645A" w:rsidP="0033002E">
      <w:pPr>
        <w:pStyle w:val="skryttext"/>
        <w:rPr>
          <w:color w:val="auto"/>
        </w:rPr>
      </w:pPr>
      <w:r w:rsidRPr="0048085B">
        <w:rPr>
          <w:color w:val="auto"/>
        </w:rPr>
        <w:t>Řešené území je součástí rozvojové osy OS</w:t>
      </w:r>
      <w:r w:rsidR="00FD221C" w:rsidRPr="0048085B">
        <w:rPr>
          <w:color w:val="auto"/>
        </w:rPr>
        <w:t xml:space="preserve"> </w:t>
      </w:r>
      <w:r w:rsidRPr="0048085B">
        <w:rPr>
          <w:color w:val="auto"/>
        </w:rPr>
        <w:t xml:space="preserve">5, definované v ZÚR Kraje Vysočina.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 respektuje zásady pro usměrňování územního rozvoje, zásady pro rozhodování o změnách v území i úkoly pro územní plánování, které jsou pro rozvojovou osu OS</w:t>
      </w:r>
      <w:r w:rsidR="00FD221C" w:rsidRPr="0048085B">
        <w:rPr>
          <w:color w:val="auto"/>
        </w:rPr>
        <w:t xml:space="preserve"> </w:t>
      </w:r>
      <w:r w:rsidRPr="0048085B">
        <w:rPr>
          <w:color w:val="auto"/>
        </w:rPr>
        <w:t>5 stanoveny v ZÚR Kraje Vysočina, následně:</w:t>
      </w:r>
    </w:p>
    <w:p w14:paraId="79F43907" w14:textId="77777777" w:rsidR="00FD221C" w:rsidRPr="0048085B" w:rsidRDefault="00FD221C" w:rsidP="0033002E">
      <w:pPr>
        <w:pStyle w:val="skryttext"/>
        <w:rPr>
          <w:color w:val="auto"/>
        </w:rPr>
      </w:pPr>
      <w:r w:rsidRPr="0048085B">
        <w:rPr>
          <w:color w:val="auto"/>
        </w:rPr>
        <w:t>Jsou respektovány prvky přírodních, kulturních a civilizačních hodnot území;</w:t>
      </w:r>
    </w:p>
    <w:p w14:paraId="293CAA98" w14:textId="77777777" w:rsidR="00FD221C" w:rsidRPr="0048085B" w:rsidRDefault="00FD221C" w:rsidP="0033002E">
      <w:pPr>
        <w:pStyle w:val="skryttext"/>
        <w:rPr>
          <w:color w:val="auto"/>
        </w:rPr>
      </w:pPr>
      <w:r w:rsidRPr="0048085B">
        <w:rPr>
          <w:color w:val="auto"/>
        </w:rPr>
        <w:t>Jsou chráněny pozitivní znaky charakteristik krajinného rázu a vytvořeny podmínky pro úpravy krajiny s cílem zvýšení její estetické hodnoty a ekologické stability.</w:t>
      </w:r>
    </w:p>
    <w:p w14:paraId="1769562C" w14:textId="77777777" w:rsidR="00FD221C" w:rsidRPr="0048085B" w:rsidRDefault="00FD221C" w:rsidP="0033002E">
      <w:pPr>
        <w:pStyle w:val="skryttext"/>
        <w:rPr>
          <w:color w:val="auto"/>
        </w:rPr>
      </w:pPr>
      <w:r w:rsidRPr="0048085B">
        <w:rPr>
          <w:color w:val="auto"/>
        </w:rPr>
        <w:t xml:space="preserve">Je upřesněno vymezení skladebných částí </w:t>
      </w:r>
      <w:r w:rsidR="00B13166" w:rsidRPr="0048085B">
        <w:rPr>
          <w:color w:val="auto"/>
        </w:rPr>
        <w:t xml:space="preserve">RBK 428 Pelstrov – Volský vrch a </w:t>
      </w:r>
      <w:r w:rsidRPr="0048085B">
        <w:rPr>
          <w:color w:val="auto"/>
        </w:rPr>
        <w:t>R</w:t>
      </w:r>
      <w:r w:rsidR="00B13166" w:rsidRPr="0048085B">
        <w:rPr>
          <w:color w:val="auto"/>
        </w:rPr>
        <w:t>B</w:t>
      </w:r>
      <w:r w:rsidRPr="0048085B">
        <w:rPr>
          <w:color w:val="auto"/>
        </w:rPr>
        <w:t>K R012 Pelestrov – Lučice.</w:t>
      </w:r>
    </w:p>
    <w:p w14:paraId="3F1B9E5E" w14:textId="77777777" w:rsidR="0036645A" w:rsidRPr="0048085B" w:rsidRDefault="0036645A" w:rsidP="00314251">
      <w:pPr>
        <w:pStyle w:val="skryttext"/>
        <w:rPr>
          <w:color w:val="auto"/>
        </w:rPr>
      </w:pPr>
    </w:p>
    <w:p w14:paraId="21974176" w14:textId="77777777" w:rsidR="00AB0775" w:rsidRPr="0048085B" w:rsidRDefault="007432F2" w:rsidP="000E550E">
      <w:pPr>
        <w:pStyle w:val="Nadpis2"/>
      </w:pPr>
      <w:bookmarkStart w:id="11" w:name="_Toc437771470"/>
      <w:r w:rsidRPr="0048085B">
        <w:t>Specifické oblasti</w:t>
      </w:r>
      <w:bookmarkEnd w:id="11"/>
    </w:p>
    <w:p w14:paraId="42B70004" w14:textId="77777777" w:rsidR="007432F2" w:rsidRPr="0048085B" w:rsidRDefault="007432F2" w:rsidP="00B13166">
      <w:r w:rsidRPr="0048085B">
        <w:t>Řešené území není součástí specifických oblastí krajského významu, které jsou stanoveny v ZÚR Kraje Vysočina.</w:t>
      </w:r>
    </w:p>
    <w:p w14:paraId="0188837B" w14:textId="77777777" w:rsidR="00994B71" w:rsidRPr="0048085B" w:rsidRDefault="00994B71" w:rsidP="00B13166">
      <w:pPr>
        <w:pStyle w:val="skryttext"/>
        <w:rPr>
          <w:color w:val="auto"/>
        </w:rPr>
      </w:pPr>
      <w:r w:rsidRPr="0048085B">
        <w:rPr>
          <w:color w:val="auto"/>
        </w:rPr>
        <w:t xml:space="preserve">Řešené území je součástí specifické oblasti SOBk1 stanovené v ZÚR </w:t>
      </w:r>
      <w:r w:rsidR="00CB504A" w:rsidRPr="0048085B">
        <w:rPr>
          <w:color w:val="auto"/>
        </w:rPr>
        <w:t>Kraje Vysočina</w:t>
      </w:r>
      <w:r w:rsidRPr="0048085B">
        <w:rPr>
          <w:color w:val="auto"/>
        </w:rPr>
        <w:t xml:space="preserve">. </w:t>
      </w:r>
      <w:r w:rsidR="001144C2" w:rsidRPr="0048085B">
        <w:rPr>
          <w:color w:val="auto"/>
        </w:rPr>
        <w:t>ZČ2</w:t>
      </w:r>
      <w:r w:rsidR="0096109C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Pr="0048085B">
        <w:rPr>
          <w:color w:val="auto"/>
        </w:rPr>
        <w:t xml:space="preserve">splňuje úkoly územního plánování, které ZÚR </w:t>
      </w:r>
      <w:r w:rsidR="00CB504A" w:rsidRPr="0048085B">
        <w:rPr>
          <w:color w:val="auto"/>
        </w:rPr>
        <w:t>Kraje Vysočina</w:t>
      </w:r>
      <w:r w:rsidRPr="0048085B">
        <w:rPr>
          <w:color w:val="auto"/>
        </w:rPr>
        <w:t xml:space="preserve"> stanovují pro uvedenou specifickou oblast, splnění jednotlivých bodů je uvedeno v následujících kapitolách odůvodnění </w:t>
      </w:r>
      <w:r w:rsidR="001144C2" w:rsidRPr="0048085B">
        <w:rPr>
          <w:color w:val="auto"/>
        </w:rPr>
        <w:t>ZČ2</w:t>
      </w:r>
      <w:r w:rsidR="0099410D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>.</w:t>
      </w:r>
    </w:p>
    <w:p w14:paraId="6D28B9FB" w14:textId="77777777" w:rsidR="00813AF2" w:rsidRPr="0048085B" w:rsidRDefault="00813AF2" w:rsidP="00B13166">
      <w:pPr>
        <w:pStyle w:val="skryttext"/>
        <w:rPr>
          <w:color w:val="auto"/>
        </w:rPr>
      </w:pPr>
      <w:r w:rsidRPr="0048085B">
        <w:rPr>
          <w:color w:val="auto"/>
        </w:rPr>
        <w:t xml:space="preserve">Řešené území je součástí specifické oblasti krajského významu SOBk 2 Vysočina – sever.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respektuje zásady pro usměrňování územního rozvoje a rozhodování o změnách v území, které ZÚR Kraje Vysočina pro uvedenou oblast definují.</w:t>
      </w:r>
    </w:p>
    <w:p w14:paraId="4E73CA25" w14:textId="77777777" w:rsidR="00DD4902" w:rsidRPr="0048085B" w:rsidRDefault="00813AF2" w:rsidP="00B13166">
      <w:pPr>
        <w:pStyle w:val="skryttext"/>
        <w:rPr>
          <w:color w:val="auto"/>
        </w:rPr>
      </w:pPr>
      <w:r w:rsidRPr="0048085B">
        <w:rPr>
          <w:color w:val="auto"/>
        </w:rPr>
        <w:t xml:space="preserve">Úkoly pro územní plánování, které se řešeného území týkají, byly </w:t>
      </w:r>
      <w:r w:rsidR="00DD4902" w:rsidRPr="0048085B">
        <w:rPr>
          <w:color w:val="auto"/>
        </w:rPr>
        <w:t xml:space="preserve">v rámci řešení </w:t>
      </w:r>
      <w:r w:rsidR="001144C2" w:rsidRPr="0048085B">
        <w:rPr>
          <w:color w:val="auto"/>
        </w:rPr>
        <w:t>ZČ2</w:t>
      </w:r>
      <w:r w:rsidR="00DD4902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DD4902" w:rsidRPr="0048085B">
        <w:rPr>
          <w:color w:val="auto"/>
        </w:rPr>
        <w:t xml:space="preserve"> splněny následně:</w:t>
      </w:r>
    </w:p>
    <w:p w14:paraId="4B1ECB7A" w14:textId="77777777" w:rsidR="00DD4902" w:rsidRPr="0048085B" w:rsidRDefault="00DD4902" w:rsidP="00B13166">
      <w:pPr>
        <w:pStyle w:val="skryttext"/>
        <w:rPr>
          <w:color w:val="auto"/>
        </w:rPr>
      </w:pPr>
      <w:r w:rsidRPr="0048085B">
        <w:rPr>
          <w:color w:val="auto"/>
        </w:rPr>
        <w:t>Byla prověřena možnost zlepšení komunikační sítě v řešeném území, ale vzhledem k nízkým intenzitám využití silnic v řešeném území nelze reálně předpokládat významnější úpravy jejich tras, které by musely být řešeny na úrovni ÚP.</w:t>
      </w:r>
    </w:p>
    <w:p w14:paraId="7770DF95" w14:textId="77777777" w:rsidR="008C4AC9" w:rsidRPr="0048085B" w:rsidRDefault="00DD4902" w:rsidP="00B13166">
      <w:pPr>
        <w:pStyle w:val="skryttext"/>
        <w:rPr>
          <w:color w:val="auto"/>
        </w:rPr>
      </w:pPr>
      <w:r w:rsidRPr="0048085B">
        <w:rPr>
          <w:color w:val="auto"/>
        </w:rPr>
        <w:t xml:space="preserve">Byl prověřen potenciál rozvoje obcí v řešeném území a zejména místní části Vestecká Lhotka a Chuchel vykazují velké </w:t>
      </w:r>
      <w:r w:rsidR="003A250D" w:rsidRPr="0048085B">
        <w:rPr>
          <w:color w:val="auto"/>
        </w:rPr>
        <w:t xml:space="preserve">možnosti </w:t>
      </w:r>
      <w:r w:rsidRPr="0048085B">
        <w:rPr>
          <w:color w:val="auto"/>
        </w:rPr>
        <w:t xml:space="preserve">rozvoje </w:t>
      </w:r>
      <w:r w:rsidR="003A250D" w:rsidRPr="0048085B">
        <w:rPr>
          <w:color w:val="auto"/>
        </w:rPr>
        <w:t xml:space="preserve">uvnitř zastavěného území při využití stávající infrastruktury. </w:t>
      </w:r>
      <w:r w:rsidR="008C4AC9" w:rsidRPr="0048085B">
        <w:rPr>
          <w:color w:val="auto"/>
        </w:rPr>
        <w:t xml:space="preserve">Z tohoto důvodu </w:t>
      </w:r>
      <w:r w:rsidR="001144C2" w:rsidRPr="0048085B">
        <w:rPr>
          <w:color w:val="auto"/>
        </w:rPr>
        <w:t>ZČ2</w:t>
      </w:r>
      <w:r w:rsidR="008C4AC9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8C4AC9" w:rsidRPr="0048085B">
        <w:rPr>
          <w:color w:val="auto"/>
        </w:rPr>
        <w:t xml:space="preserve"> vymezuje plochy přestavby P20 až P29. Jejich vymezením jsou vytvořeny podmínky pro zlepšení hospodářství a sociální soudržnosti aniž by byly zásadně </w:t>
      </w:r>
      <w:r w:rsidR="00CB6670" w:rsidRPr="0048085B">
        <w:rPr>
          <w:color w:val="auto"/>
        </w:rPr>
        <w:t xml:space="preserve">narušeny </w:t>
      </w:r>
      <w:r w:rsidR="008C4AC9" w:rsidRPr="0048085B">
        <w:rPr>
          <w:color w:val="auto"/>
        </w:rPr>
        <w:t>podmínky pro příznivé životní prostředí (zejména ve smyslu ochrany krajiny a nezastavěného území).</w:t>
      </w:r>
    </w:p>
    <w:p w14:paraId="403E5648" w14:textId="77777777" w:rsidR="00966FCC" w:rsidRPr="0048085B" w:rsidRDefault="007432F2" w:rsidP="000E550E">
      <w:pPr>
        <w:pStyle w:val="Nadpis2"/>
      </w:pPr>
      <w:bookmarkStart w:id="12" w:name="_Toc437771471"/>
      <w:r w:rsidRPr="0048085B">
        <w:t>Plochy a koridory nadmístního významu</w:t>
      </w:r>
      <w:bookmarkEnd w:id="12"/>
    </w:p>
    <w:p w14:paraId="3280EB70" w14:textId="77777777" w:rsidR="00966FCC" w:rsidRPr="0048085B" w:rsidRDefault="00966FCC" w:rsidP="00CC1699">
      <w:pPr>
        <w:pStyle w:val="skryttext"/>
        <w:rPr>
          <w:color w:val="auto"/>
        </w:rPr>
      </w:pPr>
      <w:r w:rsidRPr="0048085B">
        <w:rPr>
          <w:color w:val="auto"/>
        </w:rPr>
        <w:t xml:space="preserve">ZÚR </w:t>
      </w:r>
      <w:r w:rsidR="00CB504A" w:rsidRPr="0048085B">
        <w:rPr>
          <w:color w:val="auto"/>
        </w:rPr>
        <w:t>Kraje Vysočina</w:t>
      </w:r>
      <w:r w:rsidRPr="0048085B">
        <w:rPr>
          <w:color w:val="auto"/>
        </w:rPr>
        <w:t xml:space="preserve"> nevymezují v řešeném území žádné plochy ani koridory nadmístního významu.</w:t>
      </w:r>
    </w:p>
    <w:p w14:paraId="16D4F504" w14:textId="77777777" w:rsidR="008F1065" w:rsidRPr="0048085B" w:rsidRDefault="008F1065" w:rsidP="008F1065">
      <w:pPr>
        <w:pStyle w:val="skryttext"/>
        <w:rPr>
          <w:color w:val="auto"/>
        </w:rPr>
      </w:pPr>
    </w:p>
    <w:p w14:paraId="02C85F51" w14:textId="321136F4" w:rsidR="0099327F" w:rsidRPr="0048085B" w:rsidRDefault="0099327F" w:rsidP="0099327F">
      <w:r w:rsidRPr="0048085B">
        <w:t xml:space="preserve">ZÚR Kraje Vysočina vymezují ve správním území obce </w:t>
      </w:r>
      <w:r w:rsidR="00943F51">
        <w:t>Slavětín</w:t>
      </w:r>
      <w:r w:rsidRPr="0048085B">
        <w:t xml:space="preserve"> následující plochy nadmístního významu:</w:t>
      </w:r>
    </w:p>
    <w:p w14:paraId="5BFD5721" w14:textId="77777777" w:rsidR="00CA3CA2" w:rsidRPr="00943F51" w:rsidRDefault="00CA3CA2" w:rsidP="0099327F">
      <w:pPr>
        <w:pStyle w:val="Nadpis6"/>
        <w:rPr>
          <w:u w:val="single"/>
        </w:rPr>
      </w:pPr>
      <w:r w:rsidRPr="0048085B">
        <w:rPr>
          <w:u w:val="single"/>
        </w:rPr>
        <w:t>Koridor pro homogenizaci trasy silnice III/3507 – DK34</w:t>
      </w:r>
      <w:r w:rsidR="0099327F" w:rsidRPr="0048085B">
        <w:rPr>
          <w:u w:val="single"/>
        </w:rPr>
        <w:t>.</w:t>
      </w:r>
      <w:r w:rsidR="0099327F" w:rsidRPr="0048085B">
        <w:t xml:space="preserve"> Touto změnou dochází k úpravě vymezení tohoto koridoru tak, aby byl v souladu </w:t>
      </w:r>
      <w:r w:rsidR="00A210CC" w:rsidRPr="0048085B">
        <w:t>s aktualizovanou podobou v ZÚR Kraje Vysočina.</w:t>
      </w:r>
    </w:p>
    <w:p w14:paraId="5A8BE6A8" w14:textId="625B599F" w:rsidR="00943F51" w:rsidRPr="0048085B" w:rsidRDefault="00943F51" w:rsidP="00943F51">
      <w:pPr>
        <w:pStyle w:val="Nadpis6"/>
        <w:rPr>
          <w:u w:val="single"/>
        </w:rPr>
      </w:pPr>
      <w:r w:rsidRPr="0048085B">
        <w:rPr>
          <w:u w:val="single"/>
        </w:rPr>
        <w:t>Koridor pro homogenizaci trasy silnice I/3</w:t>
      </w:r>
      <w:r>
        <w:rPr>
          <w:u w:val="single"/>
        </w:rPr>
        <w:t>4</w:t>
      </w:r>
      <w:r w:rsidRPr="0048085B">
        <w:rPr>
          <w:u w:val="single"/>
        </w:rPr>
        <w:t xml:space="preserve"> – DK</w:t>
      </w:r>
      <w:r>
        <w:rPr>
          <w:u w:val="single"/>
        </w:rPr>
        <w:t>0</w:t>
      </w:r>
      <w:r w:rsidRPr="0048085B">
        <w:rPr>
          <w:u w:val="single"/>
        </w:rPr>
        <w:t>4.</w:t>
      </w:r>
      <w:r w:rsidRPr="0048085B">
        <w:t xml:space="preserve"> Touto změnou dochází k úpravě vymezení tohoto koridoru tak, aby byl v souladu s aktualizovanou podobou v ZÚR Kraje Vysočina.</w:t>
      </w:r>
    </w:p>
    <w:p w14:paraId="3E64EA80" w14:textId="220B8A37" w:rsidR="00943F51" w:rsidRPr="00A83721" w:rsidRDefault="00943F51" w:rsidP="00943F51">
      <w:pPr>
        <w:pStyle w:val="Nadpis6"/>
      </w:pPr>
      <w:r w:rsidRPr="00A83721">
        <w:rPr>
          <w:u w:val="single"/>
        </w:rPr>
        <w:t xml:space="preserve">Koridor pro založení </w:t>
      </w:r>
      <w:r w:rsidR="00E93AE5">
        <w:rPr>
          <w:u w:val="single"/>
        </w:rPr>
        <w:t>NRBK</w:t>
      </w:r>
      <w:r w:rsidR="00596AE7">
        <w:rPr>
          <w:u w:val="single"/>
        </w:rPr>
        <w:t xml:space="preserve"> K126MB</w:t>
      </w:r>
      <w:r w:rsidR="00E93AE5">
        <w:rPr>
          <w:u w:val="single"/>
        </w:rPr>
        <w:t xml:space="preserve">, Údolí Doubravy - </w:t>
      </w:r>
      <w:proofErr w:type="spellStart"/>
      <w:r w:rsidR="00E93AE5">
        <w:rPr>
          <w:u w:val="single"/>
        </w:rPr>
        <w:t>Ransko</w:t>
      </w:r>
      <w:proofErr w:type="spellEnd"/>
      <w:r w:rsidRPr="00A83721">
        <w:t xml:space="preserve">. </w:t>
      </w:r>
      <w:r w:rsidR="000347A7" w:rsidRPr="0048085B">
        <w:t>Touto změnou dochází k úpravě vymezení tohoto koridoru tak, aby byl v souladu s aktualizovanou podobou v ZÚR Kraje Vysočina.</w:t>
      </w:r>
    </w:p>
    <w:p w14:paraId="6F333B25" w14:textId="4C4F921B" w:rsidR="00596AE7" w:rsidRPr="00A83721" w:rsidRDefault="00596AE7" w:rsidP="00596AE7">
      <w:pPr>
        <w:pStyle w:val="Nadpis6"/>
      </w:pPr>
      <w:r w:rsidRPr="00A83721">
        <w:rPr>
          <w:u w:val="single"/>
        </w:rPr>
        <w:t xml:space="preserve">Koridor pro založení </w:t>
      </w:r>
      <w:r>
        <w:rPr>
          <w:u w:val="single"/>
        </w:rPr>
        <w:t>R</w:t>
      </w:r>
      <w:r w:rsidR="00E93AE5">
        <w:rPr>
          <w:u w:val="single"/>
        </w:rPr>
        <w:t>B</w:t>
      </w:r>
      <w:r>
        <w:rPr>
          <w:u w:val="single"/>
        </w:rPr>
        <w:t>K</w:t>
      </w:r>
      <w:r w:rsidR="00E93AE5">
        <w:rPr>
          <w:u w:val="single"/>
        </w:rPr>
        <w:t xml:space="preserve"> </w:t>
      </w:r>
      <w:r>
        <w:rPr>
          <w:u w:val="single"/>
        </w:rPr>
        <w:t>445</w:t>
      </w:r>
      <w:r w:rsidR="00E93AE5">
        <w:rPr>
          <w:u w:val="single"/>
        </w:rPr>
        <w:t>, K126 – K442</w:t>
      </w:r>
      <w:r w:rsidRPr="00A83721">
        <w:t xml:space="preserve">. </w:t>
      </w:r>
      <w:r w:rsidRPr="0048085B">
        <w:t>Touto změnou dochází k úpravě vymezení tohoto koridoru tak, aby byl v souladu s aktualizovanou podobou v ZÚR Kraje Vysočina.</w:t>
      </w:r>
    </w:p>
    <w:p w14:paraId="1546DCA8" w14:textId="77777777" w:rsidR="00943F51" w:rsidRDefault="00943F51" w:rsidP="00596AE7">
      <w:pPr>
        <w:pStyle w:val="Nadpis6"/>
        <w:numPr>
          <w:ilvl w:val="0"/>
          <w:numId w:val="0"/>
        </w:numPr>
        <w:ind w:left="720"/>
        <w:rPr>
          <w:u w:val="single"/>
        </w:rPr>
      </w:pPr>
    </w:p>
    <w:p w14:paraId="110298F4" w14:textId="77777777" w:rsidR="00596AE7" w:rsidRDefault="00596AE7" w:rsidP="00596AE7">
      <w:pPr>
        <w:pStyle w:val="Nadpis6"/>
        <w:numPr>
          <w:ilvl w:val="0"/>
          <w:numId w:val="0"/>
        </w:numPr>
        <w:ind w:left="720"/>
        <w:rPr>
          <w:u w:val="single"/>
        </w:rPr>
      </w:pPr>
    </w:p>
    <w:p w14:paraId="21046961" w14:textId="77777777" w:rsidR="00715E18" w:rsidRPr="0048085B" w:rsidRDefault="00715E18" w:rsidP="00CE5313">
      <w:pPr>
        <w:pStyle w:val="skryttext"/>
        <w:rPr>
          <w:color w:val="auto"/>
        </w:rPr>
      </w:pPr>
    </w:p>
    <w:p w14:paraId="414B774B" w14:textId="77777777" w:rsidR="00184116" w:rsidRPr="0048085B" w:rsidRDefault="00184116" w:rsidP="00CE5313">
      <w:pPr>
        <w:pStyle w:val="skryttext"/>
        <w:rPr>
          <w:color w:val="auto"/>
        </w:rPr>
      </w:pPr>
      <w:r w:rsidRPr="0048085B">
        <w:rPr>
          <w:color w:val="auto"/>
        </w:rPr>
        <w:t>Koridor DK02 pro homogenizaci trasy silnice I/19. ÚP Jilem uvedený vymezuje a zpřesňuje. ZČ1 ÚP Jilem upravuje podmínky pro využití uvedeného koridoru tak, aby byla účinněji zajištěna jeho územní ochrana.</w:t>
      </w:r>
    </w:p>
    <w:p w14:paraId="072C55E9" w14:textId="77777777" w:rsidR="00184116" w:rsidRPr="0048085B" w:rsidRDefault="00184116" w:rsidP="00CE5313">
      <w:pPr>
        <w:pStyle w:val="skryttext"/>
        <w:rPr>
          <w:color w:val="auto"/>
        </w:rPr>
      </w:pPr>
    </w:p>
    <w:p w14:paraId="4AE88111" w14:textId="77777777" w:rsidR="000561F6" w:rsidRPr="0048085B" w:rsidRDefault="000561F6" w:rsidP="00CE5313">
      <w:pPr>
        <w:pStyle w:val="skryttext"/>
        <w:rPr>
          <w:color w:val="auto"/>
        </w:rPr>
      </w:pPr>
      <w:r w:rsidRPr="0048085B">
        <w:rPr>
          <w:color w:val="auto"/>
        </w:rPr>
        <w:t xml:space="preserve">Koridor DK05 pro přeložku silnice I/37 (obchvat Žďáru), který je v 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zpřesněn na hranici mezi katastry Žďár nad Sázavou a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(mimo řešené území). Hranici mezi uvedenými katastry vytváří železniční trať č.250 a je zřejmé, že obchvat města povede souběžně se železniční tratí v KÚ Žďár nad Sázavou.</w:t>
      </w:r>
      <w:r w:rsidR="00881402" w:rsidRPr="0048085B">
        <w:rPr>
          <w:color w:val="auto"/>
        </w:rPr>
        <w:t xml:space="preserve"> Železniční trať vytváří přirozený limit koridoru obchvatu, jehož překonání není potřebné ani </w:t>
      </w:r>
      <w:r w:rsidR="00A36C57" w:rsidRPr="0048085B">
        <w:rPr>
          <w:color w:val="auto"/>
        </w:rPr>
        <w:t>snadno</w:t>
      </w:r>
      <w:r w:rsidR="00881402" w:rsidRPr="0048085B">
        <w:rPr>
          <w:color w:val="auto"/>
        </w:rPr>
        <w:t xml:space="preserve"> řešitelné.</w:t>
      </w:r>
    </w:p>
    <w:p w14:paraId="54AC5692" w14:textId="77777777" w:rsidR="009F6C06" w:rsidRPr="0048085B" w:rsidRDefault="009F6C06" w:rsidP="00CE5313">
      <w:pPr>
        <w:pStyle w:val="skryttext"/>
        <w:rPr>
          <w:color w:val="auto"/>
        </w:rPr>
      </w:pPr>
      <w:r w:rsidRPr="0048085B">
        <w:rPr>
          <w:color w:val="auto"/>
        </w:rPr>
        <w:t>koridor U018 pro založení nadregionálního biokoridoru NK</w:t>
      </w:r>
      <w:r w:rsidR="00167D13" w:rsidRPr="0048085B">
        <w:rPr>
          <w:color w:val="auto"/>
        </w:rPr>
        <w:t>125</w:t>
      </w:r>
      <w:r w:rsidRPr="0048085B">
        <w:rPr>
          <w:color w:val="auto"/>
        </w:rPr>
        <w:t xml:space="preserve"> K124 – Žákova hora. Toto opatření je v</w:t>
      </w:r>
      <w:r w:rsidR="00A36C57" w:rsidRPr="0048085B">
        <w:rPr>
          <w:color w:val="auto"/>
        </w:rPr>
        <w:t xml:space="preserve"> ÚP </w:t>
      </w:r>
      <w:r w:rsidR="00424F6B" w:rsidRPr="0048085B">
        <w:rPr>
          <w:color w:val="auto"/>
        </w:rPr>
        <w:t>Jilem</w:t>
      </w:r>
      <w:r w:rsidR="00A36C57" w:rsidRPr="0048085B">
        <w:rPr>
          <w:color w:val="auto"/>
        </w:rPr>
        <w:t xml:space="preserve"> vymezeno, ale v mírně odlišné trase než v ZÚR Kraje Vysočina. </w:t>
      </w:r>
      <w:r w:rsidR="00424F6B" w:rsidRPr="0048085B">
        <w:rPr>
          <w:color w:val="auto"/>
        </w:rPr>
        <w:t>ZČ1</w:t>
      </w:r>
      <w:r w:rsidR="00A36C57"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="00A36C57" w:rsidRPr="0048085B">
        <w:rPr>
          <w:color w:val="auto"/>
        </w:rPr>
        <w:t xml:space="preserve"> proto v úseku podél Pepereku trasu biokoridoru upravuje. Dále </w:t>
      </w:r>
      <w:r w:rsidR="00424F6B" w:rsidRPr="0048085B">
        <w:rPr>
          <w:color w:val="auto"/>
        </w:rPr>
        <w:t>ZČ1</w:t>
      </w:r>
      <w:r w:rsidR="00A36C57"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="00A36C57" w:rsidRPr="0048085B">
        <w:rPr>
          <w:color w:val="auto"/>
        </w:rPr>
        <w:t xml:space="preserve"> v souladu se ZÚR Kraje Vysočina doplňuje do řešeného území další úsek tohoto biokoridoru, který okrajově zasahuje do jihovýchodní části řešeného území.</w:t>
      </w:r>
    </w:p>
    <w:p w14:paraId="7282005E" w14:textId="77777777" w:rsidR="009F6C06" w:rsidRPr="0048085B" w:rsidRDefault="009F6C06" w:rsidP="00CE5313">
      <w:pPr>
        <w:pStyle w:val="skryttext"/>
        <w:rPr>
          <w:color w:val="auto"/>
        </w:rPr>
      </w:pPr>
      <w:r w:rsidRPr="0048085B">
        <w:rPr>
          <w:color w:val="auto"/>
        </w:rPr>
        <w:t xml:space="preserve">Plocha U027 pro založení regionálního biocentra RC Peperek. </w:t>
      </w:r>
      <w:r w:rsidR="00881C7B" w:rsidRPr="0048085B">
        <w:rPr>
          <w:color w:val="auto"/>
        </w:rPr>
        <w:t xml:space="preserve">Toto opatření je v ÚP </w:t>
      </w:r>
      <w:r w:rsidR="00424F6B" w:rsidRPr="0048085B">
        <w:rPr>
          <w:color w:val="auto"/>
        </w:rPr>
        <w:t>Jilem</w:t>
      </w:r>
      <w:r w:rsidR="00881C7B" w:rsidRPr="0048085B">
        <w:rPr>
          <w:color w:val="auto"/>
        </w:rPr>
        <w:t xml:space="preserve"> vymezeno, ale v mírně odlišné poloze než v ZÚR Kraje Vysočina. </w:t>
      </w:r>
      <w:r w:rsidR="00424F6B" w:rsidRPr="0048085B">
        <w:rPr>
          <w:color w:val="auto"/>
        </w:rPr>
        <w:t>ZČ1</w:t>
      </w:r>
      <w:r w:rsidR="00881C7B"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="00881C7B" w:rsidRPr="0048085B">
        <w:rPr>
          <w:color w:val="auto"/>
        </w:rPr>
        <w:t xml:space="preserve"> proto v tomto smyslu rozsah RC Peperek upravuje</w:t>
      </w:r>
      <w:r w:rsidR="00446A1D" w:rsidRPr="0048085B">
        <w:rPr>
          <w:color w:val="auto"/>
        </w:rPr>
        <w:t>.</w:t>
      </w:r>
    </w:p>
    <w:p w14:paraId="0055147B" w14:textId="77777777" w:rsidR="009F6C06" w:rsidRPr="0048085B" w:rsidRDefault="009F6C06" w:rsidP="00CE5313">
      <w:pPr>
        <w:pStyle w:val="skryttext"/>
        <w:rPr>
          <w:color w:val="auto"/>
        </w:rPr>
      </w:pPr>
      <w:r w:rsidRPr="0048085B">
        <w:rPr>
          <w:color w:val="auto"/>
        </w:rPr>
        <w:t xml:space="preserve">V textové části ZÚR kraje Vysočina je navíc uvedeno regionální biocentrum RC Babín (plocha U137). Z grafické části je ale patrné, že hranice biocentra jsou vedeny po hranicích mezi katastry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a Matějov a tudíž mimo řešené území. Zpřesnění hranic je tedy upraveno podle hranic katastrů</w:t>
      </w:r>
      <w:r w:rsidR="000D3CC7" w:rsidRPr="0048085B">
        <w:rPr>
          <w:color w:val="auto"/>
        </w:rPr>
        <w:t xml:space="preserve"> a do řešeného území se nepromítá.</w:t>
      </w:r>
    </w:p>
    <w:p w14:paraId="5AFF6FC0" w14:textId="77777777" w:rsidR="009F6C06" w:rsidRPr="0048085B" w:rsidRDefault="009F6C06" w:rsidP="00AF6013">
      <w:pPr>
        <w:pStyle w:val="skryttext"/>
        <w:rPr>
          <w:color w:val="auto"/>
        </w:rPr>
      </w:pPr>
    </w:p>
    <w:p w14:paraId="146EF404" w14:textId="77777777" w:rsidR="009F6C06" w:rsidRPr="0048085B" w:rsidRDefault="009F6C06" w:rsidP="00AF6013">
      <w:pPr>
        <w:pStyle w:val="skryttext"/>
        <w:rPr>
          <w:color w:val="auto"/>
        </w:rPr>
      </w:pPr>
    </w:p>
    <w:p w14:paraId="7F940874" w14:textId="77777777" w:rsidR="009F6C06" w:rsidRPr="0048085B" w:rsidRDefault="009F6C06" w:rsidP="00AF6013">
      <w:pPr>
        <w:pStyle w:val="skryttext"/>
        <w:rPr>
          <w:color w:val="auto"/>
        </w:rPr>
      </w:pPr>
    </w:p>
    <w:p w14:paraId="6D154386" w14:textId="77777777" w:rsidR="00225CB6" w:rsidRPr="0048085B" w:rsidRDefault="0067453D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Plochy a koridory nadmístního významu, které jsou pro řešené území stanoveny v ZÚR Kraje Vysočina, jsou již zapracovány ve stávajícím </w:t>
      </w:r>
      <w:r w:rsidR="00805E88"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. Koridory nadmístního významu upravené aktualizací ZÚR </w:t>
      </w:r>
      <w:r w:rsidR="009757CC" w:rsidRPr="0048085B">
        <w:rPr>
          <w:color w:val="auto"/>
        </w:rPr>
        <w:t xml:space="preserve">Kraje Vysočina </w:t>
      </w:r>
      <w:r w:rsidRPr="0048085B">
        <w:rPr>
          <w:color w:val="auto"/>
        </w:rPr>
        <w:t xml:space="preserve">byly řešeny ve změnách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 xml:space="preserve"> a 2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>.</w:t>
      </w:r>
    </w:p>
    <w:p w14:paraId="63CC4F68" w14:textId="77777777" w:rsidR="00225CB6" w:rsidRPr="0048085B" w:rsidRDefault="00225CB6" w:rsidP="00AF6013">
      <w:pPr>
        <w:pStyle w:val="skryttext"/>
        <w:rPr>
          <w:color w:val="auto"/>
        </w:rPr>
      </w:pPr>
    </w:p>
    <w:p w14:paraId="300F3FFE" w14:textId="77777777" w:rsidR="00225CB6" w:rsidRPr="0048085B" w:rsidRDefault="00225CB6" w:rsidP="00AF6013">
      <w:pPr>
        <w:pStyle w:val="skryttext"/>
        <w:rPr>
          <w:color w:val="auto"/>
        </w:rPr>
      </w:pPr>
    </w:p>
    <w:p w14:paraId="5416CCBD" w14:textId="77777777" w:rsidR="00C670C4" w:rsidRPr="0048085B" w:rsidRDefault="0096109C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="00CD5447" w:rsidRPr="0048085B">
        <w:rPr>
          <w:color w:val="auto"/>
        </w:rPr>
        <w:t xml:space="preserve">a </w:t>
      </w:r>
      <w:r w:rsidR="001144C2" w:rsidRPr="0048085B">
        <w:rPr>
          <w:color w:val="auto"/>
        </w:rPr>
        <w:t>ZČ2</w:t>
      </w:r>
      <w:r w:rsidR="00CD5447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CD5447" w:rsidRPr="0048085B">
        <w:rPr>
          <w:color w:val="auto"/>
        </w:rPr>
        <w:t xml:space="preserve"> </w:t>
      </w:r>
      <w:r w:rsidR="000A5461" w:rsidRPr="0048085B">
        <w:rPr>
          <w:color w:val="auto"/>
        </w:rPr>
        <w:t>vymezuj</w:t>
      </w:r>
      <w:r w:rsidR="00CD5447" w:rsidRPr="0048085B">
        <w:rPr>
          <w:color w:val="auto"/>
        </w:rPr>
        <w:t>í</w:t>
      </w:r>
      <w:r w:rsidR="000A5461" w:rsidRPr="0048085B">
        <w:rPr>
          <w:color w:val="auto"/>
        </w:rPr>
        <w:t xml:space="preserve"> a zpřesňuj</w:t>
      </w:r>
      <w:r w:rsidR="00CD5447" w:rsidRPr="0048085B">
        <w:rPr>
          <w:color w:val="auto"/>
        </w:rPr>
        <w:t>í</w:t>
      </w:r>
      <w:r w:rsidR="000A5461" w:rsidRPr="0048085B">
        <w:rPr>
          <w:color w:val="auto"/>
        </w:rPr>
        <w:t xml:space="preserve"> </w:t>
      </w:r>
      <w:r w:rsidR="00CD5447" w:rsidRPr="0048085B">
        <w:rPr>
          <w:color w:val="auto"/>
        </w:rPr>
        <w:t xml:space="preserve">následující </w:t>
      </w:r>
      <w:r w:rsidR="000A5461" w:rsidRPr="0048085B">
        <w:rPr>
          <w:color w:val="auto"/>
        </w:rPr>
        <w:t xml:space="preserve">plochy a koridory nadmístního významu, které jsou </w:t>
      </w:r>
      <w:r w:rsidR="008404B3" w:rsidRPr="0048085B">
        <w:rPr>
          <w:color w:val="auto"/>
        </w:rPr>
        <w:t>definovány</w:t>
      </w:r>
      <w:r w:rsidR="000A5461" w:rsidRPr="0048085B">
        <w:rPr>
          <w:color w:val="auto"/>
        </w:rPr>
        <w:t xml:space="preserve"> v </w:t>
      </w:r>
      <w:r w:rsidR="009655D5" w:rsidRPr="0048085B">
        <w:rPr>
          <w:color w:val="auto"/>
        </w:rPr>
        <w:t xml:space="preserve">ZÚR </w:t>
      </w:r>
      <w:r w:rsidR="00CB504A" w:rsidRPr="0048085B">
        <w:rPr>
          <w:color w:val="auto"/>
        </w:rPr>
        <w:t>Kraje Vysočina</w:t>
      </w:r>
      <w:r w:rsidR="00C670C4" w:rsidRPr="0048085B">
        <w:rPr>
          <w:color w:val="auto"/>
        </w:rPr>
        <w:t>:</w:t>
      </w:r>
    </w:p>
    <w:p w14:paraId="09B943DB" w14:textId="77777777" w:rsidR="002606C7" w:rsidRPr="0048085B" w:rsidRDefault="002606C7" w:rsidP="00AF6013">
      <w:pPr>
        <w:pStyle w:val="skryttext"/>
        <w:rPr>
          <w:color w:val="auto"/>
        </w:rPr>
      </w:pPr>
      <w:r w:rsidRPr="0048085B">
        <w:rPr>
          <w:color w:val="auto"/>
        </w:rPr>
        <w:t>ZÚR Kraje Vysočina vymezují v řešeném území následující koridory nadmístního významu:</w:t>
      </w:r>
    </w:p>
    <w:p w14:paraId="236CF031" w14:textId="77777777" w:rsidR="00464FA9" w:rsidRPr="0048085B" w:rsidRDefault="00464FA9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DK01 – koridor pro homogenizaci stávající trasy silnice I/38 - v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vymezen,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Okouhlička byl zpřesněn na šířku ochranného pásma, tj.100 m.</w:t>
      </w:r>
      <w:r w:rsidR="008C3298" w:rsidRPr="0048085B">
        <w:rPr>
          <w:color w:val="auto"/>
        </w:rPr>
        <w:t xml:space="preserve"> </w:t>
      </w:r>
      <w:r w:rsidR="001144C2" w:rsidRPr="0048085B">
        <w:rPr>
          <w:color w:val="auto"/>
        </w:rPr>
        <w:t>ZČ2</w:t>
      </w:r>
      <w:r w:rsidR="008C3298" w:rsidRPr="0048085B">
        <w:rPr>
          <w:color w:val="auto"/>
        </w:rPr>
        <w:t xml:space="preserve"> zpřesňuje podmínky využití koridoru pro homogenizaci trasy silnice I/38 tak, aby byla lépe zajištěna územní ochrana potřebných ploch.</w:t>
      </w:r>
    </w:p>
    <w:p w14:paraId="25475428" w14:textId="77777777" w:rsidR="00464FA9" w:rsidRPr="0048085B" w:rsidRDefault="00464FA9" w:rsidP="00AF6013">
      <w:pPr>
        <w:pStyle w:val="skryttext"/>
        <w:rPr>
          <w:color w:val="auto"/>
        </w:rPr>
      </w:pPr>
      <w:r w:rsidRPr="0048085B">
        <w:rPr>
          <w:color w:val="auto"/>
        </w:rPr>
        <w:t>E06 – koridor pro výst</w:t>
      </w:r>
      <w:r w:rsidR="009757CC" w:rsidRPr="0048085B">
        <w:rPr>
          <w:color w:val="auto"/>
        </w:rPr>
        <w:t>s</w:t>
      </w:r>
      <w:r w:rsidRPr="0048085B">
        <w:rPr>
          <w:color w:val="auto"/>
        </w:rPr>
        <w:t xml:space="preserve">avbu nadzemního vedení VVN 110 kV Mírovka – Jihlava – západ – v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vymezen.</w:t>
      </w:r>
    </w:p>
    <w:p w14:paraId="3C743987" w14:textId="77777777" w:rsidR="0076445F" w:rsidRPr="0048085B" w:rsidRDefault="001144C2" w:rsidP="00AF6013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27564C" w:rsidRPr="0048085B">
        <w:rPr>
          <w:color w:val="auto"/>
        </w:rPr>
        <w:t xml:space="preserve"> </w:t>
      </w:r>
      <w:r w:rsidR="00632C09"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="00632C09" w:rsidRPr="0048085B">
        <w:rPr>
          <w:color w:val="auto"/>
        </w:rPr>
        <w:t xml:space="preserve"> </w:t>
      </w:r>
      <w:r w:rsidR="0027564C" w:rsidRPr="0048085B">
        <w:rPr>
          <w:color w:val="auto"/>
        </w:rPr>
        <w:t xml:space="preserve">byl v řešeném území vymezen </w:t>
      </w:r>
      <w:r w:rsidR="00632C09" w:rsidRPr="0048085B">
        <w:rPr>
          <w:color w:val="auto"/>
        </w:rPr>
        <w:t>k</w:t>
      </w:r>
      <w:r w:rsidR="00464FA9" w:rsidRPr="0048085B">
        <w:rPr>
          <w:color w:val="auto"/>
        </w:rPr>
        <w:t xml:space="preserve">oridor územní rezervy R2 </w:t>
      </w:r>
      <w:r w:rsidR="0027564C" w:rsidRPr="0048085B">
        <w:rPr>
          <w:color w:val="auto"/>
        </w:rPr>
        <w:t xml:space="preserve">o šířce 600 m </w:t>
      </w:r>
      <w:r w:rsidR="00632C09" w:rsidRPr="0048085B">
        <w:rPr>
          <w:color w:val="auto"/>
        </w:rPr>
        <w:t xml:space="preserve">pro výhledovou </w:t>
      </w:r>
      <w:r w:rsidR="00464FA9" w:rsidRPr="0048085B">
        <w:rPr>
          <w:color w:val="auto"/>
        </w:rPr>
        <w:t>výstavbu vedení ZVN 400 kV Mírovka - Kočín</w:t>
      </w:r>
      <w:r w:rsidR="00632C09" w:rsidRPr="0048085B">
        <w:rPr>
          <w:color w:val="auto"/>
        </w:rPr>
        <w:t xml:space="preserve">. Tento záměr byl do ÚP </w:t>
      </w:r>
      <w:r w:rsidR="00000E3A" w:rsidRPr="0048085B">
        <w:rPr>
          <w:color w:val="auto"/>
        </w:rPr>
        <w:t>Hamry nad Sázavou</w:t>
      </w:r>
      <w:r w:rsidR="00632C09" w:rsidRPr="0048085B">
        <w:rPr>
          <w:color w:val="auto"/>
        </w:rPr>
        <w:t xml:space="preserve"> </w:t>
      </w:r>
      <w:r w:rsidR="003421A5" w:rsidRPr="0048085B">
        <w:rPr>
          <w:color w:val="auto"/>
        </w:rPr>
        <w:t xml:space="preserve">zapracován </w:t>
      </w:r>
      <w:r w:rsidR="00632C09" w:rsidRPr="0048085B">
        <w:rPr>
          <w:color w:val="auto"/>
        </w:rPr>
        <w:t xml:space="preserve">v souladu se ZÚR Kraje Vysočina </w:t>
      </w:r>
      <w:r w:rsidR="0027564C" w:rsidRPr="0048085B">
        <w:rPr>
          <w:color w:val="auto"/>
        </w:rPr>
        <w:t xml:space="preserve">(před aktualizací </w:t>
      </w:r>
      <w:r w:rsidR="005A354D" w:rsidRPr="0048085B">
        <w:rPr>
          <w:color w:val="auto"/>
        </w:rPr>
        <w:t>č.1</w:t>
      </w:r>
      <w:r w:rsidR="0027564C" w:rsidRPr="0048085B">
        <w:rPr>
          <w:color w:val="auto"/>
        </w:rPr>
        <w:t>)</w:t>
      </w:r>
      <w:r w:rsidR="00632C09" w:rsidRPr="0048085B">
        <w:rPr>
          <w:color w:val="auto"/>
        </w:rPr>
        <w:t xml:space="preserve">. Aktualizace </w:t>
      </w:r>
      <w:r w:rsidR="005A354D" w:rsidRPr="0048085B">
        <w:rPr>
          <w:color w:val="auto"/>
        </w:rPr>
        <w:t>č.1</w:t>
      </w:r>
      <w:r w:rsidR="00632C09" w:rsidRPr="0048085B">
        <w:rPr>
          <w:color w:val="auto"/>
        </w:rPr>
        <w:t xml:space="preserve"> ZÚR Kraje Vysočina koridor územní rezervy ruší a místo něj vymezuje návrhový koridor E05a o šířce 300 m.</w:t>
      </w:r>
      <w:r w:rsidR="0027564C" w:rsidRPr="0048085B">
        <w:rPr>
          <w:color w:val="auto"/>
        </w:rPr>
        <w:t xml:space="preserve"> Tato úprava se </w:t>
      </w:r>
      <w:r w:rsidR="003421A5" w:rsidRPr="0048085B">
        <w:rPr>
          <w:color w:val="auto"/>
        </w:rPr>
        <w:t xml:space="preserve">proto </w:t>
      </w:r>
      <w:r w:rsidR="0027564C" w:rsidRPr="0048085B">
        <w:rPr>
          <w:color w:val="auto"/>
        </w:rPr>
        <w:t xml:space="preserve">promítá  do řešení </w:t>
      </w:r>
      <w:r w:rsidRPr="0048085B">
        <w:rPr>
          <w:color w:val="auto"/>
        </w:rPr>
        <w:t>ZČ2</w:t>
      </w:r>
      <w:r w:rsidR="0027564C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27564C" w:rsidRPr="0048085B">
        <w:rPr>
          <w:color w:val="auto"/>
        </w:rPr>
        <w:t xml:space="preserve">, kdy je koridor územní rezervy zrušen a nahrazen návrhovým koridorem, který má zároveň status veřejně prospěšné stavby </w:t>
      </w:r>
      <w:r w:rsidR="005A354D" w:rsidRPr="0048085B">
        <w:rPr>
          <w:color w:val="auto"/>
        </w:rPr>
        <w:t>č.1</w:t>
      </w:r>
      <w:r w:rsidR="0027564C" w:rsidRPr="0048085B">
        <w:rPr>
          <w:color w:val="auto"/>
        </w:rPr>
        <w:t>1.</w:t>
      </w:r>
      <w:r w:rsidR="00CC2B6F" w:rsidRPr="0048085B">
        <w:rPr>
          <w:color w:val="auto"/>
        </w:rPr>
        <w:t xml:space="preserve"> </w:t>
      </w:r>
      <w:r w:rsidR="003421A5" w:rsidRPr="0048085B">
        <w:rPr>
          <w:color w:val="auto"/>
        </w:rPr>
        <w:t xml:space="preserve">Dále </w:t>
      </w:r>
      <w:r w:rsidR="00CC2B6F" w:rsidRPr="0048085B">
        <w:rPr>
          <w:color w:val="auto"/>
        </w:rPr>
        <w:t xml:space="preserve">jsou v textové části ÚP </w:t>
      </w:r>
      <w:r w:rsidR="00000E3A" w:rsidRPr="0048085B">
        <w:rPr>
          <w:color w:val="auto"/>
        </w:rPr>
        <w:t>Hamry nad Sázavou</w:t>
      </w:r>
      <w:r w:rsidR="00CC2B6F" w:rsidRPr="0048085B">
        <w:rPr>
          <w:color w:val="auto"/>
        </w:rPr>
        <w:t xml:space="preserve"> doplněny podmínky využití uvedeného koridoru tak, aby byla účinně zajištěna jeho územní ochrana.</w:t>
      </w:r>
    </w:p>
    <w:p w14:paraId="51CFD652" w14:textId="77777777" w:rsidR="00895815" w:rsidRPr="0048085B" w:rsidRDefault="007205F1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vymezuje koridor </w:t>
      </w:r>
      <w:r w:rsidR="00895815" w:rsidRPr="0048085B">
        <w:rPr>
          <w:color w:val="auto"/>
        </w:rPr>
        <w:t xml:space="preserve">X1 </w:t>
      </w:r>
      <w:r w:rsidRPr="0048085B">
        <w:rPr>
          <w:color w:val="auto"/>
        </w:rPr>
        <w:t>pro homogenizaci tahu silnice I/38 o šířce 100 m</w:t>
      </w:r>
      <w:r w:rsidR="00895815" w:rsidRPr="0048085B">
        <w:rPr>
          <w:color w:val="auto"/>
        </w:rPr>
        <w:t xml:space="preserve"> mimo zastavěné území. Uvnitř zastavěného území obce </w:t>
      </w:r>
      <w:r w:rsidR="00000E3A" w:rsidRPr="0048085B">
        <w:rPr>
          <w:color w:val="auto"/>
        </w:rPr>
        <w:t>Hamry nad Sázavou</w:t>
      </w:r>
      <w:r w:rsidR="00895815" w:rsidRPr="0048085B">
        <w:rPr>
          <w:color w:val="auto"/>
        </w:rPr>
        <w:t xml:space="preserve"> je koridor zúžen na šířku uličního profilu. </w:t>
      </w:r>
      <w:r w:rsidR="001144C2" w:rsidRPr="0048085B">
        <w:rPr>
          <w:color w:val="auto"/>
        </w:rPr>
        <w:t>ZČ2</w:t>
      </w:r>
      <w:r w:rsidR="00895815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895815" w:rsidRPr="0048085B">
        <w:rPr>
          <w:color w:val="auto"/>
        </w:rPr>
        <w:t xml:space="preserve"> upravuje podmínky využití koridoru tak, aby byla lépe a účinněji zajištěna jeho územní ochrana.</w:t>
      </w:r>
    </w:p>
    <w:p w14:paraId="2D5DDF4F" w14:textId="77777777" w:rsidR="007205F1" w:rsidRPr="0048085B" w:rsidRDefault="007205F1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V souladu s Aktualizací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 xml:space="preserve"> ZÚR Kraje Vysočina je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 řešeném území vymezena plocha Z8 pro výstavbu přeložky silnice I/38 mimo zastavěné území obce Kámen. V tomto úseku je z důvodu potřeby invariantního řešení</w:t>
      </w:r>
      <w:r w:rsidR="00D615C9" w:rsidRPr="0048085B">
        <w:rPr>
          <w:color w:val="auto"/>
        </w:rPr>
        <w:t xml:space="preserve"> trasy silnice I/38</w:t>
      </w:r>
      <w:r w:rsidRPr="0048085B">
        <w:rPr>
          <w:color w:val="auto"/>
        </w:rPr>
        <w:t xml:space="preserve"> koridor pro homogenizaci zrušen. V navazujícím ÚP Kámen bylo v rámci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Kámen zapracováno obdobné řešení (homogenizace uvnitř obce </w:t>
      </w:r>
      <w:r w:rsidR="00D615C9" w:rsidRPr="0048085B">
        <w:rPr>
          <w:color w:val="auto"/>
        </w:rPr>
        <w:t xml:space="preserve">Kámen </w:t>
      </w:r>
      <w:r w:rsidRPr="0048085B">
        <w:rPr>
          <w:color w:val="auto"/>
        </w:rPr>
        <w:t>zrušena a doplněn koridor</w:t>
      </w:r>
      <w:r w:rsidR="00646BC6" w:rsidRPr="0048085B">
        <w:rPr>
          <w:color w:val="auto"/>
        </w:rPr>
        <w:t xml:space="preserve"> pro realiz</w:t>
      </w:r>
      <w:r w:rsidR="00D615C9" w:rsidRPr="0048085B">
        <w:rPr>
          <w:color w:val="auto"/>
        </w:rPr>
        <w:t>a</w:t>
      </w:r>
      <w:r w:rsidR="00646BC6" w:rsidRPr="0048085B">
        <w:rPr>
          <w:color w:val="auto"/>
        </w:rPr>
        <w:t>ci obchvatu).</w:t>
      </w:r>
      <w:r w:rsidR="00D615C9" w:rsidRPr="0048085B">
        <w:rPr>
          <w:color w:val="auto"/>
        </w:rPr>
        <w:t xml:space="preserve"> </w:t>
      </w:r>
    </w:p>
    <w:p w14:paraId="054C932C" w14:textId="77777777" w:rsidR="007866E5" w:rsidRPr="0048085B" w:rsidRDefault="00CD5447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vymezuje koridor DK05 pro homogenizaci tahu silnice I/37 o šířce 150 m, který zasahuje do severovýchodní</w:t>
      </w:r>
      <w:r w:rsidR="0057465F" w:rsidRPr="0048085B">
        <w:rPr>
          <w:color w:val="auto"/>
        </w:rPr>
        <w:t xml:space="preserve">ho okraje </w:t>
      </w:r>
      <w:r w:rsidRPr="0048085B">
        <w:rPr>
          <w:color w:val="auto"/>
        </w:rPr>
        <w:t xml:space="preserve">řešeného území.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jsou upraveny podmínky využití uvedeného koridoru tak, aby byla lépe zajištěna územní ochrana uvedeného záměru.</w:t>
      </w:r>
    </w:p>
    <w:p w14:paraId="65B6BEAC" w14:textId="77777777" w:rsidR="00CD5447" w:rsidRPr="0048085B" w:rsidRDefault="00CD5447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vymezuje plochu U005 pro založení NC 61 Rasůveň. V některých částech je </w:t>
      </w:r>
      <w:r w:rsidR="00C53964" w:rsidRPr="0048085B">
        <w:rPr>
          <w:color w:val="auto"/>
        </w:rPr>
        <w:t xml:space="preserve">ale </w:t>
      </w:r>
      <w:r w:rsidRPr="0048085B">
        <w:rPr>
          <w:color w:val="auto"/>
        </w:rPr>
        <w:t xml:space="preserve">plocha vymezená územním plánem větší než je rozsah dle ZÚR Kraje Vysočina, proto jsou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tyto části zrušeny tak, aby </w:t>
      </w:r>
      <w:r w:rsidR="003D4D62" w:rsidRPr="0048085B">
        <w:rPr>
          <w:color w:val="auto"/>
        </w:rPr>
        <w:t xml:space="preserve">zpřesnění </w:t>
      </w:r>
      <w:r w:rsidR="00C53964" w:rsidRPr="0048085B">
        <w:rPr>
          <w:color w:val="auto"/>
        </w:rPr>
        <w:t xml:space="preserve">v územním plánu </w:t>
      </w:r>
      <w:r w:rsidR="003D4D62" w:rsidRPr="0048085B">
        <w:rPr>
          <w:color w:val="auto"/>
        </w:rPr>
        <w:t>bylo pouze uvnitř ploch dle ZÚR Kraje Vysočina.</w:t>
      </w:r>
    </w:p>
    <w:p w14:paraId="2EBDB576" w14:textId="77777777" w:rsidR="001C60F4" w:rsidRPr="0048085B" w:rsidRDefault="0037414E" w:rsidP="00AF6013">
      <w:pPr>
        <w:pStyle w:val="skryttext"/>
        <w:rPr>
          <w:color w:val="auto"/>
        </w:rPr>
      </w:pPr>
      <w:r w:rsidRPr="0048085B">
        <w:rPr>
          <w:color w:val="auto"/>
        </w:rPr>
        <w:t>Koridor DK1</w:t>
      </w:r>
      <w:r w:rsidR="00322F5D" w:rsidRPr="0048085B">
        <w:rPr>
          <w:color w:val="auto"/>
        </w:rPr>
        <w:t>4</w:t>
      </w:r>
      <w:r w:rsidRPr="0048085B">
        <w:rPr>
          <w:color w:val="auto"/>
        </w:rPr>
        <w:t xml:space="preserve"> pro homogenizaci trasy silnice II/34</w:t>
      </w:r>
      <w:r w:rsidR="00322F5D" w:rsidRPr="0048085B">
        <w:rPr>
          <w:color w:val="auto"/>
        </w:rPr>
        <w:t>7</w:t>
      </w:r>
      <w:r w:rsidRPr="0048085B">
        <w:rPr>
          <w:color w:val="auto"/>
        </w:rPr>
        <w:t xml:space="preserve">. </w:t>
      </w:r>
      <w:r w:rsidR="00E124E3" w:rsidRPr="0048085B">
        <w:rPr>
          <w:color w:val="auto"/>
        </w:rPr>
        <w:t xml:space="preserve">Uvedený </w:t>
      </w:r>
      <w:r w:rsidRPr="0048085B">
        <w:rPr>
          <w:color w:val="auto"/>
        </w:rPr>
        <w:t>koridor nebyl vymezen v původním ÚP, je proto doplněn touto změnou</w:t>
      </w:r>
      <w:r w:rsidR="001C60F4" w:rsidRPr="0048085B">
        <w:rPr>
          <w:color w:val="auto"/>
        </w:rPr>
        <w:t>. Koridor DK1</w:t>
      </w:r>
      <w:r w:rsidR="00322F5D" w:rsidRPr="0048085B">
        <w:rPr>
          <w:color w:val="auto"/>
        </w:rPr>
        <w:t>4</w:t>
      </w:r>
      <w:r w:rsidR="001C60F4" w:rsidRPr="0048085B">
        <w:rPr>
          <w:color w:val="auto"/>
        </w:rPr>
        <w:t xml:space="preserve"> je vymezen mimo zastavěné území v šířce 80 m dle ZÚR Kraje Vysočina, v zastavěném území je </w:t>
      </w:r>
      <w:r w:rsidR="00124DA4" w:rsidRPr="0048085B">
        <w:rPr>
          <w:color w:val="auto"/>
        </w:rPr>
        <w:t xml:space="preserve">jeho </w:t>
      </w:r>
      <w:r w:rsidR="001C60F4" w:rsidRPr="0048085B">
        <w:rPr>
          <w:color w:val="auto"/>
        </w:rPr>
        <w:t>šířka redukována na šířku uličního profilu.</w:t>
      </w:r>
    </w:p>
    <w:p w14:paraId="3EE735B3" w14:textId="77777777" w:rsidR="004579CC" w:rsidRPr="0048085B" w:rsidRDefault="0031127F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vymezuje </w:t>
      </w:r>
      <w:r w:rsidR="004579CC" w:rsidRPr="0048085B">
        <w:rPr>
          <w:color w:val="auto"/>
        </w:rPr>
        <w:t xml:space="preserve">a zpřesňuje </w:t>
      </w:r>
      <w:r w:rsidR="00BB58C1" w:rsidRPr="0048085B">
        <w:rPr>
          <w:color w:val="auto"/>
        </w:rPr>
        <w:t xml:space="preserve">pro </w:t>
      </w:r>
      <w:r w:rsidR="004579CC" w:rsidRPr="0048085B">
        <w:rPr>
          <w:color w:val="auto"/>
        </w:rPr>
        <w:t xml:space="preserve">záměr na zapojení vedení ZVN 400 kV Řeporyje–Prosenice (V413) do Mírovky koridor </w:t>
      </w:r>
      <w:r w:rsidR="00895815" w:rsidRPr="0048085B">
        <w:rPr>
          <w:color w:val="auto"/>
        </w:rPr>
        <w:t>X2</w:t>
      </w:r>
      <w:r w:rsidR="004579CC" w:rsidRPr="0048085B">
        <w:rPr>
          <w:color w:val="auto"/>
        </w:rPr>
        <w:t xml:space="preserve"> o šířce 200 m.</w:t>
      </w:r>
      <w:r w:rsidR="009D7622" w:rsidRPr="0048085B">
        <w:rPr>
          <w:color w:val="auto"/>
        </w:rPr>
        <w:t xml:space="preserve"> Aktualizací </w:t>
      </w:r>
      <w:r w:rsidR="005A354D" w:rsidRPr="0048085B">
        <w:rPr>
          <w:color w:val="auto"/>
        </w:rPr>
        <w:t>č.1</w:t>
      </w:r>
      <w:r w:rsidR="009D7622" w:rsidRPr="0048085B">
        <w:rPr>
          <w:color w:val="auto"/>
        </w:rPr>
        <w:t xml:space="preserve"> ZÚR Kraje Vysočina byla trasa uvedeného koridoru</w:t>
      </w:r>
      <w:r w:rsidR="00CD28B5" w:rsidRPr="0048085B">
        <w:rPr>
          <w:color w:val="auto"/>
        </w:rPr>
        <w:t xml:space="preserve"> upravena. </w:t>
      </w:r>
      <w:r w:rsidR="001144C2" w:rsidRPr="0048085B">
        <w:rPr>
          <w:color w:val="auto"/>
        </w:rPr>
        <w:t>ZČ2</w:t>
      </w:r>
      <w:r w:rsidR="00CD28B5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CD28B5" w:rsidRPr="0048085B">
        <w:rPr>
          <w:color w:val="auto"/>
        </w:rPr>
        <w:t xml:space="preserve"> proto ruší původní koridor </w:t>
      </w:r>
      <w:r w:rsidR="00895815" w:rsidRPr="0048085B">
        <w:rPr>
          <w:color w:val="auto"/>
        </w:rPr>
        <w:t xml:space="preserve">X2 </w:t>
      </w:r>
      <w:r w:rsidR="00CD28B5" w:rsidRPr="0048085B">
        <w:rPr>
          <w:color w:val="auto"/>
        </w:rPr>
        <w:t xml:space="preserve">a vymezuje nový </w:t>
      </w:r>
      <w:r w:rsidR="00895815" w:rsidRPr="0048085B">
        <w:rPr>
          <w:color w:val="auto"/>
        </w:rPr>
        <w:t xml:space="preserve">koridor X2 </w:t>
      </w:r>
      <w:r w:rsidR="00CD28B5" w:rsidRPr="0048085B">
        <w:rPr>
          <w:color w:val="auto"/>
        </w:rPr>
        <w:t xml:space="preserve">o šířce 300 m </w:t>
      </w:r>
      <w:r w:rsidR="002255CA" w:rsidRPr="0048085B">
        <w:rPr>
          <w:color w:val="auto"/>
        </w:rPr>
        <w:t xml:space="preserve">a trase </w:t>
      </w:r>
      <w:r w:rsidR="00CD28B5" w:rsidRPr="0048085B">
        <w:rPr>
          <w:color w:val="auto"/>
        </w:rPr>
        <w:t xml:space="preserve">dle Aktualizace </w:t>
      </w:r>
      <w:r w:rsidR="005A354D" w:rsidRPr="0048085B">
        <w:rPr>
          <w:color w:val="auto"/>
        </w:rPr>
        <w:t>č.1</w:t>
      </w:r>
      <w:r w:rsidR="00CD28B5" w:rsidRPr="0048085B">
        <w:rPr>
          <w:color w:val="auto"/>
        </w:rPr>
        <w:t xml:space="preserve"> ZÚR Kraje Vysočina.</w:t>
      </w:r>
      <w:r w:rsidR="00895815" w:rsidRPr="0048085B">
        <w:rPr>
          <w:color w:val="auto"/>
        </w:rPr>
        <w:t xml:space="preserve"> Vzhledem k tomu, že předpokládaná osa </w:t>
      </w:r>
      <w:r w:rsidR="00BB58C1" w:rsidRPr="0048085B">
        <w:rPr>
          <w:color w:val="auto"/>
        </w:rPr>
        <w:t>nov</w:t>
      </w:r>
      <w:r w:rsidR="00F91A8E" w:rsidRPr="0048085B">
        <w:rPr>
          <w:color w:val="auto"/>
        </w:rPr>
        <w:t>é</w:t>
      </w:r>
      <w:r w:rsidR="00BB58C1" w:rsidRPr="0048085B">
        <w:rPr>
          <w:color w:val="auto"/>
        </w:rPr>
        <w:t xml:space="preserve"> </w:t>
      </w:r>
      <w:r w:rsidR="00895815" w:rsidRPr="0048085B">
        <w:rPr>
          <w:color w:val="auto"/>
        </w:rPr>
        <w:t>trasy prochází mimo řešené území</w:t>
      </w:r>
      <w:r w:rsidR="00BB58C1" w:rsidRPr="0048085B">
        <w:rPr>
          <w:color w:val="auto"/>
        </w:rPr>
        <w:t>, zasahuje nový koridor X2 do řešeného území pouze okrajově.</w:t>
      </w:r>
    </w:p>
    <w:p w14:paraId="4703F8F5" w14:textId="77777777" w:rsidR="00FA7A39" w:rsidRPr="0048085B" w:rsidRDefault="00FA7A39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Koridor E02 pro zdvojení vedení </w:t>
      </w:r>
      <w:r w:rsidR="00E50427" w:rsidRPr="0048085B">
        <w:rPr>
          <w:color w:val="auto"/>
        </w:rPr>
        <w:t>Z</w:t>
      </w:r>
      <w:r w:rsidRPr="0048085B">
        <w:rPr>
          <w:color w:val="auto"/>
        </w:rPr>
        <w:t>VN 400 kV Mírovka – Velká Bíteš.</w:t>
      </w:r>
      <w:r w:rsidR="00584ED9" w:rsidRPr="0048085B">
        <w:rPr>
          <w:color w:val="auto"/>
        </w:rPr>
        <w:t xml:space="preserve"> Tento koridor byl v původním ÚP vymezen o v šířce 200 m podél stávajícího vedení ZVN. Toto zpřesnění bylo v souladu se ZÚR Kraje Vysočina. Aktualizací </w:t>
      </w:r>
      <w:r w:rsidR="005A354D" w:rsidRPr="0048085B">
        <w:rPr>
          <w:color w:val="auto"/>
        </w:rPr>
        <w:t>č.1</w:t>
      </w:r>
      <w:r w:rsidR="00584ED9" w:rsidRPr="0048085B">
        <w:rPr>
          <w:color w:val="auto"/>
        </w:rPr>
        <w:t xml:space="preserve"> ZÚR Kraje Vysočina byla šířka uvedeného koridoru upravena na 300 m. Z důvodu potřeby zachování návazností na hranicích řešeného území je </w:t>
      </w:r>
      <w:r w:rsidR="001144C2" w:rsidRPr="0048085B">
        <w:rPr>
          <w:color w:val="auto"/>
        </w:rPr>
        <w:t>ZČ2</w:t>
      </w:r>
      <w:r w:rsidR="00584ED9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584ED9" w:rsidRPr="0048085B">
        <w:rPr>
          <w:color w:val="auto"/>
        </w:rPr>
        <w:t xml:space="preserve"> </w:t>
      </w:r>
      <w:r w:rsidR="00D075E9" w:rsidRPr="0048085B">
        <w:rPr>
          <w:color w:val="auto"/>
        </w:rPr>
        <w:t>koridor rozšířen na šířku 300 m</w:t>
      </w:r>
      <w:r w:rsidR="00D07ADF" w:rsidRPr="0048085B">
        <w:rPr>
          <w:color w:val="auto"/>
        </w:rPr>
        <w:t xml:space="preserve"> a zároveň je r</w:t>
      </w:r>
      <w:r w:rsidR="00D075E9" w:rsidRPr="0048085B">
        <w:rPr>
          <w:color w:val="auto"/>
        </w:rPr>
        <w:t xml:space="preserve">ozšíření provedeno nesouměrně, protože osa koridoru dle Aktualizace </w:t>
      </w:r>
      <w:r w:rsidR="005A354D" w:rsidRPr="0048085B">
        <w:rPr>
          <w:color w:val="auto"/>
        </w:rPr>
        <w:t>č.1</w:t>
      </w:r>
      <w:r w:rsidR="00D075E9" w:rsidRPr="0048085B">
        <w:rPr>
          <w:color w:val="auto"/>
        </w:rPr>
        <w:t xml:space="preserve"> ZÚR Kraje Vysočina </w:t>
      </w:r>
      <w:r w:rsidR="00054830" w:rsidRPr="0048085B">
        <w:rPr>
          <w:color w:val="auto"/>
        </w:rPr>
        <w:t xml:space="preserve">neodpovídá přesně ose stávajícího vedení ZVN, podle níž byl </w:t>
      </w:r>
      <w:r w:rsidR="00D07ADF" w:rsidRPr="0048085B">
        <w:rPr>
          <w:color w:val="auto"/>
        </w:rPr>
        <w:t xml:space="preserve">v ÚP </w:t>
      </w:r>
      <w:r w:rsidR="00000E3A" w:rsidRPr="0048085B">
        <w:rPr>
          <w:color w:val="auto"/>
        </w:rPr>
        <w:t>Hamry nad Sázavou</w:t>
      </w:r>
      <w:r w:rsidR="00D07ADF" w:rsidRPr="0048085B">
        <w:rPr>
          <w:color w:val="auto"/>
        </w:rPr>
        <w:t xml:space="preserve"> koridor </w:t>
      </w:r>
      <w:r w:rsidR="00054830" w:rsidRPr="0048085B">
        <w:rPr>
          <w:color w:val="auto"/>
        </w:rPr>
        <w:t>vymezen</w:t>
      </w:r>
      <w:r w:rsidR="00D07ADF" w:rsidRPr="0048085B">
        <w:rPr>
          <w:color w:val="auto"/>
        </w:rPr>
        <w:t xml:space="preserve"> původně</w:t>
      </w:r>
      <w:r w:rsidR="00054830" w:rsidRPr="0048085B">
        <w:rPr>
          <w:color w:val="auto"/>
        </w:rPr>
        <w:t>.</w:t>
      </w:r>
    </w:p>
    <w:p w14:paraId="7E729C2D" w14:textId="77777777" w:rsidR="00FA7A39" w:rsidRPr="0048085B" w:rsidRDefault="00FA7A39" w:rsidP="00AF6013">
      <w:pPr>
        <w:pStyle w:val="skryttext"/>
        <w:rPr>
          <w:color w:val="auto"/>
        </w:rPr>
      </w:pPr>
      <w:r w:rsidRPr="0048085B">
        <w:rPr>
          <w:color w:val="auto"/>
        </w:rPr>
        <w:t>Koridor E06 pro výstavbu nadzemního vedení VVN 110 kV Mírovka – Jihlava–západ.</w:t>
      </w:r>
    </w:p>
    <w:p w14:paraId="0DDE6E00" w14:textId="77777777" w:rsidR="00F5274C" w:rsidRPr="0048085B" w:rsidRDefault="00F5274C" w:rsidP="00AF6013">
      <w:pPr>
        <w:pStyle w:val="skryttext"/>
        <w:rPr>
          <w:color w:val="auto"/>
        </w:rPr>
      </w:pPr>
    </w:p>
    <w:p w14:paraId="292EAF06" w14:textId="77777777" w:rsidR="00F5274C" w:rsidRPr="0048085B" w:rsidRDefault="00F5274C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vymezuje a zpřesňuje </w:t>
      </w:r>
      <w:r w:rsidR="00BB58C1" w:rsidRPr="0048085B">
        <w:rPr>
          <w:color w:val="auto"/>
        </w:rPr>
        <w:t xml:space="preserve">záměr </w:t>
      </w:r>
      <w:r w:rsidRPr="0048085B">
        <w:rPr>
          <w:color w:val="auto"/>
        </w:rPr>
        <w:t>přípolož</w:t>
      </w:r>
      <w:r w:rsidR="00BB58C1" w:rsidRPr="0048085B">
        <w:rPr>
          <w:color w:val="auto"/>
        </w:rPr>
        <w:t>e</w:t>
      </w:r>
      <w:r w:rsidRPr="0048085B">
        <w:rPr>
          <w:color w:val="auto"/>
        </w:rPr>
        <w:t xml:space="preserve"> ropovodu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- kranice Kraje Vysočina</w:t>
      </w:r>
      <w:r w:rsidR="00BB58C1" w:rsidRPr="0048085B">
        <w:rPr>
          <w:color w:val="auto"/>
        </w:rPr>
        <w:t xml:space="preserve"> jako koridor X3 o šířce 60 m</w:t>
      </w:r>
      <w:r w:rsidRPr="0048085B">
        <w:rPr>
          <w:color w:val="auto"/>
        </w:rPr>
        <w:t xml:space="preserve">. Aktualizací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 xml:space="preserve"> ZÚR Kraje Vysočina ani </w:t>
      </w:r>
      <w:r w:rsidR="00BB58C1" w:rsidRPr="0048085B">
        <w:rPr>
          <w:color w:val="auto"/>
        </w:rPr>
        <w:t xml:space="preserve">v rámci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nedochází k úpravám uvedeného koridoru.</w:t>
      </w:r>
    </w:p>
    <w:p w14:paraId="7EFD356B" w14:textId="77777777" w:rsidR="00BB58C1" w:rsidRPr="0048085B" w:rsidRDefault="00BB58C1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Hranice RBC B05 Pelestrov je v souladu s grafickou částí ZÚR kraje Vysočina v 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zpřesněna na hranici mezi KÚ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u Havlíčkův Brod a KÚ Veselý Žďár. Plochy R</w:t>
      </w:r>
      <w:r w:rsidR="008404B3" w:rsidRPr="0048085B">
        <w:rPr>
          <w:color w:val="auto"/>
        </w:rPr>
        <w:t>B</w:t>
      </w:r>
      <w:r w:rsidRPr="0048085B">
        <w:rPr>
          <w:color w:val="auto"/>
        </w:rPr>
        <w:t xml:space="preserve">C B05 Pelestrov se nachází v KÚ Veselý Žďár, do řešeného území se proto nepromítají.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</w:t>
      </w:r>
      <w:r w:rsidR="00D217BF" w:rsidRPr="0048085B">
        <w:rPr>
          <w:color w:val="auto"/>
        </w:rPr>
        <w:t>neupravuje uspořádání tohoto prvku ÚSES</w:t>
      </w:r>
      <w:r w:rsidRPr="0048085B">
        <w:rPr>
          <w:color w:val="auto"/>
        </w:rPr>
        <w:t>.</w:t>
      </w:r>
    </w:p>
    <w:p w14:paraId="52F74B92" w14:textId="77777777" w:rsidR="00B11C4C" w:rsidRPr="0048085B" w:rsidRDefault="00BB58C1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RBK 428 </w:t>
      </w:r>
      <w:r w:rsidR="00530EB1" w:rsidRPr="0048085B">
        <w:rPr>
          <w:color w:val="auto"/>
        </w:rPr>
        <w:t xml:space="preserve">Pelestrov - Volský vrch </w:t>
      </w:r>
      <w:r w:rsidRPr="0048085B">
        <w:rPr>
          <w:color w:val="auto"/>
        </w:rPr>
        <w:t xml:space="preserve">zasahuje dle grafické části ZÚR kraje Vysočina do řešeného území ve dvou místech podél východní hranice KÚ. V těchto lokalitách jsou v souladu s generelem místního ÚSES do regionálního biokoridoru vložena lokální biocentra LC V Kulinách </w:t>
      </w:r>
      <w:r w:rsidR="00530EB1" w:rsidRPr="0048085B">
        <w:rPr>
          <w:color w:val="auto"/>
        </w:rPr>
        <w:t xml:space="preserve">(nově přejmenované na LC Na dlouhých) </w:t>
      </w:r>
      <w:r w:rsidRPr="0048085B">
        <w:rPr>
          <w:color w:val="auto"/>
        </w:rPr>
        <w:t>a LC Pod Červeným Dolem</w:t>
      </w:r>
      <w:r w:rsidR="00530EB1" w:rsidRPr="0048085B">
        <w:rPr>
          <w:color w:val="auto"/>
        </w:rPr>
        <w:t xml:space="preserve"> (nově přejmenované na LC Červený důl)</w:t>
      </w:r>
      <w:r w:rsidRPr="0048085B">
        <w:rPr>
          <w:color w:val="auto"/>
        </w:rPr>
        <w:t xml:space="preserve">. </w:t>
      </w:r>
      <w:r w:rsidR="00530EB1" w:rsidRPr="0048085B">
        <w:rPr>
          <w:color w:val="auto"/>
        </w:rPr>
        <w:t xml:space="preserve">V ÚP </w:t>
      </w:r>
      <w:r w:rsidR="00000E3A" w:rsidRPr="0048085B">
        <w:rPr>
          <w:color w:val="auto"/>
        </w:rPr>
        <w:t>Hamry nad Sázavou</w:t>
      </w:r>
      <w:r w:rsidR="00530EB1" w:rsidRPr="0048085B">
        <w:rPr>
          <w:color w:val="auto"/>
        </w:rPr>
        <w:t xml:space="preserve"> byl proto </w:t>
      </w:r>
      <w:r w:rsidRPr="0048085B">
        <w:rPr>
          <w:color w:val="auto"/>
        </w:rPr>
        <w:t>R</w:t>
      </w:r>
      <w:r w:rsidR="00530EB1" w:rsidRPr="0048085B">
        <w:rPr>
          <w:color w:val="auto"/>
        </w:rPr>
        <w:t>B</w:t>
      </w:r>
      <w:r w:rsidRPr="0048085B">
        <w:rPr>
          <w:color w:val="auto"/>
        </w:rPr>
        <w:t>K 42</w:t>
      </w:r>
      <w:r w:rsidR="00530EB1" w:rsidRPr="0048085B">
        <w:rPr>
          <w:color w:val="auto"/>
        </w:rPr>
        <w:t>8</w:t>
      </w:r>
      <w:r w:rsidRPr="0048085B">
        <w:rPr>
          <w:color w:val="auto"/>
        </w:rPr>
        <w:t xml:space="preserve"> Pelestrov </w:t>
      </w:r>
      <w:r w:rsidR="00530EB1" w:rsidRPr="0048085B">
        <w:rPr>
          <w:color w:val="auto"/>
        </w:rPr>
        <w:t xml:space="preserve">- Volský vrch </w:t>
      </w:r>
      <w:r w:rsidRPr="0048085B">
        <w:rPr>
          <w:color w:val="auto"/>
        </w:rPr>
        <w:t>reprezentován pouze výše uvedenými lokálními biocentry.</w:t>
      </w:r>
      <w:r w:rsidR="00B11C4C" w:rsidRPr="0048085B">
        <w:rPr>
          <w:color w:val="auto"/>
        </w:rPr>
        <w:t xml:space="preserve"> Aktualizací </w:t>
      </w:r>
      <w:r w:rsidR="005A354D" w:rsidRPr="0048085B">
        <w:rPr>
          <w:color w:val="auto"/>
        </w:rPr>
        <w:t>č.1</w:t>
      </w:r>
      <w:r w:rsidR="00B11C4C" w:rsidRPr="0048085B">
        <w:rPr>
          <w:color w:val="auto"/>
        </w:rPr>
        <w:t xml:space="preserve"> ZÚR Kraje Vysočina byl RBK 428 Pelestrov - Volský vrch rozšířen tak, že nově zasahuje do KÚ </w:t>
      </w:r>
      <w:r w:rsidR="00000E3A" w:rsidRPr="0048085B">
        <w:rPr>
          <w:color w:val="auto"/>
        </w:rPr>
        <w:t>Hamry nad Sázavou</w:t>
      </w:r>
      <w:r w:rsidR="00B11C4C" w:rsidRPr="0048085B">
        <w:rPr>
          <w:color w:val="auto"/>
        </w:rPr>
        <w:t xml:space="preserve"> u Havlíčkova Brodu podél celé hranice s KÚ Zbožice. </w:t>
      </w:r>
      <w:r w:rsidR="001144C2" w:rsidRPr="0048085B">
        <w:rPr>
          <w:color w:val="auto"/>
        </w:rPr>
        <w:t>ZČ2</w:t>
      </w:r>
      <w:r w:rsidR="00B11C4C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B11C4C" w:rsidRPr="0048085B">
        <w:rPr>
          <w:color w:val="auto"/>
        </w:rPr>
        <w:t xml:space="preserve"> proto RBK 428 Pelestrov - Volský vrch nově doplňuje v rozsahu dle ZÚR Kraje Vysočina.</w:t>
      </w:r>
    </w:p>
    <w:p w14:paraId="741B0A0F" w14:textId="77777777" w:rsidR="00BB58C1" w:rsidRPr="0048085B" w:rsidRDefault="00BB58C1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RBK R12 </w:t>
      </w:r>
      <w:r w:rsidR="00530EB1" w:rsidRPr="0048085B">
        <w:rPr>
          <w:color w:val="auto"/>
        </w:rPr>
        <w:t xml:space="preserve">Lučice - Pelestrov </w:t>
      </w:r>
      <w:r w:rsidRPr="0048085B">
        <w:rPr>
          <w:color w:val="auto"/>
        </w:rPr>
        <w:t xml:space="preserve">je v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zpřesněn s ohledem na stav lesních porostů, katastrální hranice pozemků a maximální využití stávajících krajinných formací a prvků kostry ekologické stability. Nezbytná šíře koridoru a místa napojení na sousední katastry zůstávají zachovány. V řešeném území je RK R012 doplněn o lokální biocentra LC Budila, LC Karpile a LC Chlum. </w:t>
      </w:r>
      <w:r w:rsidR="001144C2" w:rsidRPr="0048085B">
        <w:rPr>
          <w:color w:val="auto"/>
        </w:rPr>
        <w:t>ZČ2</w:t>
      </w:r>
      <w:r w:rsidR="00D217BF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D217BF" w:rsidRPr="0048085B">
        <w:rPr>
          <w:color w:val="auto"/>
        </w:rPr>
        <w:t xml:space="preserve"> neupravuje uspořádání tohoto prvku ÚSES.</w:t>
      </w:r>
    </w:p>
    <w:p w14:paraId="4C5DE27A" w14:textId="77777777" w:rsidR="00F5274C" w:rsidRPr="0048085B" w:rsidRDefault="00F5274C" w:rsidP="00AF6013">
      <w:pPr>
        <w:pStyle w:val="skryttext"/>
        <w:rPr>
          <w:color w:val="auto"/>
        </w:rPr>
      </w:pPr>
    </w:p>
    <w:p w14:paraId="48C63411" w14:textId="77777777" w:rsidR="00B934A0" w:rsidRPr="0048085B" w:rsidRDefault="00B934A0" w:rsidP="00AF6013">
      <w:pPr>
        <w:pStyle w:val="skryttext"/>
        <w:rPr>
          <w:color w:val="auto"/>
        </w:rPr>
      </w:pPr>
      <w:r w:rsidRPr="0048085B">
        <w:rPr>
          <w:color w:val="auto"/>
        </w:rPr>
        <w:t>Koridor územní rezervy pro výhledovou výstavbu vysokorychlostní tratě.</w:t>
      </w:r>
      <w:r w:rsidR="00322F5D" w:rsidRPr="0048085B">
        <w:rPr>
          <w:color w:val="auto"/>
        </w:rPr>
        <w:t xml:space="preserve"> Tento koridor byl vymezen a zpřesněn již v původním územním plánu jako plocha </w:t>
      </w:r>
      <w:r w:rsidR="00633CF0" w:rsidRPr="0048085B">
        <w:rPr>
          <w:color w:val="auto"/>
        </w:rPr>
        <w:t xml:space="preserve">územní rezervy </w:t>
      </w:r>
      <w:r w:rsidR="00322F5D" w:rsidRPr="0048085B">
        <w:rPr>
          <w:color w:val="auto"/>
        </w:rPr>
        <w:t xml:space="preserve">R2 o šířce 500 m tak, aby nebyla zasažena hlavní část zastavěného území. </w:t>
      </w:r>
    </w:p>
    <w:p w14:paraId="76C85088" w14:textId="77777777" w:rsidR="00322F5D" w:rsidRPr="0048085B" w:rsidRDefault="00322F5D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Koridor územní rezervy modernizaci železniční tratě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 xml:space="preserve">30 Kolín – Světlá nad Sázavou                   - Havlíčkův Brod . Tento koridor byl vymezen a zpřesněn již v původním územním plánu jako plocha </w:t>
      </w:r>
      <w:r w:rsidR="00633CF0" w:rsidRPr="0048085B">
        <w:rPr>
          <w:color w:val="auto"/>
        </w:rPr>
        <w:t xml:space="preserve">územní rezervy </w:t>
      </w:r>
      <w:r w:rsidRPr="0048085B">
        <w:rPr>
          <w:color w:val="auto"/>
        </w:rPr>
        <w:t xml:space="preserve">o šířce </w:t>
      </w:r>
      <w:r w:rsidR="00633CF0" w:rsidRPr="0048085B">
        <w:rPr>
          <w:color w:val="auto"/>
        </w:rPr>
        <w:t>120</w:t>
      </w:r>
      <w:r w:rsidRPr="0048085B">
        <w:rPr>
          <w:color w:val="auto"/>
        </w:rPr>
        <w:t xml:space="preserve"> m. </w:t>
      </w:r>
    </w:p>
    <w:p w14:paraId="7DC661DF" w14:textId="77777777" w:rsidR="00633CF0" w:rsidRPr="0048085B" w:rsidRDefault="00633CF0" w:rsidP="00AF6013">
      <w:pPr>
        <w:pStyle w:val="skryttext"/>
        <w:rPr>
          <w:color w:val="auto"/>
        </w:rPr>
      </w:pPr>
    </w:p>
    <w:p w14:paraId="3EA59A94" w14:textId="77777777" w:rsidR="00633CF0" w:rsidRPr="0048085B" w:rsidRDefault="00633CF0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Plochu U141 pro založení ÚSES regionální úrovně RC 719 Nová Ves – v 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vymezena dle ZÚR Kraje Vysočina.</w:t>
      </w:r>
    </w:p>
    <w:p w14:paraId="7227EF43" w14:textId="77777777" w:rsidR="00633CF0" w:rsidRPr="0048085B" w:rsidRDefault="00633CF0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Koridor U207 pro založení ÚSES regionální úrovně RK 430 Stvořidla - Nová Ves – v 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vymezen dle ZÚR Kraje Vysočina .</w:t>
      </w:r>
    </w:p>
    <w:p w14:paraId="0112D2D5" w14:textId="77777777" w:rsidR="00633CF0" w:rsidRPr="0048085B" w:rsidRDefault="00633CF0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Koridor U315 pro založení ÚSES regionální úrovně RK R16– v 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vymezen dle ZÚR Kraje Vysočina .</w:t>
      </w:r>
    </w:p>
    <w:p w14:paraId="4A2EE1A9" w14:textId="77777777" w:rsidR="00633CF0" w:rsidRPr="0048085B" w:rsidRDefault="00633CF0" w:rsidP="00AF6013">
      <w:pPr>
        <w:pStyle w:val="skryttext"/>
        <w:rPr>
          <w:color w:val="auto"/>
        </w:rPr>
      </w:pPr>
    </w:p>
    <w:p w14:paraId="0393F7A7" w14:textId="77777777" w:rsidR="00633CF0" w:rsidRPr="0048085B" w:rsidRDefault="00633CF0" w:rsidP="00AF6013">
      <w:pPr>
        <w:pStyle w:val="skryttext"/>
        <w:rPr>
          <w:color w:val="auto"/>
        </w:rPr>
      </w:pPr>
    </w:p>
    <w:p w14:paraId="5E9065C8" w14:textId="77777777" w:rsidR="00633CF0" w:rsidRPr="0048085B" w:rsidRDefault="00633CF0" w:rsidP="00AF6013">
      <w:pPr>
        <w:pStyle w:val="skryttext"/>
        <w:rPr>
          <w:color w:val="auto"/>
        </w:rPr>
      </w:pPr>
      <w:r w:rsidRPr="0048085B">
        <w:rPr>
          <w:color w:val="auto"/>
        </w:rPr>
        <w:t>Plochu U005 pro založení NC 61 Rasůveň</w:t>
      </w:r>
    </w:p>
    <w:p w14:paraId="649D98A0" w14:textId="77777777" w:rsidR="00633CF0" w:rsidRPr="0048085B" w:rsidRDefault="00633CF0" w:rsidP="00AF6013">
      <w:pPr>
        <w:pStyle w:val="skryttext"/>
        <w:rPr>
          <w:color w:val="auto"/>
        </w:rPr>
      </w:pPr>
      <w:r w:rsidRPr="0048085B">
        <w:rPr>
          <w:color w:val="auto"/>
        </w:rPr>
        <w:t>Koridor U017 pro založení NK 124 Špičák – Rasůveň</w:t>
      </w:r>
    </w:p>
    <w:p w14:paraId="0CF50C58" w14:textId="77777777" w:rsidR="00A46876" w:rsidRPr="0048085B" w:rsidRDefault="00A46876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Plochu </w:t>
      </w:r>
      <w:r w:rsidR="0037414E" w:rsidRPr="0048085B">
        <w:rPr>
          <w:color w:val="auto"/>
        </w:rPr>
        <w:t>U146</w:t>
      </w:r>
      <w:r w:rsidRPr="0048085B">
        <w:rPr>
          <w:color w:val="auto"/>
        </w:rPr>
        <w:t xml:space="preserve"> pro založení RC 724 Ronovecký les</w:t>
      </w:r>
    </w:p>
    <w:p w14:paraId="2FE733C2" w14:textId="77777777" w:rsidR="00A46876" w:rsidRPr="0048085B" w:rsidRDefault="00A46876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Koridor </w:t>
      </w:r>
      <w:r w:rsidR="0037414E" w:rsidRPr="0048085B">
        <w:rPr>
          <w:color w:val="auto"/>
        </w:rPr>
        <w:t>U211</w:t>
      </w:r>
      <w:r w:rsidRPr="0048085B">
        <w:rPr>
          <w:color w:val="auto"/>
        </w:rPr>
        <w:t xml:space="preserve"> pro založení RK 434 Ronovecký les-Břevnický potok</w:t>
      </w:r>
    </w:p>
    <w:p w14:paraId="53B95E43" w14:textId="77777777" w:rsidR="0037414E" w:rsidRPr="0048085B" w:rsidRDefault="00A46876" w:rsidP="00AF6013">
      <w:pPr>
        <w:pStyle w:val="skryttext"/>
        <w:rPr>
          <w:color w:val="auto"/>
        </w:rPr>
      </w:pPr>
      <w:r w:rsidRPr="0048085B">
        <w:rPr>
          <w:color w:val="auto"/>
        </w:rPr>
        <w:t>Koridor U212 pro založení RK 435 RK432-Ronovecký les</w:t>
      </w:r>
    </w:p>
    <w:p w14:paraId="09620071" w14:textId="77777777" w:rsidR="0037414E" w:rsidRPr="0048085B" w:rsidRDefault="00A46876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Výše uvedené prvky ÚSES jsou v 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Pr="0048085B">
        <w:rPr>
          <w:color w:val="auto"/>
        </w:rPr>
        <w:t>vymezeny a definovány jako veřejně prospěšná opatření</w:t>
      </w:r>
      <w:r w:rsidR="00DF785F" w:rsidRPr="0048085B">
        <w:rPr>
          <w:color w:val="auto"/>
        </w:rPr>
        <w:t xml:space="preserve"> ke zvyšování ekologické stability území</w:t>
      </w:r>
      <w:r w:rsidRPr="0048085B">
        <w:rPr>
          <w:color w:val="auto"/>
        </w:rPr>
        <w:t>.</w:t>
      </w:r>
    </w:p>
    <w:p w14:paraId="0FB7A933" w14:textId="77777777" w:rsidR="0004738D" w:rsidRPr="0048085B" w:rsidRDefault="0004738D" w:rsidP="00AF6013">
      <w:pPr>
        <w:pStyle w:val="skryttext"/>
        <w:rPr>
          <w:color w:val="auto"/>
        </w:rPr>
      </w:pPr>
    </w:p>
    <w:p w14:paraId="13E2BB35" w14:textId="77777777" w:rsidR="001C60F4" w:rsidRPr="0048085B" w:rsidRDefault="001C60F4" w:rsidP="00AF6013">
      <w:pPr>
        <w:pStyle w:val="skryttext"/>
        <w:rPr>
          <w:color w:val="auto"/>
        </w:rPr>
      </w:pPr>
    </w:p>
    <w:p w14:paraId="7C34A423" w14:textId="77777777" w:rsidR="00376C3E" w:rsidRPr="0048085B" w:rsidRDefault="00376C3E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Výše uvedené koridory jsou již v 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vymezeny. Koridor územní rezervy pro výhledovou výstavbu vysokorychlostní tratě je vymezen v šířce 600 m dle ZÚR Kraje Vysočina, koridory pro výstavbu vedení VVN jsou však vymezeny pouze v šířce budoucího ochranného pásma vedení VVN (tj. 70 m a 50 m, ale v ZÚR Kraje Vysočina je požadována šířka 300 a 400 m). Proto jsou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uvedené koridory nově vymezeny a zpřesněny v šířce 300 m. V úseku podél západního okraje řešeného území se koridory E02 a E06 vzájemně překrývají. Předpokládá se, že na jedné trase vedení VVN budou zavěšeny kabely pro oba uvedené záměry.</w:t>
      </w:r>
    </w:p>
    <w:p w14:paraId="0A89C249" w14:textId="77777777" w:rsidR="00D510E0" w:rsidRPr="0048085B" w:rsidRDefault="0004738D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ZÚR Kraje Vysočina vymezují v řešeném území koridor DK05 pro homogenizaci trasy silnice I/37 a současně koridor DK05 pro realizaci obchvatu obce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. Z důvodu potřeby invariantního řešení trasy silnice I/37, jako veřejně prospěšné stavby dopravní infrastruktury, je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="00D510E0" w:rsidRPr="0048085B">
        <w:rPr>
          <w:color w:val="auto"/>
        </w:rPr>
        <w:t xml:space="preserve">v řešeném území </w:t>
      </w:r>
      <w:r w:rsidR="00C65D66" w:rsidRPr="0048085B">
        <w:rPr>
          <w:color w:val="auto"/>
        </w:rPr>
        <w:t>vymezen pouze koridor pro realizaci obchvatu</w:t>
      </w:r>
      <w:r w:rsidR="00D510E0" w:rsidRPr="0048085B">
        <w:rPr>
          <w:color w:val="auto"/>
        </w:rPr>
        <w:t>.</w:t>
      </w:r>
      <w:r w:rsidR="0081555D" w:rsidRPr="0048085B">
        <w:rPr>
          <w:color w:val="auto"/>
        </w:rPr>
        <w:t xml:space="preserve"> </w:t>
      </w:r>
      <w:r w:rsidR="00D510E0" w:rsidRPr="0048085B">
        <w:rPr>
          <w:color w:val="auto"/>
        </w:rPr>
        <w:t>K</w:t>
      </w:r>
      <w:r w:rsidR="0081555D" w:rsidRPr="0048085B">
        <w:rPr>
          <w:color w:val="auto"/>
        </w:rPr>
        <w:t>oridor pro homogenizaci trasy</w:t>
      </w:r>
      <w:r w:rsidR="00D510E0" w:rsidRPr="0048085B">
        <w:rPr>
          <w:color w:val="auto"/>
        </w:rPr>
        <w:t xml:space="preserve"> silnice I/37 v úseku s navrženým obchvatem vymezen není</w:t>
      </w:r>
      <w:r w:rsidR="00C65D66" w:rsidRPr="0048085B">
        <w:rPr>
          <w:color w:val="auto"/>
        </w:rPr>
        <w:t>.</w:t>
      </w:r>
    </w:p>
    <w:p w14:paraId="61EF2FD4" w14:textId="77777777" w:rsidR="002F4D70" w:rsidRPr="0048085B" w:rsidRDefault="0081555D" w:rsidP="00AF6013">
      <w:pPr>
        <w:pStyle w:val="skryttext"/>
        <w:rPr>
          <w:color w:val="auto"/>
        </w:rPr>
      </w:pPr>
      <w:r w:rsidRPr="0048085B">
        <w:rPr>
          <w:color w:val="auto"/>
        </w:rPr>
        <w:t>K</w:t>
      </w:r>
      <w:r w:rsidR="00C65D66" w:rsidRPr="0048085B">
        <w:rPr>
          <w:color w:val="auto"/>
        </w:rPr>
        <w:t xml:space="preserve">oridor </w:t>
      </w:r>
      <w:r w:rsidRPr="0048085B">
        <w:rPr>
          <w:color w:val="auto"/>
        </w:rPr>
        <w:t xml:space="preserve">pro realizaci obchvatu </w:t>
      </w:r>
      <w:r w:rsidR="00C65D66" w:rsidRPr="0048085B">
        <w:rPr>
          <w:color w:val="auto"/>
        </w:rPr>
        <w:t xml:space="preserve">je vymezen v šířce 150 m dle ZÚR Kraje Vysočina jako zastavitelná plocha Z11. Zpřesnění je provedeno pouze v místě napojení na stávající trasu silnice I/37 v úseku </w:t>
      </w:r>
      <w:r w:rsidR="00000E3A" w:rsidRPr="0048085B">
        <w:rPr>
          <w:color w:val="auto"/>
        </w:rPr>
        <w:t>Hamry nad Sázavou</w:t>
      </w:r>
      <w:r w:rsidR="00C65D66" w:rsidRPr="0048085B">
        <w:rPr>
          <w:color w:val="auto"/>
        </w:rPr>
        <w:t>-Ostrov nad Oslavou, kde je koridor vymezen pouze podél napojované strany silnice I/37. Protější strana silnice je lemována zastavěným územím, jehož zásahy se nepředpokládají</w:t>
      </w:r>
      <w:r w:rsidR="002F4D70" w:rsidRPr="0048085B">
        <w:rPr>
          <w:color w:val="auto"/>
        </w:rPr>
        <w:t>.</w:t>
      </w:r>
    </w:p>
    <w:p w14:paraId="300AB288" w14:textId="77777777" w:rsidR="0004738D" w:rsidRPr="0048085B" w:rsidRDefault="002F4D70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Na protější straně silnice je rovněž vymezena </w:t>
      </w:r>
      <w:r w:rsidR="00C65D66" w:rsidRPr="0048085B">
        <w:rPr>
          <w:color w:val="auto"/>
        </w:rPr>
        <w:t>zastaviteln</w:t>
      </w:r>
      <w:r w:rsidRPr="0048085B">
        <w:rPr>
          <w:color w:val="auto"/>
        </w:rPr>
        <w:t>á</w:t>
      </w:r>
      <w:r w:rsidR="00C65D66" w:rsidRPr="0048085B">
        <w:rPr>
          <w:color w:val="auto"/>
        </w:rPr>
        <w:t xml:space="preserve"> ploch</w:t>
      </w:r>
      <w:r w:rsidRPr="0048085B">
        <w:rPr>
          <w:color w:val="auto"/>
        </w:rPr>
        <w:t>a</w:t>
      </w:r>
      <w:r w:rsidR="00C65D66" w:rsidRPr="0048085B">
        <w:rPr>
          <w:color w:val="auto"/>
        </w:rPr>
        <w:t xml:space="preserve"> Z12, která je určena pro úpravu křižovatky silnic I/37 a III/35424 v souvislosti s realizací obchvatu. Řešení křižovatky vychází ze zpracované vyhledávací studie </w:t>
      </w:r>
      <w:r w:rsidR="0081555D" w:rsidRPr="0048085B">
        <w:rPr>
          <w:color w:val="auto"/>
        </w:rPr>
        <w:t xml:space="preserve">trasy </w:t>
      </w:r>
      <w:r w:rsidR="002555C3" w:rsidRPr="0048085B">
        <w:rPr>
          <w:color w:val="auto"/>
        </w:rPr>
        <w:t xml:space="preserve">silnice I/37 </w:t>
      </w:r>
      <w:r w:rsidR="000F70E1" w:rsidRPr="0048085B">
        <w:rPr>
          <w:color w:val="auto"/>
        </w:rPr>
        <w:t xml:space="preserve">v úseku Žďírec nad Doubravou  - Velká Bíteš </w:t>
      </w:r>
      <w:r w:rsidR="002555C3" w:rsidRPr="0048085B">
        <w:rPr>
          <w:color w:val="auto"/>
        </w:rPr>
        <w:t xml:space="preserve">(zpracovatel firma Viapont 2007), její plochy ale zasahují </w:t>
      </w:r>
      <w:r w:rsidR="0081555D" w:rsidRPr="0048085B">
        <w:rPr>
          <w:color w:val="auto"/>
        </w:rPr>
        <w:t xml:space="preserve">i </w:t>
      </w:r>
      <w:r w:rsidR="002555C3" w:rsidRPr="0048085B">
        <w:rPr>
          <w:color w:val="auto"/>
        </w:rPr>
        <w:t xml:space="preserve">mimo uvedený koridor </w:t>
      </w:r>
      <w:r w:rsidRPr="0048085B">
        <w:rPr>
          <w:color w:val="auto"/>
        </w:rPr>
        <w:t>dle ZÚR Kraje Vysočina</w:t>
      </w:r>
      <w:r w:rsidR="002555C3" w:rsidRPr="0048085B">
        <w:rPr>
          <w:color w:val="auto"/>
        </w:rPr>
        <w:t>, je pro ni proto vymezena samostatná zastavitelná plocha</w:t>
      </w:r>
      <w:r w:rsidR="0081555D" w:rsidRPr="0048085B">
        <w:rPr>
          <w:color w:val="auto"/>
        </w:rPr>
        <w:t xml:space="preserve"> Z12</w:t>
      </w:r>
      <w:r w:rsidR="002555C3" w:rsidRPr="0048085B">
        <w:rPr>
          <w:color w:val="auto"/>
        </w:rPr>
        <w:t>.</w:t>
      </w:r>
    </w:p>
    <w:p w14:paraId="256FCF12" w14:textId="77777777" w:rsidR="001C60F4" w:rsidRPr="0048085B" w:rsidRDefault="001C60F4" w:rsidP="00AF6013">
      <w:pPr>
        <w:pStyle w:val="skryttext"/>
        <w:rPr>
          <w:color w:val="auto"/>
        </w:rPr>
      </w:pPr>
      <w:r w:rsidRPr="0048085B">
        <w:rPr>
          <w:color w:val="auto"/>
        </w:rPr>
        <w:t>V souladu s odst.81 ZÚR Kraje Vysočina je v řešeném území prověřena a stabilizována trasa přeložky silnice II/344 mimo zastavěné území obce (jihovýchodní obchvat). Pro územní ochranu uvedeného záměru je v řešeném území vymezen koridor územní rezervy R3 o šířce 30 m.</w:t>
      </w:r>
    </w:p>
    <w:p w14:paraId="4D6799D7" w14:textId="77777777" w:rsidR="001C60F4" w:rsidRPr="0048085B" w:rsidRDefault="001C60F4" w:rsidP="00AF6013">
      <w:pPr>
        <w:pStyle w:val="skryttext"/>
        <w:rPr>
          <w:color w:val="auto"/>
        </w:rPr>
      </w:pPr>
    </w:p>
    <w:p w14:paraId="1A859EB4" w14:textId="77777777" w:rsidR="00322F5D" w:rsidRPr="0048085B" w:rsidRDefault="00322F5D" w:rsidP="00AF6013">
      <w:pPr>
        <w:pStyle w:val="skryttext"/>
        <w:rPr>
          <w:color w:val="auto"/>
        </w:rPr>
      </w:pPr>
    </w:p>
    <w:p w14:paraId="132631D1" w14:textId="77777777" w:rsidR="0096109C" w:rsidRPr="0048085B" w:rsidRDefault="001144C2" w:rsidP="00AF6013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96109C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="00A250FF" w:rsidRPr="0048085B">
        <w:rPr>
          <w:color w:val="auto"/>
        </w:rPr>
        <w:t xml:space="preserve">neřeší území, které by zasahovalo do uvedených </w:t>
      </w:r>
      <w:r w:rsidR="0096109C" w:rsidRPr="0048085B">
        <w:rPr>
          <w:color w:val="auto"/>
        </w:rPr>
        <w:t>ploch a koridorů nadmístního</w:t>
      </w:r>
      <w:r w:rsidR="00A250FF" w:rsidRPr="0048085B">
        <w:rPr>
          <w:color w:val="auto"/>
        </w:rPr>
        <w:t xml:space="preserve"> význ</w:t>
      </w:r>
      <w:r w:rsidR="006C1E37" w:rsidRPr="0048085B">
        <w:rPr>
          <w:color w:val="auto"/>
        </w:rPr>
        <w:t>a</w:t>
      </w:r>
      <w:r w:rsidR="00A250FF" w:rsidRPr="0048085B">
        <w:rPr>
          <w:color w:val="auto"/>
        </w:rPr>
        <w:t>mu</w:t>
      </w:r>
      <w:r w:rsidR="0096109C" w:rsidRPr="0048085B">
        <w:rPr>
          <w:color w:val="auto"/>
        </w:rPr>
        <w:t>.</w:t>
      </w:r>
    </w:p>
    <w:p w14:paraId="3B51CAE9" w14:textId="77777777" w:rsidR="006C1E37" w:rsidRPr="0048085B" w:rsidRDefault="006C1E37" w:rsidP="00AF6013">
      <w:pPr>
        <w:pStyle w:val="skryttext"/>
        <w:rPr>
          <w:color w:val="auto"/>
        </w:rPr>
      </w:pPr>
    </w:p>
    <w:p w14:paraId="4BE21806" w14:textId="77777777" w:rsidR="006C1E37" w:rsidRPr="0048085B" w:rsidRDefault="006C1E37" w:rsidP="00AF6013">
      <w:pPr>
        <w:pStyle w:val="skryttext"/>
        <w:rPr>
          <w:color w:val="auto"/>
        </w:rPr>
      </w:pPr>
    </w:p>
    <w:p w14:paraId="3BC06DAE" w14:textId="77777777" w:rsidR="006C1E37" w:rsidRPr="0048085B" w:rsidRDefault="006C1E37" w:rsidP="00AF6013">
      <w:pPr>
        <w:pStyle w:val="skryttext"/>
        <w:rPr>
          <w:color w:val="auto"/>
        </w:rPr>
      </w:pPr>
    </w:p>
    <w:p w14:paraId="603C7B55" w14:textId="77777777" w:rsidR="006C1E37" w:rsidRPr="0048085B" w:rsidRDefault="006C1E37" w:rsidP="00AF6013">
      <w:pPr>
        <w:pStyle w:val="skryttext"/>
        <w:rPr>
          <w:color w:val="auto"/>
        </w:rPr>
      </w:pPr>
    </w:p>
    <w:p w14:paraId="0B5464E4" w14:textId="77777777" w:rsidR="006C1E37" w:rsidRPr="0048085B" w:rsidRDefault="006C1E37" w:rsidP="00AF6013">
      <w:pPr>
        <w:pStyle w:val="skryttext"/>
        <w:rPr>
          <w:color w:val="auto"/>
        </w:rPr>
      </w:pPr>
    </w:p>
    <w:p w14:paraId="3FAF3FB7" w14:textId="77777777" w:rsidR="006C1E37" w:rsidRPr="0048085B" w:rsidRDefault="006C1E37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ZÚR Kraje Vysočina vymezují ve správním území města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</w:t>
      </w:r>
      <w:r w:rsidR="00EB5886" w:rsidRPr="0048085B">
        <w:rPr>
          <w:color w:val="auto"/>
        </w:rPr>
        <w:t>následující</w:t>
      </w:r>
      <w:r w:rsidRPr="0048085B">
        <w:rPr>
          <w:color w:val="auto"/>
        </w:rPr>
        <w:t xml:space="preserve"> koridory </w:t>
      </w:r>
      <w:r w:rsidR="00BE198D" w:rsidRPr="0048085B">
        <w:rPr>
          <w:color w:val="auto"/>
        </w:rPr>
        <w:t xml:space="preserve">dopravní infrastruktury </w:t>
      </w:r>
      <w:r w:rsidRPr="0048085B">
        <w:rPr>
          <w:color w:val="auto"/>
        </w:rPr>
        <w:t>nadmístního významu:</w:t>
      </w:r>
    </w:p>
    <w:p w14:paraId="412C34DC" w14:textId="77777777" w:rsidR="005A53C4" w:rsidRPr="0048085B" w:rsidRDefault="005A53C4" w:rsidP="00AF6013">
      <w:pPr>
        <w:pStyle w:val="skryttext"/>
        <w:rPr>
          <w:color w:val="auto"/>
        </w:rPr>
      </w:pPr>
    </w:p>
    <w:p w14:paraId="57F4AC8B" w14:textId="77777777" w:rsidR="00710B40" w:rsidRPr="0048085B" w:rsidRDefault="00710B40" w:rsidP="00AF6013">
      <w:pPr>
        <w:pStyle w:val="skryttext"/>
        <w:rPr>
          <w:color w:val="auto"/>
        </w:rPr>
      </w:pPr>
      <w:r w:rsidRPr="0048085B">
        <w:rPr>
          <w:rFonts w:cs="Arial"/>
          <w:color w:val="auto"/>
        </w:rPr>
        <w:t xml:space="preserve">DK04 koridor pro homogenizaci stávajícího tahu silnice I/34 v šířce 150 m a koridor pro </w:t>
      </w:r>
      <w:r w:rsidRPr="0048085B">
        <w:rPr>
          <w:color w:val="auto"/>
        </w:rPr>
        <w:t xml:space="preserve">umístění stavby obchvat I/34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 šířce 150 m (dle Aktualizace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 xml:space="preserve"> ZÚR Kraje Vysočina).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vymezuje a zpřesňuje pouze koridor pro homogenizaci trasy jako koridor X1 (s překryvnou funkcí).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je koridor X1 zrušen a naopak nově vymezen a zpřesněn koridor Z104 pro přeložku silnice I/34 mimo zastavěné území města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o šířce 150 m.          V místě křížení se silnicí I/37 ve směru na Pardubice (severní okraj zastavěného území Ždírce) je šíře koridoru lokálně zúžena na šířku 105-150 m tak, aby koridor nezasahoval do stávajících budov v průmyslové zóně. Pro homogenizaci trasy silnice I/34 v úseku napojení na navržený obchvat města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– hranice s KÚ Chlum (směr Svitavy) je v řešeném území vymezen koridor Z106 o šířce 100 m. Uvnitř zastavěného území místních částí Kohoutov a Benátky je koridor zúžen na šířku uličního profilu, tj.12-18 m. V úseku uvnitř zastavěného území místních částí Nové Ransko a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koridor pro homogenizaci vymezen není z důvodu potřeby stanovení invariantní koncepce řešení dopravní infrastruktury (průtah je nahrazen obchvatem).</w:t>
      </w:r>
    </w:p>
    <w:p w14:paraId="608C3B6B" w14:textId="77777777" w:rsidR="00710B40" w:rsidRPr="0048085B" w:rsidRDefault="00710B40" w:rsidP="00AF6013">
      <w:pPr>
        <w:pStyle w:val="skryttext"/>
        <w:rPr>
          <w:color w:val="auto"/>
        </w:rPr>
      </w:pPr>
      <w:r w:rsidRPr="0048085B">
        <w:rPr>
          <w:rFonts w:cs="Arial"/>
          <w:color w:val="auto"/>
        </w:rPr>
        <w:t xml:space="preserve">Pro výhledovou realizaci přeložky silnice I/34 mimo zastavěné území místních částí Kohoutov </w:t>
      </w:r>
      <w:r w:rsidRPr="0048085B">
        <w:rPr>
          <w:color w:val="auto"/>
        </w:rPr>
        <w:t>a Benátky jsou v souladu se ZÚR Kraje Vysočina v řešeném území vymezeny koridory územních rezerv R11 a R12 o šířce 200 m.</w:t>
      </w:r>
    </w:p>
    <w:p w14:paraId="7ED0596D" w14:textId="77777777" w:rsidR="00710B40" w:rsidRPr="0048085B" w:rsidRDefault="00710B40" w:rsidP="00AF6013">
      <w:pPr>
        <w:pStyle w:val="skryttext"/>
        <w:rPr>
          <w:color w:val="auto"/>
        </w:rPr>
      </w:pPr>
      <w:r w:rsidRPr="0048085B">
        <w:rPr>
          <w:rFonts w:cs="Arial"/>
          <w:color w:val="auto"/>
        </w:rPr>
        <w:t xml:space="preserve">DK05 koridor pro homogenizaci stávajícího tahu silnice I/37 v šířce 150 m je v ÚP </w:t>
      </w:r>
      <w:r w:rsidR="00000E3A" w:rsidRPr="0048085B">
        <w:rPr>
          <w:rFonts w:cs="Arial"/>
          <w:color w:val="auto"/>
        </w:rPr>
        <w:t>Hamry nad Sázavou</w:t>
      </w:r>
      <w:r w:rsidRPr="0048085B">
        <w:rPr>
          <w:color w:val="auto"/>
        </w:rPr>
        <w:t xml:space="preserve"> vymezen a zpřesněn jako koridor X2 (s překryvnou funkcí) a plocha Z90 určená pro přeložku silnice I/37 mimo zastavěné území Údav. Aktualizací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 xml:space="preserve"> ZÚR Kraje Vysočina byl obchvat Údav zrušen a předpokládá se pouze homogenizace v rámci zastavěného území Údav.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jsou proto koridor X2 a plocha Z90 zrušeny a místo nich vymezeny a zpřesněny koridory Z105, Z107 a Z109. Pro homogenizaci trasy silnice I/37 v úseku napojení na navržený obchvat města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– hranice s KÚ Krucemburk (směr Žďár nad Sázavou) je v řešeném území vymezen koridor Z105 o šířce         100 m (zpřesnění na šířku ochranného pásma). Pro homogenizaci trasy silnice I/37 v úseku napojení na navržený obchvat města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– hranice s KÚ Kocourov u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a (směr Pardubice) jsou v řešeném území vymezeny koridory Z107 a Z109 o šířce 100 m (zpřesnění na šířku ochranného pásma). Uvnitř zastavěného území místní části Údavy je koridor zúžen Z109 na šířku uličního profilu, tj.12-22 m. V úseku mezi křižovatkami se silnicemi III/34416 a III/33436 jsou koridory Z107 a Z109 jednostranně zúženy na šířku 10-30 m od osy komunikace. Zúžení bylo provedeno na základě zpracované technické studie „Přeložka silnice I/37 hranice Pardubického kraje - Ždírec N/Doubravou“, zpracovatel Sudop Praha, a.s., 2008. Hranice koridoru byla stanovena ve vzdálenosti 3 m vnějším směrem od hranice ploch potřebných pro provedení homogenizace trasy. Podél tohoto jednostranného zúžení jsou vymezeny koridory Z108, Z110 a Z111 o šířce 10 m, které jsou určeny pro realizaci cyklostezky souběžně vedoucí se silnicí I/37. </w:t>
      </w:r>
    </w:p>
    <w:p w14:paraId="1A039779" w14:textId="77777777" w:rsidR="00710B40" w:rsidRPr="0048085B" w:rsidRDefault="00710B40" w:rsidP="00AF6013">
      <w:pPr>
        <w:pStyle w:val="skryttext"/>
        <w:rPr>
          <w:color w:val="auto"/>
        </w:rPr>
      </w:pPr>
      <w:r w:rsidRPr="0048085B">
        <w:rPr>
          <w:rFonts w:cs="Arial"/>
          <w:color w:val="auto"/>
        </w:rPr>
        <w:t xml:space="preserve">Pro výhledovou realizaci přeložky silnice I/37 mimo zastavěné území Krucemburku a Vojnova </w:t>
      </w:r>
      <w:r w:rsidRPr="0048085B">
        <w:rPr>
          <w:color w:val="auto"/>
        </w:rPr>
        <w:t xml:space="preserve">Městce je řešeném území vymezen koridor územní rezervy R6 o šířce 150 m. </w:t>
      </w:r>
    </w:p>
    <w:p w14:paraId="16D6AD97" w14:textId="77777777" w:rsidR="00710B40" w:rsidRPr="0048085B" w:rsidRDefault="00710B40" w:rsidP="00AF6013">
      <w:pPr>
        <w:pStyle w:val="skryttext"/>
        <w:rPr>
          <w:color w:val="auto"/>
        </w:rPr>
      </w:pPr>
      <w:r w:rsidRPr="0048085B">
        <w:rPr>
          <w:rFonts w:cs="Arial"/>
          <w:color w:val="auto"/>
        </w:rPr>
        <w:t>DK013 koridor pro homogenizaci st</w:t>
      </w:r>
      <w:r w:rsidRPr="0048085B">
        <w:rPr>
          <w:color w:val="auto"/>
        </w:rPr>
        <w:t xml:space="preserve">ávajícího tahu silnice II/345 v šířce 80 m je v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vymezen a zpřesněn jako koridor X3.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je tento koridor zrušen, protože z důvodu vymezení koridoru Z104 pro realizaci obchvatu Ždírce nad Doubravou se předpokládá napojení silnice II/345 až v místě obchvatu, tzn na hranici řešeného území.</w:t>
      </w:r>
    </w:p>
    <w:p w14:paraId="44CE28E9" w14:textId="77777777" w:rsidR="005A53C4" w:rsidRPr="0048085B" w:rsidRDefault="005A53C4" w:rsidP="00AF6013">
      <w:pPr>
        <w:pStyle w:val="skryttext"/>
        <w:rPr>
          <w:color w:val="auto"/>
        </w:rPr>
      </w:pPr>
    </w:p>
    <w:p w14:paraId="34044F2F" w14:textId="77777777" w:rsidR="0009166D" w:rsidRPr="0048085B" w:rsidRDefault="00220A9F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ZÚR Kraje Vysočina vymezují ve správním území obce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</w:t>
      </w:r>
      <w:r w:rsidR="0009166D" w:rsidRPr="0048085B">
        <w:rPr>
          <w:color w:val="auto"/>
        </w:rPr>
        <w:t>následující plochy a koridory nadmístního významu:</w:t>
      </w:r>
    </w:p>
    <w:p w14:paraId="245E7E11" w14:textId="77777777" w:rsidR="005A53C4" w:rsidRPr="0048085B" w:rsidRDefault="0009166D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Koridor U273 pro založení </w:t>
      </w:r>
      <w:r w:rsidR="00220A9F" w:rsidRPr="0048085B">
        <w:rPr>
          <w:color w:val="auto"/>
        </w:rPr>
        <w:t xml:space="preserve">RK 1355 Chraňbožský les </w:t>
      </w:r>
      <w:r w:rsidRPr="0048085B">
        <w:rPr>
          <w:color w:val="auto"/>
        </w:rPr>
        <w:t>–</w:t>
      </w:r>
      <w:r w:rsidR="00220A9F" w:rsidRPr="0048085B">
        <w:rPr>
          <w:color w:val="auto"/>
        </w:rPr>
        <w:t xml:space="preserve">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. Koridor RK 1355 je v 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vymezen a zpřesněn, není </w:t>
      </w:r>
      <w:r w:rsidR="0001139D" w:rsidRPr="0048085B">
        <w:rPr>
          <w:color w:val="auto"/>
        </w:rPr>
        <w:t>důvod</w:t>
      </w:r>
      <w:r w:rsidRPr="0048085B">
        <w:rPr>
          <w:color w:val="auto"/>
        </w:rPr>
        <w:t xml:space="preserve"> ho změnou upravovat.</w:t>
      </w:r>
    </w:p>
    <w:p w14:paraId="58170A4C" w14:textId="77777777" w:rsidR="0009166D" w:rsidRPr="0048085B" w:rsidRDefault="0009166D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Koridor územní rezervy pro modernizaci železniční tratě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 xml:space="preserve">30. V 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je vymezen jako plochy územních rezerv R1 a R2. Aktualizací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 xml:space="preserve"> ZÚR Kraje Vysočina došlo k jeho úpravě. T</w:t>
      </w:r>
      <w:r w:rsidR="0001139D" w:rsidRPr="0048085B">
        <w:rPr>
          <w:color w:val="auto"/>
        </w:rPr>
        <w:t>a</w:t>
      </w:r>
      <w:r w:rsidRPr="0048085B">
        <w:rPr>
          <w:color w:val="auto"/>
        </w:rPr>
        <w:t>to úprav</w:t>
      </w:r>
      <w:r w:rsidR="0001139D" w:rsidRPr="0048085B">
        <w:rPr>
          <w:color w:val="auto"/>
        </w:rPr>
        <w:t>a</w:t>
      </w:r>
      <w:r w:rsidRPr="0048085B">
        <w:rPr>
          <w:color w:val="auto"/>
        </w:rPr>
        <w:t xml:space="preserve"> je zapracov</w:t>
      </w:r>
      <w:r w:rsidR="0001139D" w:rsidRPr="0048085B">
        <w:rPr>
          <w:color w:val="auto"/>
        </w:rPr>
        <w:t>ána</w:t>
      </w:r>
      <w:r w:rsidRPr="0048085B">
        <w:rPr>
          <w:color w:val="auto"/>
        </w:rPr>
        <w:t xml:space="preserve"> do řešení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3D2A44" w:rsidRPr="0048085B">
        <w:rPr>
          <w:color w:val="auto"/>
        </w:rPr>
        <w:t xml:space="preserve"> (viz bod 4.2.6.)</w:t>
      </w:r>
      <w:r w:rsidRPr="0048085B">
        <w:rPr>
          <w:color w:val="auto"/>
        </w:rPr>
        <w:t>.</w:t>
      </w:r>
    </w:p>
    <w:p w14:paraId="06F2E153" w14:textId="77777777" w:rsidR="0009166D" w:rsidRPr="0048085B" w:rsidRDefault="0009166D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Koridor územní rezervy pro výstavbu vysokorychlostní tratě. V 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je vymezen a zpřesněn na šířku 500 m jako plochy územní rezervy R1. </w:t>
      </w:r>
      <w:r w:rsidR="0001139D" w:rsidRPr="0048085B">
        <w:rPr>
          <w:color w:val="auto"/>
        </w:rPr>
        <w:t>Není důvod t</w:t>
      </w:r>
      <w:r w:rsidRPr="0048085B">
        <w:rPr>
          <w:color w:val="auto"/>
        </w:rPr>
        <w:t>ento koridor změnou upravovat.</w:t>
      </w:r>
    </w:p>
    <w:p w14:paraId="2EBAED38" w14:textId="77777777" w:rsidR="005160E4" w:rsidRPr="0048085B" w:rsidRDefault="0009166D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Plocha územní rezervy - lokalita pro akumulaci povrchových vod Štěpánov. V 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je vymezen a zpřesněn jako plochy územní rezervy R3. </w:t>
      </w:r>
      <w:r w:rsidR="005160E4" w:rsidRPr="0048085B">
        <w:rPr>
          <w:color w:val="auto"/>
        </w:rPr>
        <w:t xml:space="preserve">Aktualizací </w:t>
      </w:r>
      <w:r w:rsidR="005A354D" w:rsidRPr="0048085B">
        <w:rPr>
          <w:color w:val="auto"/>
        </w:rPr>
        <w:t>č.1</w:t>
      </w:r>
      <w:r w:rsidR="005160E4" w:rsidRPr="0048085B">
        <w:rPr>
          <w:color w:val="auto"/>
        </w:rPr>
        <w:t xml:space="preserve"> ZÚR Kraje Vysočina došlo k úpravě rozsahu lokality, t</w:t>
      </w:r>
      <w:r w:rsidR="0001139D" w:rsidRPr="0048085B">
        <w:rPr>
          <w:color w:val="auto"/>
        </w:rPr>
        <w:t>a</w:t>
      </w:r>
      <w:r w:rsidR="005160E4" w:rsidRPr="0048085B">
        <w:rPr>
          <w:color w:val="auto"/>
        </w:rPr>
        <w:t>to úprav</w:t>
      </w:r>
      <w:r w:rsidR="0001139D" w:rsidRPr="0048085B">
        <w:rPr>
          <w:color w:val="auto"/>
        </w:rPr>
        <w:t>a</w:t>
      </w:r>
      <w:r w:rsidR="005160E4" w:rsidRPr="0048085B">
        <w:rPr>
          <w:color w:val="auto"/>
        </w:rPr>
        <w:t xml:space="preserve"> je zapracov</w:t>
      </w:r>
      <w:r w:rsidR="0001139D" w:rsidRPr="0048085B">
        <w:rPr>
          <w:color w:val="auto"/>
        </w:rPr>
        <w:t>ána</w:t>
      </w:r>
      <w:r w:rsidR="005160E4" w:rsidRPr="0048085B">
        <w:rPr>
          <w:color w:val="auto"/>
        </w:rPr>
        <w:t xml:space="preserve"> do řešení </w:t>
      </w:r>
      <w:r w:rsidR="001144C2" w:rsidRPr="0048085B">
        <w:rPr>
          <w:color w:val="auto"/>
        </w:rPr>
        <w:t>ZČ2</w:t>
      </w:r>
      <w:r w:rsidR="005160E4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3D2A44" w:rsidRPr="0048085B">
        <w:rPr>
          <w:color w:val="auto"/>
        </w:rPr>
        <w:t xml:space="preserve"> (viz bod 4.2.6.).</w:t>
      </w:r>
    </w:p>
    <w:p w14:paraId="542B3C6F" w14:textId="77777777" w:rsidR="0001139D" w:rsidRPr="0048085B" w:rsidRDefault="0001139D" w:rsidP="00AF6013">
      <w:pPr>
        <w:pStyle w:val="skryttext"/>
        <w:rPr>
          <w:color w:val="auto"/>
        </w:rPr>
      </w:pPr>
    </w:p>
    <w:p w14:paraId="19BA45EB" w14:textId="77777777" w:rsidR="005657B9" w:rsidRPr="0048085B" w:rsidRDefault="005657B9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Koridor U018  pro založení NK125 K124 - Žákova hora. Tento koridor je v 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vymezen v</w:t>
      </w:r>
      <w:r w:rsidR="00D07ADF" w:rsidRPr="0048085B">
        <w:rPr>
          <w:color w:val="auto"/>
        </w:rPr>
        <w:t> rozsahu dle ZÚR Kraje Vysočina, a proto není touto změnou upravován.</w:t>
      </w:r>
    </w:p>
    <w:p w14:paraId="1A1908D0" w14:textId="77777777" w:rsidR="005657B9" w:rsidRPr="0048085B" w:rsidRDefault="00F5274C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vymezuje a zpřesňuje koridor U312 pro založení RK R012 Pelestrov – Lučice. Aktualizací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 xml:space="preserve"> ZÚR Kraje Vysočina ani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nedochází k úpravám uvedeného koridoru.</w:t>
      </w:r>
    </w:p>
    <w:p w14:paraId="4D73CF21" w14:textId="77777777" w:rsidR="00142E52" w:rsidRPr="0048085B" w:rsidRDefault="00142E52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Regionální biocentrum RC 1620 – Lučice - není v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vymezeno. Toto biocentrum je vymezeno na správním území obcí Lučice a Malčín a jeho hranice kopíruje katastrální hranice mezi KÚ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>, KÚ Lučice a KÚ Malčín</w:t>
      </w:r>
      <w:r w:rsidR="002255CA" w:rsidRPr="0048085B">
        <w:rPr>
          <w:color w:val="auto"/>
        </w:rPr>
        <w:t>. V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je po této hranici vymezen RK R012 spojující RC 1620 Lučice a RC B05 Pelestrov – k tomuto vymezení nebyly při projednávání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vzneseny žádné námitky od dotčených orgánů.</w:t>
      </w:r>
    </w:p>
    <w:p w14:paraId="6EDE0E56" w14:textId="77777777" w:rsidR="00BB58C1" w:rsidRPr="0048085B" w:rsidRDefault="00BB58C1" w:rsidP="00AF6013">
      <w:pPr>
        <w:pStyle w:val="skryttext"/>
        <w:rPr>
          <w:color w:val="auto"/>
        </w:rPr>
      </w:pPr>
    </w:p>
    <w:p w14:paraId="57D8E1EA" w14:textId="77777777" w:rsidR="00BB58C1" w:rsidRPr="0048085B" w:rsidRDefault="00BB58C1" w:rsidP="00AF6013">
      <w:pPr>
        <w:pStyle w:val="skryttext"/>
        <w:rPr>
          <w:color w:val="auto"/>
        </w:rPr>
      </w:pPr>
    </w:p>
    <w:p w14:paraId="365FC4C5" w14:textId="77777777" w:rsidR="00BB58C1" w:rsidRPr="0048085B" w:rsidRDefault="00BB58C1" w:rsidP="00AF6013">
      <w:pPr>
        <w:pStyle w:val="skryttext"/>
        <w:rPr>
          <w:color w:val="auto"/>
        </w:rPr>
      </w:pPr>
    </w:p>
    <w:p w14:paraId="130C8F96" w14:textId="77777777" w:rsidR="00BB58C1" w:rsidRPr="0048085B" w:rsidRDefault="00BB58C1" w:rsidP="00AF6013">
      <w:pPr>
        <w:pStyle w:val="skryttext"/>
        <w:rPr>
          <w:color w:val="auto"/>
        </w:rPr>
      </w:pPr>
    </w:p>
    <w:p w14:paraId="63ED350C" w14:textId="77777777" w:rsidR="008F1065" w:rsidRPr="0048085B" w:rsidRDefault="00BE198D" w:rsidP="00AF6013">
      <w:pPr>
        <w:pStyle w:val="skryttext"/>
        <w:rPr>
          <w:color w:val="auto"/>
        </w:rPr>
      </w:pPr>
      <w:r w:rsidRPr="0048085B">
        <w:rPr>
          <w:color w:val="auto"/>
        </w:rPr>
        <w:t xml:space="preserve">ZÚR Kraje Vysočina vymezují ve správním území </w:t>
      </w:r>
      <w:r w:rsidR="005A53C4" w:rsidRPr="0048085B">
        <w:rPr>
          <w:color w:val="auto"/>
        </w:rPr>
        <w:t>obce</w:t>
      </w:r>
      <w:r w:rsidRPr="0048085B">
        <w:rPr>
          <w:color w:val="auto"/>
        </w:rPr>
        <w:t xml:space="preserve">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následující </w:t>
      </w:r>
      <w:r w:rsidR="008F1065" w:rsidRPr="0048085B">
        <w:rPr>
          <w:color w:val="auto"/>
        </w:rPr>
        <w:t>plochy a koridory nadmínstního význ</w:t>
      </w:r>
      <w:r w:rsidR="00040DF6" w:rsidRPr="0048085B">
        <w:rPr>
          <w:color w:val="auto"/>
        </w:rPr>
        <w:t>a</w:t>
      </w:r>
      <w:r w:rsidR="008F1065" w:rsidRPr="0048085B">
        <w:rPr>
          <w:color w:val="auto"/>
        </w:rPr>
        <w:t>mu:</w:t>
      </w:r>
    </w:p>
    <w:p w14:paraId="1E18F91C" w14:textId="77777777" w:rsidR="00040DF6" w:rsidRPr="0048085B" w:rsidRDefault="00040DF6" w:rsidP="00AF6013">
      <w:pPr>
        <w:pStyle w:val="skryttext"/>
        <w:rPr>
          <w:color w:val="auto"/>
        </w:rPr>
      </w:pPr>
      <w:r w:rsidRPr="0048085B">
        <w:rPr>
          <w:color w:val="auto"/>
        </w:rPr>
        <w:t>Koridor P01 pro VVTL plynovod DN 500 Olešná – Borek (hranice Kraje Vysočina a Pardubického kraje)</w:t>
      </w:r>
    </w:p>
    <w:p w14:paraId="3F19624A" w14:textId="77777777" w:rsidR="00040DF6" w:rsidRPr="0048085B" w:rsidRDefault="00040DF6" w:rsidP="00BB58C1">
      <w:pPr>
        <w:pStyle w:val="skryttext"/>
        <w:rPr>
          <w:color w:val="auto"/>
        </w:rPr>
      </w:pPr>
      <w:r w:rsidRPr="0048085B">
        <w:rPr>
          <w:color w:val="auto"/>
        </w:rPr>
        <w:t>Koridor U011 pro založení NRBC Lichnice - Polom NKOD 75</w:t>
      </w:r>
    </w:p>
    <w:p w14:paraId="4BDC96C9" w14:textId="77777777" w:rsidR="00040DF6" w:rsidRPr="0048085B" w:rsidRDefault="00040DF6" w:rsidP="00BB58C1">
      <w:pPr>
        <w:pStyle w:val="skryttext"/>
        <w:rPr>
          <w:color w:val="auto"/>
        </w:rPr>
      </w:pPr>
      <w:r w:rsidRPr="0048085B">
        <w:rPr>
          <w:color w:val="auto"/>
        </w:rPr>
        <w:t>Plochu U040 pro založení RBC Chuchel NKOD 1627</w:t>
      </w:r>
    </w:p>
    <w:p w14:paraId="6891780E" w14:textId="77777777" w:rsidR="00040DF6" w:rsidRPr="0048085B" w:rsidRDefault="00040DF6" w:rsidP="00BB58C1">
      <w:pPr>
        <w:pStyle w:val="skryttext"/>
        <w:rPr>
          <w:color w:val="auto"/>
        </w:rPr>
      </w:pPr>
      <w:r w:rsidRPr="0048085B">
        <w:rPr>
          <w:color w:val="auto"/>
        </w:rPr>
        <w:t>Koridor U251 pro založení RBK Čečkovice – Doubrava u Uhrovského mlýna NKOD 1352</w:t>
      </w:r>
    </w:p>
    <w:p w14:paraId="2FB7A587" w14:textId="77777777" w:rsidR="00BE198D" w:rsidRPr="0048085B" w:rsidRDefault="00040DF6" w:rsidP="00BB58C1">
      <w:pPr>
        <w:pStyle w:val="skryttext"/>
        <w:rPr>
          <w:color w:val="auto"/>
        </w:rPr>
      </w:pPr>
      <w:r w:rsidRPr="0048085B">
        <w:rPr>
          <w:color w:val="auto"/>
        </w:rPr>
        <w:t>Koridor U272 pro založení RBK Chuchel – Blatnický potok NKOD 1354</w:t>
      </w:r>
    </w:p>
    <w:p w14:paraId="3355E9DC" w14:textId="77777777" w:rsidR="00040DF6" w:rsidRPr="0048085B" w:rsidRDefault="00040DF6" w:rsidP="00BB58C1">
      <w:pPr>
        <w:pStyle w:val="skryttext"/>
        <w:rPr>
          <w:color w:val="auto"/>
        </w:rPr>
      </w:pPr>
      <w:r w:rsidRPr="0048085B">
        <w:rPr>
          <w:color w:val="auto"/>
        </w:rPr>
        <w:t xml:space="preserve">Všechny výše uvedené plochy a koridory nadmínstního významu jsou v 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vymezeny. </w:t>
      </w:r>
      <w:r w:rsidR="001144C2" w:rsidRPr="0048085B">
        <w:rPr>
          <w:color w:val="auto"/>
        </w:rPr>
        <w:t>ZČ2</w:t>
      </w:r>
      <w:r w:rsidR="00006163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006163" w:rsidRPr="0048085B">
        <w:rPr>
          <w:color w:val="auto"/>
        </w:rPr>
        <w:t xml:space="preserve"> upravuje a zpřesňuje podmínky pro výstavbu VVTL plynovodu Olešná – Náchod tak, aby byla lépe zajištěna jeho územní ochrana. Dále je lokálně upravena hranice výše uvedených prvků ÚSES tak aby byly vytvořeny podmínky pro zlepšení jejich funkčnosti (viz kapitola</w:t>
      </w:r>
      <w:r w:rsidR="005D593D" w:rsidRPr="0048085B">
        <w:rPr>
          <w:color w:val="auto"/>
        </w:rPr>
        <w:t xml:space="preserve"> 4.2.4.)</w:t>
      </w:r>
      <w:r w:rsidR="00006163" w:rsidRPr="0048085B">
        <w:rPr>
          <w:color w:val="auto"/>
        </w:rPr>
        <w:t>.</w:t>
      </w:r>
    </w:p>
    <w:p w14:paraId="01F97125" w14:textId="77777777" w:rsidR="00006163" w:rsidRPr="0048085B" w:rsidRDefault="00006163" w:rsidP="0009166D">
      <w:pPr>
        <w:pStyle w:val="skryttext"/>
        <w:rPr>
          <w:color w:val="auto"/>
        </w:rPr>
      </w:pPr>
    </w:p>
    <w:p w14:paraId="59765236" w14:textId="77777777" w:rsidR="00F21D7A" w:rsidRPr="0048085B" w:rsidRDefault="00F21D7A" w:rsidP="0009166D">
      <w:pPr>
        <w:pStyle w:val="skryttext"/>
        <w:rPr>
          <w:color w:val="auto"/>
        </w:rPr>
      </w:pPr>
      <w:r w:rsidRPr="0048085B">
        <w:rPr>
          <w:color w:val="auto"/>
        </w:rPr>
        <w:t xml:space="preserve">Všechny výše uvedené prvky ÚSES jsou v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vymezeny a zpřesněny. RC 372 Ransko je v řešeném| území zpřesněno v souladu s grafickou částí ZÚR Kraje Vysočina na hranice s KÚ Krucemburk, tj. mimo řešené území.</w:t>
      </w:r>
    </w:p>
    <w:p w14:paraId="2B3CBD2F" w14:textId="77777777" w:rsidR="00F21D7A" w:rsidRPr="0048085B" w:rsidRDefault="00F21D7A" w:rsidP="0009166D">
      <w:pPr>
        <w:pStyle w:val="skryttext"/>
        <w:rPr>
          <w:color w:val="auto"/>
        </w:rPr>
      </w:pPr>
      <w:r w:rsidRPr="0048085B">
        <w:rPr>
          <w:color w:val="auto"/>
        </w:rPr>
        <w:t xml:space="preserve">RK 441 Suchý kopec - Barchanec je v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trasován odlišné od ZÚR Kraje Vysočina (odchylka cca.100 m). Úprava trasy byla provedena s ohledem na terénní konfiguraci a stupeň ekologické stability ploch, kterými prochází. Toto řešení bylo odsouhlaseno v rámci projednání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a rovněž řešení sousedního ÚP Krucemburk navazuje na tuto odlišnou trasu. Z těchto důvodu není trasa RK 441 Suchý kopec - Barchanec touto změnou upravována.</w:t>
      </w:r>
    </w:p>
    <w:p w14:paraId="54327D34" w14:textId="77777777" w:rsidR="006C1E37" w:rsidRPr="0048085B" w:rsidRDefault="006C1E37" w:rsidP="0009166D">
      <w:pPr>
        <w:pStyle w:val="skryttext"/>
        <w:rPr>
          <w:color w:val="auto"/>
        </w:rPr>
      </w:pPr>
    </w:p>
    <w:p w14:paraId="2FFA1885" w14:textId="77777777" w:rsidR="006C1E37" w:rsidRPr="0048085B" w:rsidRDefault="006C1E37" w:rsidP="0009166D">
      <w:pPr>
        <w:pStyle w:val="skryttext"/>
        <w:rPr>
          <w:color w:val="auto"/>
        </w:rPr>
      </w:pPr>
      <w:r w:rsidRPr="0048085B">
        <w:rPr>
          <w:color w:val="auto"/>
        </w:rPr>
        <w:t xml:space="preserve">Kromě prvku U086 RBC Ransko 372 jsou všechny výše uvedené prvky ÚSES v územním plánu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vymezeny a zařazeny jako veřejně prospěšná opatření. Regionální biokoridor 441 Suchý kopec – Barchanec je v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trasován odlišně od ZÚR Kr Vysočina, změnou je tuto trasu třeba uvést do souladu s nadřazenou dokumentací.</w:t>
      </w:r>
    </w:p>
    <w:p w14:paraId="288B7DFC" w14:textId="77777777" w:rsidR="006C1E37" w:rsidRPr="0048085B" w:rsidRDefault="006C1E37" w:rsidP="00314251">
      <w:pPr>
        <w:pStyle w:val="skryttext"/>
        <w:rPr>
          <w:color w:val="auto"/>
        </w:rPr>
      </w:pPr>
      <w:r w:rsidRPr="0048085B">
        <w:rPr>
          <w:color w:val="auto"/>
        </w:rPr>
        <w:t xml:space="preserve"> </w:t>
      </w:r>
    </w:p>
    <w:p w14:paraId="0A6CF3F5" w14:textId="77777777" w:rsidR="006C1E37" w:rsidRPr="0048085B" w:rsidRDefault="006C1E37" w:rsidP="00314251">
      <w:pPr>
        <w:pStyle w:val="skryttext"/>
        <w:rPr>
          <w:color w:val="auto"/>
        </w:rPr>
      </w:pPr>
    </w:p>
    <w:p w14:paraId="10D7B574" w14:textId="77777777" w:rsidR="006C1E37" w:rsidRPr="0048085B" w:rsidRDefault="006C1E37" w:rsidP="00314251">
      <w:pPr>
        <w:pStyle w:val="skryttext"/>
        <w:rPr>
          <w:color w:val="auto"/>
        </w:rPr>
      </w:pPr>
      <w:r w:rsidRPr="0048085B">
        <w:rPr>
          <w:color w:val="auto"/>
        </w:rPr>
        <w:t xml:space="preserve">(bod 72 ZÚR) ZÚR vymezují koridor silnice I/34 v šířce 150 m zahrnující obchvat  I/34 </w:t>
      </w:r>
      <w:r w:rsidR="00000E3A" w:rsidRPr="0048085B">
        <w:rPr>
          <w:color w:val="auto"/>
        </w:rPr>
        <w:t>Hamry nad Sázavou</w:t>
      </w:r>
    </w:p>
    <w:p w14:paraId="3E58E680" w14:textId="77777777" w:rsidR="006C1E37" w:rsidRPr="0048085B" w:rsidRDefault="006C1E37" w:rsidP="00314251">
      <w:pPr>
        <w:pStyle w:val="skryttext"/>
        <w:rPr>
          <w:color w:val="auto"/>
        </w:rPr>
      </w:pPr>
      <w:r w:rsidRPr="0048085B">
        <w:rPr>
          <w:color w:val="auto"/>
        </w:rPr>
        <w:t xml:space="preserve">(bod 75a) ZÚR stanovují pro územní plánování úkol prověřit a stabilizovat na silnici I/37 umístění obchvatu sídla Údavy na území města </w:t>
      </w:r>
      <w:r w:rsidR="00000E3A" w:rsidRPr="0048085B">
        <w:rPr>
          <w:color w:val="auto"/>
        </w:rPr>
        <w:t>Hamry nad Sázavou</w:t>
      </w:r>
    </w:p>
    <w:p w14:paraId="738FA1A6" w14:textId="77777777" w:rsidR="006C1E37" w:rsidRPr="0048085B" w:rsidRDefault="006C1E37" w:rsidP="00314251">
      <w:pPr>
        <w:pStyle w:val="skryttext"/>
        <w:rPr>
          <w:color w:val="auto"/>
        </w:rPr>
      </w:pPr>
      <w:r w:rsidRPr="0048085B">
        <w:rPr>
          <w:color w:val="auto"/>
        </w:rPr>
        <w:t xml:space="preserve">(bod 76) ZÚR vymezují jako územní rezervy koridory pro prověření budoucího umístění staveb: přeložka silnice I/37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– Vojnův Městec v šířce 200m.</w:t>
      </w:r>
    </w:p>
    <w:p w14:paraId="683965BF" w14:textId="77777777" w:rsidR="006C1E37" w:rsidRPr="0048085B" w:rsidRDefault="006C1E37" w:rsidP="00314251">
      <w:pPr>
        <w:pStyle w:val="skryttext"/>
        <w:rPr>
          <w:color w:val="auto"/>
        </w:rPr>
      </w:pPr>
    </w:p>
    <w:p w14:paraId="7D0147BE" w14:textId="77777777" w:rsidR="006C1E37" w:rsidRPr="0048085B" w:rsidRDefault="006C1E37" w:rsidP="00314251">
      <w:pPr>
        <w:pStyle w:val="skryttext"/>
        <w:rPr>
          <w:color w:val="auto"/>
        </w:rPr>
      </w:pPr>
    </w:p>
    <w:p w14:paraId="352A51CA" w14:textId="77777777" w:rsidR="006C1E37" w:rsidRPr="0048085B" w:rsidRDefault="006C1E37" w:rsidP="0001139D">
      <w:pPr>
        <w:pStyle w:val="skryttext"/>
        <w:rPr>
          <w:color w:val="auto"/>
        </w:rPr>
      </w:pPr>
    </w:p>
    <w:p w14:paraId="33907F56" w14:textId="77777777" w:rsidR="006C1E37" w:rsidRPr="0048085B" w:rsidRDefault="006C1E37" w:rsidP="0001139D">
      <w:pPr>
        <w:pStyle w:val="skryttext"/>
        <w:rPr>
          <w:color w:val="auto"/>
        </w:rPr>
      </w:pPr>
    </w:p>
    <w:p w14:paraId="4971CE9F" w14:textId="77777777" w:rsidR="007432F2" w:rsidRPr="0048085B" w:rsidRDefault="007432F2" w:rsidP="0001139D">
      <w:pPr>
        <w:pStyle w:val="skryttext"/>
        <w:rPr>
          <w:color w:val="auto"/>
        </w:rPr>
      </w:pPr>
      <w:bookmarkStart w:id="13" w:name="_Toc532723220"/>
      <w:r w:rsidRPr="0048085B">
        <w:rPr>
          <w:color w:val="auto"/>
        </w:rPr>
        <w:t>Podmínky koncepce ochrany a rozvoje přírodních, ku</w:t>
      </w:r>
      <w:r w:rsidR="006D15DD" w:rsidRPr="0048085B">
        <w:rPr>
          <w:color w:val="auto"/>
        </w:rPr>
        <w:t>lturních a civilizačních hodnot</w:t>
      </w:r>
    </w:p>
    <w:p w14:paraId="2E10956F" w14:textId="77777777" w:rsidR="0001139D" w:rsidRPr="0048085B" w:rsidRDefault="0001139D" w:rsidP="0001139D">
      <w:pPr>
        <w:pStyle w:val="skryttext"/>
        <w:rPr>
          <w:color w:val="auto"/>
        </w:rPr>
      </w:pPr>
    </w:p>
    <w:p w14:paraId="4D419DD6" w14:textId="77777777" w:rsidR="0001139D" w:rsidRPr="0048085B" w:rsidRDefault="0001139D" w:rsidP="0001139D">
      <w:pPr>
        <w:pStyle w:val="skryttext"/>
        <w:rPr>
          <w:color w:val="auto"/>
        </w:rPr>
      </w:pPr>
    </w:p>
    <w:p w14:paraId="695104C3" w14:textId="77777777" w:rsidR="00CB703C" w:rsidRPr="0048085B" w:rsidRDefault="00A250FF" w:rsidP="0001139D">
      <w:pPr>
        <w:pStyle w:val="skryttext"/>
        <w:rPr>
          <w:color w:val="auto"/>
        </w:rPr>
      </w:pPr>
      <w:r w:rsidRPr="0048085B">
        <w:rPr>
          <w:color w:val="auto"/>
        </w:rPr>
        <w:t xml:space="preserve">V území řešeném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="00CB703C" w:rsidRPr="0048085B">
        <w:rPr>
          <w:color w:val="auto"/>
        </w:rPr>
        <w:t xml:space="preserve">nedefinují </w:t>
      </w:r>
      <w:r w:rsidRPr="0048085B">
        <w:rPr>
          <w:color w:val="auto"/>
        </w:rPr>
        <w:t xml:space="preserve">ZÚR Kraje Vysočina </w:t>
      </w:r>
      <w:r w:rsidR="00CB703C" w:rsidRPr="0048085B">
        <w:rPr>
          <w:color w:val="auto"/>
        </w:rPr>
        <w:t>žádné přírodní, kulturní, krajinné ani civilizační hodnoty území kraje.</w:t>
      </w:r>
    </w:p>
    <w:p w14:paraId="6430ADDD" w14:textId="77777777" w:rsidR="00346DC9" w:rsidRPr="0048085B" w:rsidRDefault="00346DC9" w:rsidP="0001139D">
      <w:pPr>
        <w:pStyle w:val="skryttext"/>
        <w:rPr>
          <w:color w:val="auto"/>
        </w:rPr>
      </w:pPr>
    </w:p>
    <w:p w14:paraId="3A8AEF3F" w14:textId="77777777" w:rsidR="00346DC9" w:rsidRPr="0048085B" w:rsidRDefault="00346DC9" w:rsidP="0001139D">
      <w:pPr>
        <w:pStyle w:val="skryttext"/>
        <w:rPr>
          <w:color w:val="auto"/>
        </w:rPr>
      </w:pPr>
      <w:r w:rsidRPr="0048085B">
        <w:rPr>
          <w:color w:val="auto"/>
        </w:rPr>
        <w:t>Údolí řeky Šlapanky</w:t>
      </w:r>
      <w:r w:rsidR="00483C18" w:rsidRPr="0048085B">
        <w:rPr>
          <w:color w:val="auto"/>
        </w:rPr>
        <w:t xml:space="preserve">, zařazené do soustavy evropsky významných lokalit Natura 2000, je definováno jako významná přírodní hodnota území kraje. ÚP </w:t>
      </w:r>
      <w:r w:rsidR="00000E3A" w:rsidRPr="0048085B">
        <w:rPr>
          <w:color w:val="auto"/>
        </w:rPr>
        <w:t>Hamry nad Sázavou</w:t>
      </w:r>
      <w:r w:rsidR="00483C18" w:rsidRPr="0048085B">
        <w:rPr>
          <w:color w:val="auto"/>
        </w:rPr>
        <w:t xml:space="preserve"> tuto hodnotu respektuje a vytváří podmínky pro její ochranu. </w:t>
      </w:r>
      <w:r w:rsidR="001144C2" w:rsidRPr="0048085B">
        <w:rPr>
          <w:color w:val="auto"/>
        </w:rPr>
        <w:t>ZČ2</w:t>
      </w:r>
      <w:r w:rsidR="00483C18" w:rsidRPr="0048085B">
        <w:rPr>
          <w:color w:val="auto"/>
        </w:rPr>
        <w:t xml:space="preserve"> řešené lokality jsou situovány mimo údolí řeky Šlapanky.</w:t>
      </w:r>
    </w:p>
    <w:p w14:paraId="7F09164E" w14:textId="77777777" w:rsidR="00483C18" w:rsidRPr="0048085B" w:rsidRDefault="00483C18" w:rsidP="0001139D">
      <w:pPr>
        <w:pStyle w:val="skryttext"/>
        <w:rPr>
          <w:color w:val="auto"/>
        </w:rPr>
      </w:pPr>
    </w:p>
    <w:p w14:paraId="1AA9A70C" w14:textId="77777777" w:rsidR="00346DC9" w:rsidRPr="0048085B" w:rsidRDefault="00346DC9" w:rsidP="0001139D">
      <w:pPr>
        <w:pStyle w:val="skryttext"/>
        <w:rPr>
          <w:color w:val="auto"/>
        </w:rPr>
      </w:pPr>
      <w:r w:rsidRPr="0048085B">
        <w:rPr>
          <w:color w:val="auto"/>
        </w:rPr>
        <w:t>Nadmístní komunikační síť tvořená v řešeném území silnicí II/34</w:t>
      </w:r>
      <w:r w:rsidR="00633CF0" w:rsidRPr="0048085B">
        <w:rPr>
          <w:color w:val="auto"/>
        </w:rPr>
        <w:t>7</w:t>
      </w:r>
      <w:r w:rsidRPr="0048085B">
        <w:rPr>
          <w:color w:val="auto"/>
        </w:rPr>
        <w:t xml:space="preserve"> je v ZÚR Kraje Vysočina definována jako významná civilizační hodnota území kraje.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respektuje základní zásady pro usměrňování územního rozvoje a rozhodování o změnách v území a úkoly pro územní plánování, které jsou v ZÚR Kraje Vysočina pro oblast dopravní infrastruktury stanoveny.</w:t>
      </w:r>
    </w:p>
    <w:p w14:paraId="797A42CF" w14:textId="77777777" w:rsidR="00483C18" w:rsidRPr="0048085B" w:rsidRDefault="00483C18" w:rsidP="0001139D">
      <w:pPr>
        <w:pStyle w:val="skryttext"/>
        <w:rPr>
          <w:color w:val="auto"/>
        </w:rPr>
      </w:pPr>
    </w:p>
    <w:p w14:paraId="6261FC07" w14:textId="77777777" w:rsidR="00955509" w:rsidRPr="0048085B" w:rsidRDefault="00955509" w:rsidP="0001139D">
      <w:pPr>
        <w:pStyle w:val="skryttext"/>
        <w:rPr>
          <w:color w:val="auto"/>
        </w:rPr>
      </w:pPr>
    </w:p>
    <w:p w14:paraId="640E8A0F" w14:textId="77777777" w:rsidR="0068013D" w:rsidRPr="0048085B" w:rsidRDefault="001144C2" w:rsidP="0001139D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68013D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68013D" w:rsidRPr="0048085B">
        <w:rPr>
          <w:color w:val="auto"/>
        </w:rPr>
        <w:t xml:space="preserve"> upravuje koncepci řešení silniční sítě (silnice I/34, I/37 a II/345), která je v ZÚR Kraje Vysočina definována jako významná civilizační hodnota území kraje. </w:t>
      </w:r>
      <w:r w:rsidRPr="0048085B">
        <w:rPr>
          <w:color w:val="auto"/>
        </w:rPr>
        <w:t>ZČ2</w:t>
      </w:r>
      <w:r w:rsidR="0068013D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68013D" w:rsidRPr="0048085B">
        <w:rPr>
          <w:color w:val="auto"/>
        </w:rPr>
        <w:t xml:space="preserve"> respektuje základní zásady pro usměrňování územního rozvoje a rozhodování o změnách v území a úkoly pro územní plánování, které jsou v ZÚR Kraje Vysočina pro oblast dopravní infrastruktury stanoveny.</w:t>
      </w:r>
    </w:p>
    <w:p w14:paraId="1CD34269" w14:textId="77777777" w:rsidR="0068013D" w:rsidRPr="0048085B" w:rsidRDefault="0068013D" w:rsidP="0001139D">
      <w:pPr>
        <w:pStyle w:val="skryttext"/>
        <w:rPr>
          <w:color w:val="auto"/>
        </w:rPr>
      </w:pPr>
      <w:r w:rsidRPr="0048085B">
        <w:rPr>
          <w:color w:val="auto"/>
        </w:rPr>
        <w:t xml:space="preserve">ZÚR Kraje Vysočina stanovují pro usměrňování územního rozvoje a rozhodování o změnách v území, v souvislosti s ochranou a rozvojem přírodních hodnot v CHKO Žďárské vrchy a CHKO Železné hory, zásadu využít přednostně přestavbu nevyužívaných nebo nedostatečně využívaných ploch v zastavěném území sídel. Tento princip je řešením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i jeho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respektován.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vytváří podmínky pro rozvoj turistických a cykloturistických aktivit, respektuje přírodní, kulturní a civilizačních hodnoty území a neumožňuje plošnou výstavbu rekreačních objektů.</w:t>
      </w:r>
    </w:p>
    <w:p w14:paraId="6FA76B44" w14:textId="77777777" w:rsidR="00633CF0" w:rsidRPr="0048085B" w:rsidRDefault="00633CF0" w:rsidP="0001139D">
      <w:pPr>
        <w:pStyle w:val="skryttext"/>
        <w:rPr>
          <w:color w:val="auto"/>
        </w:rPr>
      </w:pPr>
    </w:p>
    <w:p w14:paraId="04CB0798" w14:textId="77777777" w:rsidR="0081555D" w:rsidRPr="0048085B" w:rsidRDefault="0081555D" w:rsidP="00314251">
      <w:pPr>
        <w:pStyle w:val="skryttext"/>
        <w:rPr>
          <w:color w:val="auto"/>
        </w:rPr>
      </w:pPr>
      <w:r w:rsidRPr="0048085B">
        <w:rPr>
          <w:color w:val="auto"/>
        </w:rPr>
        <w:t xml:space="preserve">Ve správním území obce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Pr="0048085B">
        <w:rPr>
          <w:color w:val="auto"/>
        </w:rPr>
        <w:t>nedefinují ZÚR Kraje Vysočina žádné jiné přírodní, kulturní ani krajinné hodnoty území kraje.</w:t>
      </w:r>
    </w:p>
    <w:p w14:paraId="7BEEF74E" w14:textId="77777777" w:rsidR="00EA796F" w:rsidRPr="0048085B" w:rsidRDefault="00EA796F" w:rsidP="000E550E">
      <w:pPr>
        <w:pStyle w:val="Nadpis2"/>
      </w:pPr>
      <w:bookmarkStart w:id="14" w:name="_Toc437771472"/>
      <w:r w:rsidRPr="0048085B">
        <w:t>Typ krajiny dle cílového využití</w:t>
      </w:r>
      <w:bookmarkEnd w:id="14"/>
    </w:p>
    <w:p w14:paraId="1992682B" w14:textId="77777777" w:rsidR="00B3327C" w:rsidRPr="0048085B" w:rsidRDefault="007C2193" w:rsidP="00261658">
      <w:pPr>
        <w:pStyle w:val="skryttext"/>
        <w:rPr>
          <w:color w:val="auto"/>
        </w:rPr>
      </w:pPr>
      <w:r w:rsidRPr="0048085B">
        <w:rPr>
          <w:color w:val="auto"/>
        </w:rPr>
        <w:t>S</w:t>
      </w:r>
      <w:r w:rsidR="009757CC" w:rsidRPr="0048085B">
        <w:rPr>
          <w:color w:val="auto"/>
        </w:rPr>
        <w:t>oulad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9757CC" w:rsidRPr="0048085B">
        <w:rPr>
          <w:color w:val="auto"/>
        </w:rPr>
        <w:t xml:space="preserve"> s hlavním cílovým využitím krajiny</w:t>
      </w:r>
      <w:r w:rsidRPr="0048085B">
        <w:rPr>
          <w:color w:val="auto"/>
        </w:rPr>
        <w:t xml:space="preserve"> byl řešen a odůvodněn v rámci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. </w:t>
      </w:r>
    </w:p>
    <w:p w14:paraId="20B304C7" w14:textId="77777777" w:rsidR="009757CC" w:rsidRPr="0048085B" w:rsidRDefault="001144C2" w:rsidP="00261658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7C2193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7C2193" w:rsidRPr="0048085B">
        <w:rPr>
          <w:color w:val="auto"/>
        </w:rPr>
        <w:t xml:space="preserve"> nemění </w:t>
      </w:r>
      <w:r w:rsidR="00524F10" w:rsidRPr="0048085B">
        <w:rPr>
          <w:color w:val="auto"/>
        </w:rPr>
        <w:t xml:space="preserve">podstatně </w:t>
      </w:r>
      <w:r w:rsidR="008404AB" w:rsidRPr="0048085B">
        <w:rPr>
          <w:color w:val="auto"/>
        </w:rPr>
        <w:t xml:space="preserve">charakter </w:t>
      </w:r>
      <w:r w:rsidR="00524F10" w:rsidRPr="0048085B">
        <w:rPr>
          <w:color w:val="auto"/>
        </w:rPr>
        <w:t>využití území ani koncepci jeho rozvoje</w:t>
      </w:r>
      <w:r w:rsidR="009757CC" w:rsidRPr="0048085B">
        <w:rPr>
          <w:color w:val="auto"/>
        </w:rPr>
        <w:t>.</w:t>
      </w:r>
    </w:p>
    <w:p w14:paraId="0ECB00E4" w14:textId="77777777" w:rsidR="009757CC" w:rsidRPr="0048085B" w:rsidRDefault="009757CC" w:rsidP="00261658">
      <w:pPr>
        <w:pStyle w:val="skryttext"/>
        <w:rPr>
          <w:color w:val="auto"/>
        </w:rPr>
      </w:pPr>
      <w:r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i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zohledňují zásady pro činnost v území a rozhodování o změnách v území, které jsou v ZÚR Kraje Vysočina stanoveny pro uvedený typ krajiny, následně:</w:t>
      </w:r>
    </w:p>
    <w:p w14:paraId="1CEDDFF4" w14:textId="77777777" w:rsidR="009757CC" w:rsidRPr="0048085B" w:rsidRDefault="009757CC" w:rsidP="00261658">
      <w:pPr>
        <w:pStyle w:val="skryttext"/>
        <w:rPr>
          <w:color w:val="auto"/>
        </w:rPr>
      </w:pPr>
    </w:p>
    <w:p w14:paraId="6CB56529" w14:textId="77777777" w:rsidR="009757CC" w:rsidRPr="0048085B" w:rsidRDefault="00813AF2" w:rsidP="00261658">
      <w:pPr>
        <w:pStyle w:val="skryttext"/>
        <w:rPr>
          <w:color w:val="auto"/>
        </w:rPr>
      </w:pPr>
      <w:r w:rsidRPr="0048085B">
        <w:rPr>
          <w:color w:val="auto"/>
        </w:rPr>
        <w:t xml:space="preserve">ZÚR Kraje Vysočina zařazují řešené území do následujících typů krajin: krajina lesozemědělská ostatní </w:t>
      </w:r>
      <w:r w:rsidR="00F654A6" w:rsidRPr="0048085B">
        <w:rPr>
          <w:color w:val="auto"/>
        </w:rPr>
        <w:t xml:space="preserve">(severozápadní část řešeného území) </w:t>
      </w:r>
      <w:r w:rsidRPr="0048085B">
        <w:rPr>
          <w:color w:val="auto"/>
        </w:rPr>
        <w:t xml:space="preserve">a krajina </w:t>
      </w:r>
      <w:r w:rsidR="00F654A6" w:rsidRPr="0048085B">
        <w:rPr>
          <w:color w:val="auto"/>
        </w:rPr>
        <w:t>rybniční (jihovýchodní část řešeného území)</w:t>
      </w:r>
      <w:r w:rsidRPr="0048085B">
        <w:rPr>
          <w:color w:val="auto"/>
        </w:rPr>
        <w:t>.</w:t>
      </w:r>
    </w:p>
    <w:p w14:paraId="05F6C7B7" w14:textId="77777777" w:rsidR="009757CC" w:rsidRPr="0048085B" w:rsidRDefault="009757CC" w:rsidP="00261658">
      <w:pPr>
        <w:pStyle w:val="skryttext"/>
        <w:rPr>
          <w:color w:val="auto"/>
        </w:rPr>
      </w:pPr>
    </w:p>
    <w:p w14:paraId="675867A8" w14:textId="77777777" w:rsidR="009757CC" w:rsidRPr="0048085B" w:rsidRDefault="009757CC" w:rsidP="00261658">
      <w:pPr>
        <w:pStyle w:val="skryttext"/>
        <w:rPr>
          <w:color w:val="auto"/>
        </w:rPr>
      </w:pPr>
    </w:p>
    <w:p w14:paraId="458D905E" w14:textId="77777777" w:rsidR="009757CC" w:rsidRPr="0048085B" w:rsidRDefault="009757CC" w:rsidP="00261658">
      <w:pPr>
        <w:pStyle w:val="skryttext"/>
        <w:rPr>
          <w:color w:val="auto"/>
        </w:rPr>
      </w:pPr>
    </w:p>
    <w:p w14:paraId="62E8350C" w14:textId="77777777" w:rsidR="009757CC" w:rsidRPr="0048085B" w:rsidRDefault="009757CC" w:rsidP="00261658">
      <w:pPr>
        <w:pStyle w:val="skryttext"/>
        <w:rPr>
          <w:color w:val="auto"/>
        </w:rPr>
      </w:pPr>
    </w:p>
    <w:p w14:paraId="0147F178" w14:textId="77777777" w:rsidR="00511B55" w:rsidRPr="0048085B" w:rsidRDefault="002A611F" w:rsidP="00261658">
      <w:pPr>
        <w:pStyle w:val="skryttext"/>
        <w:rPr>
          <w:color w:val="auto"/>
        </w:rPr>
      </w:pPr>
      <w:r w:rsidRPr="0048085B">
        <w:rPr>
          <w:color w:val="auto"/>
        </w:rPr>
        <w:t xml:space="preserve">Většina </w:t>
      </w:r>
      <w:r w:rsidR="00023518" w:rsidRPr="0048085B">
        <w:rPr>
          <w:color w:val="auto"/>
        </w:rPr>
        <w:t xml:space="preserve">řešeného území je v ZÚR kraje Vysočina zařazena mezi krajiny lesozemědělské </w:t>
      </w:r>
      <w:r w:rsidR="0035646B" w:rsidRPr="0048085B">
        <w:rPr>
          <w:color w:val="auto"/>
        </w:rPr>
        <w:t>ostatní</w:t>
      </w:r>
      <w:r w:rsidR="00023518" w:rsidRPr="0048085B">
        <w:rPr>
          <w:color w:val="auto"/>
        </w:rPr>
        <w:t xml:space="preserve">. Pouze </w:t>
      </w:r>
      <w:r w:rsidR="00537080" w:rsidRPr="0048085B">
        <w:rPr>
          <w:color w:val="auto"/>
        </w:rPr>
        <w:t xml:space="preserve">jihovýchodní </w:t>
      </w:r>
      <w:r w:rsidR="00023518" w:rsidRPr="0048085B">
        <w:rPr>
          <w:color w:val="auto"/>
        </w:rPr>
        <w:t>okraj</w:t>
      </w:r>
      <w:r w:rsidRPr="0048085B">
        <w:rPr>
          <w:color w:val="auto"/>
        </w:rPr>
        <w:t xml:space="preserve"> řešeného území je </w:t>
      </w:r>
      <w:r w:rsidR="00023518" w:rsidRPr="0048085B">
        <w:rPr>
          <w:color w:val="auto"/>
        </w:rPr>
        <w:t xml:space="preserve">zařazen mezi krajiny </w:t>
      </w:r>
      <w:r w:rsidR="0035646B" w:rsidRPr="0048085B">
        <w:rPr>
          <w:color w:val="auto"/>
        </w:rPr>
        <w:t>lesozemědělské harmonické</w:t>
      </w:r>
      <w:r w:rsidR="00023518" w:rsidRPr="0048085B">
        <w:rPr>
          <w:color w:val="auto"/>
        </w:rPr>
        <w:t xml:space="preserve">. </w:t>
      </w:r>
    </w:p>
    <w:p w14:paraId="40072F7B" w14:textId="77777777" w:rsidR="00511B55" w:rsidRPr="0048085B" w:rsidRDefault="00511B55" w:rsidP="00261658">
      <w:pPr>
        <w:pStyle w:val="skryttext"/>
        <w:rPr>
          <w:color w:val="auto"/>
        </w:rPr>
      </w:pPr>
      <w:r w:rsidRPr="0048085B">
        <w:rPr>
          <w:color w:val="auto"/>
        </w:rPr>
        <w:t>Řešené území leží na rozhraní dvou typů krajin. Západní část je v ZÚR Kraje Vysočina zařazena mezi krajiny</w:t>
      </w:r>
      <w:r w:rsidR="00813AF2" w:rsidRPr="0048085B">
        <w:rPr>
          <w:color w:val="auto"/>
        </w:rPr>
        <w:t xml:space="preserve"> </w:t>
      </w:r>
      <w:r w:rsidRPr="0048085B">
        <w:rPr>
          <w:color w:val="auto"/>
        </w:rPr>
        <w:t>zemědělské harmonické, východní mezi lesozemědělské ostatní.</w:t>
      </w:r>
    </w:p>
    <w:p w14:paraId="6EB565F0" w14:textId="77777777" w:rsidR="00F654A6" w:rsidRPr="0048085B" w:rsidRDefault="00F654A6" w:rsidP="00261658">
      <w:pPr>
        <w:pStyle w:val="skryttext"/>
        <w:rPr>
          <w:color w:val="auto"/>
        </w:rPr>
      </w:pPr>
    </w:p>
    <w:p w14:paraId="40148ED7" w14:textId="77777777" w:rsidR="00BE2BA5" w:rsidRPr="0048085B" w:rsidRDefault="001144C2" w:rsidP="00261658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023518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023518" w:rsidRPr="0048085B">
        <w:rPr>
          <w:color w:val="auto"/>
        </w:rPr>
        <w:t xml:space="preserve"> je v souladu s hlavními cílovými využitími krajiny, které jsou v ZÚR kraje Vysočina stanoveny pro uvedené typy krajin.</w:t>
      </w:r>
      <w:r w:rsidR="008E44AB" w:rsidRPr="0048085B">
        <w:rPr>
          <w:color w:val="auto"/>
        </w:rPr>
        <w:t xml:space="preserve"> </w:t>
      </w:r>
      <w:r w:rsidR="00BE2BA5" w:rsidRPr="0048085B">
        <w:rPr>
          <w:color w:val="auto"/>
        </w:rPr>
        <w:t>V řešeném území jsou vymezeny plochy především pro zemědělství</w:t>
      </w:r>
      <w:r w:rsidR="00F654A6" w:rsidRPr="0048085B">
        <w:rPr>
          <w:color w:val="auto"/>
        </w:rPr>
        <w:t xml:space="preserve">, </w:t>
      </w:r>
      <w:r w:rsidR="002A611F" w:rsidRPr="0048085B">
        <w:rPr>
          <w:color w:val="auto"/>
        </w:rPr>
        <w:t xml:space="preserve">lesní </w:t>
      </w:r>
      <w:r w:rsidR="00F654A6" w:rsidRPr="0048085B">
        <w:rPr>
          <w:color w:val="auto"/>
        </w:rPr>
        <w:t xml:space="preserve">a rybniční </w:t>
      </w:r>
      <w:r w:rsidR="002A611F" w:rsidRPr="0048085B">
        <w:rPr>
          <w:color w:val="auto"/>
        </w:rPr>
        <w:t xml:space="preserve">hospodářství, </w:t>
      </w:r>
      <w:r w:rsidR="00BE2BA5" w:rsidRPr="0048085B">
        <w:rPr>
          <w:color w:val="auto"/>
        </w:rPr>
        <w:t>bydlení, základní veřejnou vybavenost</w:t>
      </w:r>
      <w:r w:rsidR="002A611F" w:rsidRPr="0048085B">
        <w:rPr>
          <w:color w:val="auto"/>
        </w:rPr>
        <w:t>,</w:t>
      </w:r>
      <w:r w:rsidR="00BE2BA5" w:rsidRPr="0048085B">
        <w:rPr>
          <w:color w:val="auto"/>
        </w:rPr>
        <w:t xml:space="preserve"> místní ekonomické aktivity</w:t>
      </w:r>
      <w:r w:rsidR="002A611F" w:rsidRPr="0048085B">
        <w:rPr>
          <w:color w:val="auto"/>
        </w:rPr>
        <w:t xml:space="preserve"> a rekreaci</w:t>
      </w:r>
      <w:r w:rsidR="00BE2BA5" w:rsidRPr="0048085B">
        <w:rPr>
          <w:color w:val="auto"/>
        </w:rPr>
        <w:t>.</w:t>
      </w:r>
    </w:p>
    <w:p w14:paraId="6FB8A23F" w14:textId="77777777" w:rsidR="008E44AB" w:rsidRPr="0048085B" w:rsidRDefault="001144C2" w:rsidP="00261658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8E44AB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8E44AB" w:rsidRPr="0048085B">
        <w:rPr>
          <w:color w:val="auto"/>
        </w:rPr>
        <w:t xml:space="preserve"> zohledňuje zásady pro činnost v území a rozhodování o změnách v území, které jsou v ZÚR Kraje Vysočina stanoveny pro uveden</w:t>
      </w:r>
      <w:r w:rsidR="0068013D" w:rsidRPr="0048085B">
        <w:rPr>
          <w:color w:val="auto"/>
        </w:rPr>
        <w:t>é</w:t>
      </w:r>
      <w:r w:rsidR="008E44AB" w:rsidRPr="0048085B">
        <w:rPr>
          <w:color w:val="auto"/>
        </w:rPr>
        <w:t xml:space="preserve"> typ</w:t>
      </w:r>
      <w:r w:rsidR="0068013D" w:rsidRPr="0048085B">
        <w:rPr>
          <w:color w:val="auto"/>
        </w:rPr>
        <w:t>y</w:t>
      </w:r>
      <w:r w:rsidR="008E44AB" w:rsidRPr="0048085B">
        <w:rPr>
          <w:color w:val="auto"/>
        </w:rPr>
        <w:t xml:space="preserve"> krajin, následně:</w:t>
      </w:r>
    </w:p>
    <w:p w14:paraId="19354A6B" w14:textId="77777777" w:rsidR="002A611F" w:rsidRPr="0048085B" w:rsidRDefault="001144C2" w:rsidP="00261658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D15CD4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D15CD4" w:rsidRPr="0048085B">
        <w:rPr>
          <w:color w:val="auto"/>
        </w:rPr>
        <w:t xml:space="preserve"> zachovává nejvyšší možné mí</w:t>
      </w:r>
      <w:r w:rsidR="00C53964" w:rsidRPr="0048085B">
        <w:rPr>
          <w:color w:val="auto"/>
        </w:rPr>
        <w:t>ř</w:t>
      </w:r>
      <w:r w:rsidR="00D15CD4" w:rsidRPr="0048085B">
        <w:rPr>
          <w:color w:val="auto"/>
        </w:rPr>
        <w:t>e využívání stávajících lesních a zemědělských pozemků. Změny jsou navrženy pouze na zastavitelných plochách a plochách územního systému ekologické stability. I v rámci ÚSES je ale při návrhu cílových společenstev maximálně zohledněn stávající stav územ</w:t>
      </w:r>
      <w:r w:rsidR="005D6112" w:rsidRPr="0048085B">
        <w:rPr>
          <w:color w:val="auto"/>
        </w:rPr>
        <w:t>í.</w:t>
      </w:r>
    </w:p>
    <w:p w14:paraId="2C74A458" w14:textId="77777777" w:rsidR="00D15CD4" w:rsidRPr="0048085B" w:rsidRDefault="001144C2" w:rsidP="00261658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2A611F" w:rsidRPr="0048085B">
        <w:rPr>
          <w:color w:val="auto"/>
        </w:rPr>
        <w:t xml:space="preserve"> </w:t>
      </w:r>
      <w:r w:rsidR="00DF39B9"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="00DF39B9" w:rsidRPr="0048085B">
        <w:rPr>
          <w:color w:val="auto"/>
        </w:rPr>
        <w:t xml:space="preserve"> </w:t>
      </w:r>
      <w:r w:rsidR="002A611F" w:rsidRPr="0048085B">
        <w:rPr>
          <w:color w:val="auto"/>
        </w:rPr>
        <w:t>jsou vytvořeny podmínky pro zvyšování podílu zahrad a sídelní zeleně na obvodu zastavěného území</w:t>
      </w:r>
      <w:r w:rsidR="004D3278" w:rsidRPr="0048085B">
        <w:rPr>
          <w:color w:val="auto"/>
        </w:rPr>
        <w:t>.</w:t>
      </w:r>
    </w:p>
    <w:p w14:paraId="11D183A9" w14:textId="77777777" w:rsidR="00D15CD4" w:rsidRPr="0048085B" w:rsidRDefault="001144C2" w:rsidP="00261658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D15CD4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D15CD4" w:rsidRPr="0048085B">
        <w:rPr>
          <w:color w:val="auto"/>
        </w:rPr>
        <w:t xml:space="preserve"> vytváří podmínky pro realizaci interakčních prvků, které budou zvyšovat pestrost krajiny </w:t>
      </w:r>
      <w:r w:rsidR="00F654A6" w:rsidRPr="0048085B">
        <w:rPr>
          <w:color w:val="auto"/>
        </w:rPr>
        <w:t>f</w:t>
      </w:r>
      <w:r w:rsidR="00D15CD4" w:rsidRPr="0048085B">
        <w:rPr>
          <w:color w:val="auto"/>
        </w:rPr>
        <w:t>ormou obnovy stromořadí, alejí a rozptýlené krajinné zeleně.</w:t>
      </w:r>
    </w:p>
    <w:p w14:paraId="2DB4AD02" w14:textId="77777777" w:rsidR="00023518" w:rsidRPr="0048085B" w:rsidRDefault="00023518" w:rsidP="00261658">
      <w:pPr>
        <w:pStyle w:val="skryttext"/>
        <w:rPr>
          <w:color w:val="auto"/>
        </w:rPr>
      </w:pPr>
    </w:p>
    <w:p w14:paraId="075DEB90" w14:textId="77777777" w:rsidR="002A611F" w:rsidRPr="0048085B" w:rsidRDefault="002A611F" w:rsidP="00261658">
      <w:pPr>
        <w:pStyle w:val="skryttext"/>
        <w:rPr>
          <w:color w:val="auto"/>
        </w:rPr>
      </w:pPr>
      <w:r w:rsidRPr="0048085B">
        <w:rPr>
          <w:color w:val="auto"/>
        </w:rPr>
        <w:t>&gt;&gt; lesozemědělské harmonické</w:t>
      </w:r>
    </w:p>
    <w:p w14:paraId="3922B1E1" w14:textId="77777777" w:rsidR="002A611F" w:rsidRPr="0048085B" w:rsidRDefault="002A611F" w:rsidP="00261658">
      <w:pPr>
        <w:pStyle w:val="skryttext"/>
        <w:rPr>
          <w:color w:val="auto"/>
        </w:rPr>
      </w:pPr>
    </w:p>
    <w:p w14:paraId="030ED1EB" w14:textId="77777777" w:rsidR="002A611F" w:rsidRPr="0048085B" w:rsidRDefault="002A611F" w:rsidP="00261658">
      <w:pPr>
        <w:pStyle w:val="skryttext"/>
        <w:rPr>
          <w:color w:val="auto"/>
        </w:rPr>
      </w:pPr>
    </w:p>
    <w:p w14:paraId="6A97DB4B" w14:textId="77777777" w:rsidR="00C823AB" w:rsidRPr="0048085B" w:rsidRDefault="00C823AB" w:rsidP="00261658">
      <w:pPr>
        <w:pStyle w:val="skryttext"/>
        <w:rPr>
          <w:color w:val="auto"/>
        </w:rPr>
      </w:pPr>
      <w:r w:rsidRPr="0048085B">
        <w:rPr>
          <w:color w:val="auto"/>
        </w:rPr>
        <w:t>&gt;&gt; lesozemědělské ostatní</w:t>
      </w:r>
    </w:p>
    <w:p w14:paraId="5EC4AB8E" w14:textId="77777777" w:rsidR="009E5300" w:rsidRPr="0048085B" w:rsidRDefault="009B3F64" w:rsidP="00261658">
      <w:pPr>
        <w:pStyle w:val="skryttext"/>
        <w:rPr>
          <w:color w:val="auto"/>
        </w:rPr>
      </w:pPr>
      <w:r w:rsidRPr="0048085B">
        <w:rPr>
          <w:color w:val="auto"/>
        </w:rPr>
        <w:t xml:space="preserve">Správní území obce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="00036276" w:rsidRPr="0048085B">
        <w:rPr>
          <w:color w:val="auto"/>
        </w:rPr>
        <w:t xml:space="preserve">je zařazeno mezi krajiny lesozemědělské ostatní. Řešení 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="00036276" w:rsidRPr="0048085B">
        <w:rPr>
          <w:color w:val="auto"/>
        </w:rPr>
        <w:t xml:space="preserve">i </w:t>
      </w:r>
      <w:r w:rsidR="001144C2" w:rsidRPr="0048085B">
        <w:rPr>
          <w:color w:val="auto"/>
        </w:rPr>
        <w:t>ZČ2</w:t>
      </w:r>
      <w:r w:rsidR="00036276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="00036276" w:rsidRPr="0048085B">
        <w:rPr>
          <w:color w:val="auto"/>
        </w:rPr>
        <w:t>je v souladu s hlavním cílovým využitím krajiny</w:t>
      </w:r>
      <w:r w:rsidR="009E5300" w:rsidRPr="0048085B">
        <w:rPr>
          <w:color w:val="auto"/>
        </w:rPr>
        <w:t xml:space="preserve">. V 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="009E5300" w:rsidRPr="0048085B">
        <w:rPr>
          <w:color w:val="auto"/>
        </w:rPr>
        <w:t>jsou vymezeny plochy především pro zemědělství a lesní hospodářství, bydlení a základní veřejnou vybavenost a místní ekonomické aktivity.</w:t>
      </w:r>
    </w:p>
    <w:p w14:paraId="39F6593A" w14:textId="77777777" w:rsidR="00036276" w:rsidRPr="0048085B" w:rsidRDefault="009E5300" w:rsidP="00261658">
      <w:pPr>
        <w:pStyle w:val="skryttext"/>
        <w:rPr>
          <w:color w:val="auto"/>
        </w:rPr>
      </w:pPr>
      <w:r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Pr="0048085B">
        <w:rPr>
          <w:color w:val="auto"/>
        </w:rPr>
        <w:t xml:space="preserve">i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="00537835" w:rsidRPr="0048085B">
        <w:rPr>
          <w:color w:val="auto"/>
        </w:rPr>
        <w:t xml:space="preserve">zohledňuje </w:t>
      </w:r>
      <w:r w:rsidRPr="0048085B">
        <w:rPr>
          <w:color w:val="auto"/>
        </w:rPr>
        <w:t xml:space="preserve">zásady pro </w:t>
      </w:r>
      <w:r w:rsidR="00537835" w:rsidRPr="0048085B">
        <w:rPr>
          <w:color w:val="auto"/>
        </w:rPr>
        <w:t>č</w:t>
      </w:r>
      <w:r w:rsidRPr="0048085B">
        <w:rPr>
          <w:color w:val="auto"/>
        </w:rPr>
        <w:t>innost v území a rozhodování o zm</w:t>
      </w:r>
      <w:r w:rsidR="00537835" w:rsidRPr="0048085B">
        <w:rPr>
          <w:color w:val="auto"/>
        </w:rPr>
        <w:t xml:space="preserve">ěnách v území, </w:t>
      </w:r>
      <w:r w:rsidR="00036276" w:rsidRPr="0048085B">
        <w:rPr>
          <w:color w:val="auto"/>
        </w:rPr>
        <w:t xml:space="preserve">které jsou v ZÚR Kraje Vysočina stanoveny pro </w:t>
      </w:r>
      <w:r w:rsidR="00537835" w:rsidRPr="0048085B">
        <w:rPr>
          <w:color w:val="auto"/>
        </w:rPr>
        <w:t xml:space="preserve">uvedený </w:t>
      </w:r>
      <w:r w:rsidR="00036276" w:rsidRPr="0048085B">
        <w:rPr>
          <w:color w:val="auto"/>
        </w:rPr>
        <w:t xml:space="preserve">typ </w:t>
      </w:r>
      <w:r w:rsidR="00537835" w:rsidRPr="0048085B">
        <w:rPr>
          <w:color w:val="auto"/>
        </w:rPr>
        <w:t>krajiny, následně:</w:t>
      </w:r>
    </w:p>
    <w:p w14:paraId="3AC9DC77" w14:textId="77777777" w:rsidR="00537835" w:rsidRPr="0048085B" w:rsidRDefault="00537835" w:rsidP="00261658">
      <w:pPr>
        <w:pStyle w:val="skryttext"/>
        <w:rPr>
          <w:color w:val="auto"/>
        </w:rPr>
      </w:pPr>
      <w:r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Pr="0048085B">
        <w:rPr>
          <w:color w:val="auto"/>
        </w:rPr>
        <w:t>zachovává nejvyšší možné míře využívání stávajících lesních a zemědělských pozemků. Změny jsou navrženy pouze na zastavitelných plochách a plochách územního systému ekologické stability. I v rámci ÚSES je ale při návrhu cílových společenstev maximálně zohledněn stávající stav území.</w:t>
      </w:r>
    </w:p>
    <w:p w14:paraId="6D1B8543" w14:textId="77777777" w:rsidR="00537835" w:rsidRPr="0048085B" w:rsidRDefault="00537835" w:rsidP="00261658">
      <w:pPr>
        <w:pStyle w:val="skryttext"/>
        <w:rPr>
          <w:color w:val="auto"/>
        </w:rPr>
      </w:pPr>
      <w:r w:rsidRPr="0048085B">
        <w:rPr>
          <w:color w:val="auto"/>
        </w:rPr>
        <w:t xml:space="preserve">Cenným architektonickým a urbanistickým znakem je v řešeném území charakteristické uspořádání návsi doplněné kaplí a dalšími prvky drobného občanského vybavení. 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Pr="0048085B">
        <w:rPr>
          <w:color w:val="auto"/>
        </w:rPr>
        <w:t xml:space="preserve">vytváří podmínky pro ochranu uvedených veřejných prostranství a neumožňuje rozvoj zástavby na jejich úkor. </w:t>
      </w:r>
    </w:p>
    <w:p w14:paraId="53D458D8" w14:textId="77777777" w:rsidR="00537835" w:rsidRPr="0048085B" w:rsidRDefault="00537835" w:rsidP="00261658">
      <w:pPr>
        <w:pStyle w:val="skryttext"/>
        <w:rPr>
          <w:color w:val="auto"/>
        </w:rPr>
      </w:pPr>
      <w:r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Pr="0048085B">
        <w:rPr>
          <w:color w:val="auto"/>
        </w:rPr>
        <w:t>vytváří podmínky pro realizaci interakčních prvků, které budou zvyšovat pestrost krajiny formou obnovy stromořadí, alejí a rozptýlené krajinné zeleně.</w:t>
      </w:r>
    </w:p>
    <w:p w14:paraId="146139E7" w14:textId="77777777" w:rsidR="00E030D6" w:rsidRPr="0048085B" w:rsidRDefault="00E030D6" w:rsidP="00261658">
      <w:pPr>
        <w:pStyle w:val="skryttext"/>
        <w:rPr>
          <w:color w:val="auto"/>
        </w:rPr>
      </w:pPr>
    </w:p>
    <w:p w14:paraId="70F707D1" w14:textId="77777777" w:rsidR="00E030D6" w:rsidRPr="0048085B" w:rsidRDefault="00E030D6" w:rsidP="00261658">
      <w:pPr>
        <w:pStyle w:val="skryttext"/>
        <w:rPr>
          <w:color w:val="auto"/>
        </w:rPr>
      </w:pPr>
      <w:r w:rsidRPr="0048085B">
        <w:rPr>
          <w:color w:val="auto"/>
        </w:rPr>
        <w:t>&gt;&gt;zemědělské běžné</w:t>
      </w:r>
    </w:p>
    <w:p w14:paraId="4FF3BFE8" w14:textId="77777777" w:rsidR="00E030D6" w:rsidRPr="0048085B" w:rsidRDefault="00B91DE4" w:rsidP="00261658">
      <w:pPr>
        <w:pStyle w:val="skryttext"/>
        <w:rPr>
          <w:color w:val="auto"/>
        </w:rPr>
      </w:pPr>
      <w:r w:rsidRPr="0048085B">
        <w:rPr>
          <w:color w:val="auto"/>
        </w:rPr>
        <w:t xml:space="preserve">Západní polovina správního území obce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je </w:t>
      </w:r>
      <w:r w:rsidR="00E030D6" w:rsidRPr="0048085B">
        <w:rPr>
          <w:color w:val="auto"/>
        </w:rPr>
        <w:t xml:space="preserve">zařazena mezi krajiny zemědělské běžné. </w:t>
      </w:r>
      <w:r w:rsidRPr="0048085B">
        <w:rPr>
          <w:color w:val="auto"/>
        </w:rPr>
        <w:t xml:space="preserve">Údolí řeky Šlapanky a navazující svahy </w:t>
      </w:r>
      <w:r w:rsidR="007A00ED" w:rsidRPr="0048085B">
        <w:rPr>
          <w:color w:val="auto"/>
        </w:rPr>
        <w:t xml:space="preserve">(východní okraj řešeného území) </w:t>
      </w:r>
      <w:r w:rsidR="00E030D6" w:rsidRPr="0048085B">
        <w:rPr>
          <w:color w:val="auto"/>
        </w:rPr>
        <w:t xml:space="preserve">je zařazeno mezi </w:t>
      </w:r>
      <w:r w:rsidR="007A00ED" w:rsidRPr="0048085B">
        <w:rPr>
          <w:color w:val="auto"/>
        </w:rPr>
        <w:t xml:space="preserve">krajiny lesozemědělské ostatní. </w:t>
      </w:r>
      <w:r w:rsidR="00E030D6" w:rsidRPr="0048085B">
        <w:rPr>
          <w:color w:val="auto"/>
        </w:rPr>
        <w:t xml:space="preserve">Řešení 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="00E030D6" w:rsidRPr="0048085B">
        <w:rPr>
          <w:color w:val="auto"/>
        </w:rPr>
        <w:t xml:space="preserve">i </w:t>
      </w:r>
      <w:r w:rsidR="001144C2" w:rsidRPr="0048085B">
        <w:rPr>
          <w:color w:val="auto"/>
        </w:rPr>
        <w:t>ZČ2</w:t>
      </w:r>
      <w:r w:rsidR="00E030D6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="00E030D6" w:rsidRPr="0048085B">
        <w:rPr>
          <w:color w:val="auto"/>
        </w:rPr>
        <w:t xml:space="preserve">je v souladu s hlavním cílovým využitím krajiny. V 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="00E030D6" w:rsidRPr="0048085B">
        <w:rPr>
          <w:color w:val="auto"/>
        </w:rPr>
        <w:t>jsou vymezeny plochy především pro zemědělství, bydlení, základní veřejnou vybavenost a místní ekonomické aktivity.</w:t>
      </w:r>
    </w:p>
    <w:p w14:paraId="5515FF2C" w14:textId="77777777" w:rsidR="00C31099" w:rsidRPr="0048085B" w:rsidRDefault="00C31099" w:rsidP="00261658">
      <w:pPr>
        <w:pStyle w:val="skryttext"/>
        <w:rPr>
          <w:color w:val="auto"/>
        </w:rPr>
      </w:pPr>
    </w:p>
    <w:p w14:paraId="47EB174C" w14:textId="77777777" w:rsidR="00C31099" w:rsidRPr="0048085B" w:rsidRDefault="00CE309E" w:rsidP="00261658">
      <w:pPr>
        <w:pStyle w:val="skryttext"/>
        <w:rPr>
          <w:color w:val="auto"/>
        </w:rPr>
      </w:pPr>
      <w:r w:rsidRPr="0048085B">
        <w:rPr>
          <w:color w:val="auto"/>
        </w:rPr>
        <w:t>&gt;&gt;s předpokládanou vyšší mírou urbanizace</w:t>
      </w:r>
    </w:p>
    <w:p w14:paraId="20E9900F" w14:textId="77777777" w:rsidR="00CE309E" w:rsidRPr="0048085B" w:rsidRDefault="00CE309E" w:rsidP="00261658">
      <w:pPr>
        <w:pStyle w:val="skryttext"/>
        <w:rPr>
          <w:color w:val="auto"/>
        </w:rPr>
      </w:pPr>
      <w:r w:rsidRPr="0048085B">
        <w:rPr>
          <w:color w:val="auto"/>
        </w:rPr>
        <w:t xml:space="preserve">Správní území obce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je zařazeno mezi krajiny s předpokládanou vyšší mírou urbanizace. Řešení 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i </w:t>
      </w:r>
      <w:r w:rsidR="00424F6B" w:rsidRPr="0048085B">
        <w:rPr>
          <w:color w:val="auto"/>
        </w:rPr>
        <w:t>ZČ1</w:t>
      </w:r>
      <w:r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je v souladu s hlavním cílovým využitím krajiny. V 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jsou vymezeny plochy především pro intenzivní zemědělskou výrobu a s ní spojené ekonomické aktivity, bydlení, místní veřejnou vybavenost a místní ekonomické aktivity.</w:t>
      </w:r>
    </w:p>
    <w:p w14:paraId="3B4853EF" w14:textId="77777777" w:rsidR="00CE309E" w:rsidRPr="0048085B" w:rsidRDefault="00CE309E" w:rsidP="00261658">
      <w:pPr>
        <w:pStyle w:val="skryttext"/>
        <w:rPr>
          <w:color w:val="auto"/>
        </w:rPr>
      </w:pPr>
      <w:r w:rsidRPr="0048085B">
        <w:rPr>
          <w:color w:val="auto"/>
        </w:rPr>
        <w:t xml:space="preserve">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i </w:t>
      </w:r>
      <w:r w:rsidR="00424F6B" w:rsidRPr="0048085B">
        <w:rPr>
          <w:color w:val="auto"/>
        </w:rPr>
        <w:t>ZČ1</w:t>
      </w:r>
      <w:r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zohledňuj</w:t>
      </w:r>
      <w:r w:rsidR="002255CA" w:rsidRPr="0048085B">
        <w:rPr>
          <w:color w:val="auto"/>
        </w:rPr>
        <w:t>í</w:t>
      </w:r>
      <w:r w:rsidRPr="0048085B">
        <w:rPr>
          <w:color w:val="auto"/>
        </w:rPr>
        <w:t xml:space="preserve"> zásady pro činnost v území a rozhodování o změnách v území, které jsou v ZÚR Kraje Vysočina stanoveny pro uvedený typ krajiny, následně:</w:t>
      </w:r>
    </w:p>
    <w:p w14:paraId="60C8D269" w14:textId="77777777" w:rsidR="00CE309E" w:rsidRPr="0048085B" w:rsidRDefault="00CE309E" w:rsidP="00261658">
      <w:pPr>
        <w:pStyle w:val="skryttext"/>
        <w:rPr>
          <w:color w:val="auto"/>
        </w:rPr>
      </w:pPr>
      <w:r w:rsidRPr="0048085B">
        <w:rPr>
          <w:color w:val="auto"/>
        </w:rPr>
        <w:t>ZPF je chráněn a hospodárně využíván.</w:t>
      </w:r>
    </w:p>
    <w:p w14:paraId="133CF724" w14:textId="77777777" w:rsidR="00CE309E" w:rsidRPr="0048085B" w:rsidRDefault="0036205C" w:rsidP="00261658">
      <w:pPr>
        <w:pStyle w:val="skryttext"/>
        <w:rPr>
          <w:color w:val="auto"/>
        </w:rPr>
      </w:pPr>
      <w:r w:rsidRPr="0048085B">
        <w:rPr>
          <w:color w:val="auto"/>
        </w:rPr>
        <w:t>Přednostně jsou k využití vymezeny plochy přestavby uvnitř zastavěného území.</w:t>
      </w:r>
    </w:p>
    <w:p w14:paraId="24E1D042" w14:textId="77777777" w:rsidR="0036205C" w:rsidRPr="0048085B" w:rsidRDefault="0036205C" w:rsidP="00261658">
      <w:pPr>
        <w:pStyle w:val="skryttext"/>
        <w:rPr>
          <w:color w:val="auto"/>
        </w:rPr>
      </w:pPr>
      <w:r w:rsidRPr="0048085B">
        <w:rPr>
          <w:color w:val="auto"/>
        </w:rPr>
        <w:t>V rámci řešení krajiny jsou vymezeny plochy pro rozvoj lesních porostů</w:t>
      </w:r>
      <w:r w:rsidR="002606C7" w:rsidRPr="0048085B">
        <w:rPr>
          <w:color w:val="auto"/>
        </w:rPr>
        <w:t>, krajinné zel</w:t>
      </w:r>
      <w:r w:rsidR="00A82552" w:rsidRPr="0048085B">
        <w:rPr>
          <w:color w:val="auto"/>
        </w:rPr>
        <w:t>e</w:t>
      </w:r>
      <w:r w:rsidR="002606C7" w:rsidRPr="0048085B">
        <w:rPr>
          <w:color w:val="auto"/>
        </w:rPr>
        <w:t>ně</w:t>
      </w:r>
      <w:r w:rsidRPr="0048085B">
        <w:rPr>
          <w:color w:val="auto"/>
        </w:rPr>
        <w:t xml:space="preserve"> a realizaci ÚSES.</w:t>
      </w:r>
    </w:p>
    <w:p w14:paraId="05FF45F4" w14:textId="2FD7955B" w:rsidR="00CA3CA2" w:rsidRPr="0048085B" w:rsidRDefault="00596AE7" w:rsidP="00CA3CA2">
      <w:r>
        <w:t>Západní část</w:t>
      </w:r>
      <w:r w:rsidR="00CA3CA2" w:rsidRPr="0048085B">
        <w:t xml:space="preserve"> správního území </w:t>
      </w:r>
      <w:r>
        <w:t xml:space="preserve">obce </w:t>
      </w:r>
      <w:r w:rsidR="00943F51">
        <w:t>Slavětín</w:t>
      </w:r>
      <w:r w:rsidR="00CA3CA2" w:rsidRPr="0048085B">
        <w:t xml:space="preserve"> je zařazena mezi krajiny </w:t>
      </w:r>
      <w:proofErr w:type="spellStart"/>
      <w:r w:rsidR="00CA3CA2" w:rsidRPr="0048085B">
        <w:t>lesozemědělské</w:t>
      </w:r>
      <w:proofErr w:type="spellEnd"/>
      <w:r w:rsidR="00CA3CA2" w:rsidRPr="0048085B">
        <w:t xml:space="preserve"> ostatní, </w:t>
      </w:r>
      <w:r>
        <w:t>východní část</w:t>
      </w:r>
      <w:r w:rsidRPr="0048085B">
        <w:t xml:space="preserve"> </w:t>
      </w:r>
      <w:r w:rsidR="00CA3CA2" w:rsidRPr="0048085B">
        <w:t>mezi krajiny lesní</w:t>
      </w:r>
      <w:r w:rsidR="00A210CC" w:rsidRPr="0048085B">
        <w:t>.</w:t>
      </w:r>
    </w:p>
    <w:p w14:paraId="2D2B4A2E" w14:textId="435A2096" w:rsidR="00CA3CA2" w:rsidRPr="0048085B" w:rsidRDefault="00CA3CA2" w:rsidP="00CA3CA2">
      <w:r w:rsidRPr="0048085B">
        <w:t xml:space="preserve">Řešení ÚP </w:t>
      </w:r>
      <w:r w:rsidR="00943F51">
        <w:t>Slavětín</w:t>
      </w:r>
      <w:r w:rsidRPr="0048085B">
        <w:t xml:space="preserve"> i </w:t>
      </w:r>
      <w:r w:rsidR="0099327F" w:rsidRPr="0048085B">
        <w:t>ZČ3</w:t>
      </w:r>
      <w:r w:rsidRPr="0048085B">
        <w:t xml:space="preserve"> ÚP </w:t>
      </w:r>
      <w:r w:rsidR="00943F51">
        <w:t>Slavětín</w:t>
      </w:r>
      <w:r w:rsidRPr="0048085B">
        <w:t xml:space="preserve"> je v souladu s hlavním cílovým využitím krajiny - v ÚP </w:t>
      </w:r>
      <w:r w:rsidR="00943F51">
        <w:t>Slavětín</w:t>
      </w:r>
      <w:r w:rsidRPr="0048085B">
        <w:t xml:space="preserve"> jsou vymezeny plochy především pro:</w:t>
      </w:r>
    </w:p>
    <w:p w14:paraId="70C98473" w14:textId="77777777" w:rsidR="00CA3CA2" w:rsidRPr="0048085B" w:rsidRDefault="00CA3CA2" w:rsidP="00697C65">
      <w:pPr>
        <w:pStyle w:val="Nadpis6"/>
      </w:pPr>
      <w:r w:rsidRPr="0048085B">
        <w:t>Zemědělství a lesní hospodářství</w:t>
      </w:r>
    </w:p>
    <w:p w14:paraId="7DEB2363" w14:textId="77777777" w:rsidR="00CA3CA2" w:rsidRPr="0048085B" w:rsidRDefault="00CA3CA2" w:rsidP="00697C65">
      <w:pPr>
        <w:pStyle w:val="Nadpis6"/>
      </w:pPr>
      <w:r w:rsidRPr="0048085B">
        <w:t>bydlení</w:t>
      </w:r>
    </w:p>
    <w:p w14:paraId="40B997A8" w14:textId="77777777" w:rsidR="00CA3CA2" w:rsidRPr="0048085B" w:rsidRDefault="00CA3CA2" w:rsidP="00697C65">
      <w:pPr>
        <w:pStyle w:val="Nadpis6"/>
      </w:pPr>
      <w:r w:rsidRPr="0048085B">
        <w:t>základní veřejnou vybavenost a místní ekonomické aktivity.</w:t>
      </w:r>
    </w:p>
    <w:p w14:paraId="2AFBEA44" w14:textId="01F804FA" w:rsidR="00CA3CA2" w:rsidRPr="0048085B" w:rsidRDefault="0099327F" w:rsidP="00CA3CA2">
      <w:r w:rsidRPr="0048085B">
        <w:t>ZČ3</w:t>
      </w:r>
      <w:r w:rsidR="00F52CF6" w:rsidRPr="0048085B">
        <w:t xml:space="preserve"> </w:t>
      </w:r>
      <w:r w:rsidR="00CA3CA2" w:rsidRPr="0048085B">
        <w:t xml:space="preserve">ÚP </w:t>
      </w:r>
      <w:r w:rsidR="00943F51">
        <w:t>Slavětín</w:t>
      </w:r>
      <w:r w:rsidR="00CA3CA2" w:rsidRPr="0048085B">
        <w:t xml:space="preserve"> zohledňuje zásady pro činnost v území a rozhodování o změnách v území, které jsou v ZÚR Kraje Vysočina stanoveny pro uvedený typ krajiny, následně:</w:t>
      </w:r>
    </w:p>
    <w:p w14:paraId="1D56EB34" w14:textId="77777777" w:rsidR="00CA3CA2" w:rsidRPr="0048085B" w:rsidRDefault="00CA3CA2" w:rsidP="00697C65">
      <w:pPr>
        <w:pStyle w:val="Nadpis6"/>
      </w:pPr>
      <w:r w:rsidRPr="0048085B">
        <w:t>Stávající využití lesních a zemědělských pozemků je zachováno.</w:t>
      </w:r>
    </w:p>
    <w:p w14:paraId="2A89DBB8" w14:textId="77777777" w:rsidR="00CA3CA2" w:rsidRPr="0048085B" w:rsidRDefault="00CA3CA2" w:rsidP="00697C65">
      <w:pPr>
        <w:pStyle w:val="Nadpis6"/>
      </w:pPr>
      <w:r w:rsidRPr="0048085B">
        <w:t>Cenné architektonické a urbanistické znaky sídla jsou respektovány.</w:t>
      </w:r>
    </w:p>
    <w:p w14:paraId="05BEF3AB" w14:textId="77777777" w:rsidR="00F52CF6" w:rsidRPr="0048085B" w:rsidRDefault="00CA3CA2" w:rsidP="00202CAF">
      <w:pPr>
        <w:pStyle w:val="Nadpis6"/>
      </w:pPr>
      <w:r w:rsidRPr="0048085B">
        <w:t>Negativně neovlivňuje zvyšování pestrosti krajiny.</w:t>
      </w:r>
    </w:p>
    <w:p w14:paraId="0996A816" w14:textId="0F932E6D" w:rsidR="00CA3CA2" w:rsidRPr="0048085B" w:rsidRDefault="00CA3CA2" w:rsidP="00CA3CA2">
      <w:r w:rsidRPr="0048085B">
        <w:t xml:space="preserve">Řešení Změny </w:t>
      </w:r>
      <w:r w:rsidR="00F52CF6" w:rsidRPr="0048085B">
        <w:t xml:space="preserve">č. </w:t>
      </w:r>
      <w:r w:rsidR="00A210CC" w:rsidRPr="0048085B">
        <w:t>3</w:t>
      </w:r>
      <w:r w:rsidRPr="0048085B">
        <w:t xml:space="preserve"> ÚP </w:t>
      </w:r>
      <w:r w:rsidR="00943F51">
        <w:t>Slavětín</w:t>
      </w:r>
      <w:r w:rsidRPr="0048085B">
        <w:t xml:space="preserve"> je v souladu s hlavním cílovým využitím krajiny, se zásadami pro činnost v území, se zásadami pro rozhodování o změnách v území, které jsou v ZÚR Kraje Vysočina stanoveny pro jednotlivé typy krajiny. </w:t>
      </w:r>
    </w:p>
    <w:p w14:paraId="73BB19F9" w14:textId="77777777" w:rsidR="00BA1B3D" w:rsidRPr="0048085B" w:rsidRDefault="00BA1B3D" w:rsidP="00314251">
      <w:pPr>
        <w:pStyle w:val="skryttext"/>
        <w:rPr>
          <w:color w:val="auto"/>
        </w:rPr>
      </w:pPr>
    </w:p>
    <w:p w14:paraId="6BE05852" w14:textId="77777777" w:rsidR="00EA796F" w:rsidRPr="0048085B" w:rsidRDefault="00EA796F" w:rsidP="000E550E">
      <w:pPr>
        <w:pStyle w:val="Nadpis2"/>
      </w:pPr>
      <w:bookmarkStart w:id="15" w:name="_Toc437771473"/>
      <w:r w:rsidRPr="0048085B">
        <w:t>Oblasti krajinného rázu</w:t>
      </w:r>
      <w:bookmarkEnd w:id="15"/>
    </w:p>
    <w:p w14:paraId="18A92D2A" w14:textId="4F62D19C" w:rsidR="00F52CF6" w:rsidRPr="0048085B" w:rsidRDefault="00F52CF6" w:rsidP="00F52CF6">
      <w:r w:rsidRPr="0048085B">
        <w:t xml:space="preserve">ÚP </w:t>
      </w:r>
      <w:r w:rsidR="00943F51">
        <w:t>Slavětín</w:t>
      </w:r>
      <w:r w:rsidRPr="0048085B">
        <w:t xml:space="preserve"> i </w:t>
      </w:r>
      <w:r w:rsidR="00A210CC" w:rsidRPr="0048085B">
        <w:t>Změna č. 3</w:t>
      </w:r>
      <w:r w:rsidRPr="0048085B">
        <w:t xml:space="preserve"> ÚP </w:t>
      </w:r>
      <w:r w:rsidR="00943F51">
        <w:t>Slavětín</w:t>
      </w:r>
      <w:r w:rsidRPr="0048085B">
        <w:t xml:space="preserve"> vytváří podmínky pro ochranu a rozvoj charakteristických znaků krajiny vytvářející jedinečnost krajiny následně:</w:t>
      </w:r>
    </w:p>
    <w:p w14:paraId="2D3662F9" w14:textId="77777777" w:rsidR="00F52CF6" w:rsidRPr="0048085B" w:rsidRDefault="00F52CF6" w:rsidP="00697C65">
      <w:pPr>
        <w:pStyle w:val="Nadpis6"/>
      </w:pPr>
      <w:r w:rsidRPr="0048085B">
        <w:t>Není zasahováno do reliéfu krajiny. Terénní úpravy jsou přípustné pouze v rámci ploch pro výstavbu</w:t>
      </w:r>
    </w:p>
    <w:p w14:paraId="1A7FC593" w14:textId="77777777" w:rsidR="00F52CF6" w:rsidRPr="0048085B" w:rsidRDefault="00F52CF6" w:rsidP="00697C65">
      <w:pPr>
        <w:pStyle w:val="Nadpis6"/>
      </w:pPr>
      <w:r w:rsidRPr="0048085B">
        <w:t>Není umožněna zástavba uprostřed krajiny nebo rozvoj stávajících samot. Zastavitelné plochy (s výjimkou ploch pro dopravní infrastrukturu) pouze rozvíjí zastavěné území hlavní části obce.</w:t>
      </w:r>
    </w:p>
    <w:p w14:paraId="32CB4715" w14:textId="77777777" w:rsidR="00F52CF6" w:rsidRPr="0048085B" w:rsidRDefault="00F52CF6" w:rsidP="00697C65">
      <w:pPr>
        <w:pStyle w:val="Nadpis6"/>
      </w:pPr>
      <w:r w:rsidRPr="0048085B">
        <w:t>Přírodní složky krajiny a plochy krajinné zeleně jsou vymezeny jako samostatné plochy smíšené nezastavěného území, jejichž podmínky využití zajišťují ochranu a rozvoj uvedených prvků.</w:t>
      </w:r>
    </w:p>
    <w:p w14:paraId="3B72D0B0" w14:textId="77777777" w:rsidR="00F52CF6" w:rsidRPr="0048085B" w:rsidRDefault="00F52CF6" w:rsidP="00697C65">
      <w:pPr>
        <w:pStyle w:val="Nadpis6"/>
      </w:pPr>
      <w:r w:rsidRPr="0048085B">
        <w:t>Prostorové podmínky využití ploch neumožňují výstavbu takových objektů, které by mohly narušit typickou siluetu v krajinné scéně.</w:t>
      </w:r>
    </w:p>
    <w:p w14:paraId="3EBCC488" w14:textId="77777777" w:rsidR="00F52CF6" w:rsidRDefault="00F52CF6" w:rsidP="00697C65">
      <w:pPr>
        <w:pStyle w:val="Nadpis6"/>
      </w:pPr>
      <w:r w:rsidRPr="0048085B">
        <w:t>Je respektována urbanistická struktura sídel.</w:t>
      </w:r>
    </w:p>
    <w:p w14:paraId="6ACC7204" w14:textId="6B5FDC3F" w:rsidR="00FD7856" w:rsidRPr="0048085B" w:rsidRDefault="00596AE7" w:rsidP="00FD7856">
      <w:r>
        <w:t>Západní</w:t>
      </w:r>
      <w:r w:rsidR="00A210CC" w:rsidRPr="0048085B">
        <w:t xml:space="preserve"> č</w:t>
      </w:r>
      <w:r w:rsidR="00F52CF6" w:rsidRPr="0048085B">
        <w:t xml:space="preserve">ást správního území obce </w:t>
      </w:r>
      <w:r w:rsidR="00943F51">
        <w:t>Slavětín</w:t>
      </w:r>
      <w:r w:rsidR="00F52CF6" w:rsidRPr="0048085B">
        <w:t xml:space="preserve"> je zařazena do oblasti krajinného rázu CZ0610-OB001 Havlíčkobrodsko, </w:t>
      </w:r>
      <w:r w:rsidR="00FD7856" w:rsidRPr="0048085B">
        <w:t xml:space="preserve">kde ZÚR </w:t>
      </w:r>
      <w:proofErr w:type="spellStart"/>
      <w:r w:rsidR="00FD7856" w:rsidRPr="0048085B">
        <w:t>KrV</w:t>
      </w:r>
      <w:proofErr w:type="spellEnd"/>
      <w:r w:rsidR="00FD7856" w:rsidRPr="0048085B">
        <w:t xml:space="preserve"> stanovují pro činnost v území a rozhodování o změnách v území specifickou zásadu věnovat pozornost ochraně krajinného rázu při umísťování staveb a technických zařízení s výškou přesahující dvojnásobek obvyklé výšky lesního porostu na exponovaných horizontech, jimiž jsou hřbety Vraního vrchu, Lhotského vrchu, Spáleného vrchu. ÚP </w:t>
      </w:r>
      <w:r w:rsidR="00943F51">
        <w:t>Slavětín</w:t>
      </w:r>
      <w:r w:rsidR="00FD7856" w:rsidRPr="0048085B">
        <w:t xml:space="preserve"> i ZČ3 ÚP </w:t>
      </w:r>
      <w:r w:rsidR="00943F51">
        <w:t>Slavětín</w:t>
      </w:r>
      <w:r w:rsidR="00FD7856" w:rsidRPr="0048085B">
        <w:t xml:space="preserve"> tuto specifickou zásadu respektují. </w:t>
      </w:r>
    </w:p>
    <w:p w14:paraId="403EF0C6" w14:textId="684E1D65" w:rsidR="00FD7856" w:rsidRPr="0048085B" w:rsidRDefault="00FD7856" w:rsidP="00F52CF6">
      <w:r w:rsidRPr="0048085B">
        <w:t>S</w:t>
      </w:r>
      <w:r w:rsidR="00A210CC" w:rsidRPr="0048085B">
        <w:t xml:space="preserve">everní cíp  řešeného území </w:t>
      </w:r>
      <w:r w:rsidRPr="0048085B">
        <w:t xml:space="preserve">je zařazen </w:t>
      </w:r>
      <w:r w:rsidR="00F52CF6" w:rsidRPr="0048085B">
        <w:t xml:space="preserve">do oblasti krajinného rázu CZ0610-OB017 </w:t>
      </w:r>
      <w:proofErr w:type="spellStart"/>
      <w:r w:rsidR="00F52CF6" w:rsidRPr="0048085B">
        <w:t>Chotěbořsko</w:t>
      </w:r>
      <w:proofErr w:type="spellEnd"/>
      <w:r w:rsidR="00F52CF6" w:rsidRPr="0048085B">
        <w:t xml:space="preserve"> – </w:t>
      </w:r>
      <w:proofErr w:type="spellStart"/>
      <w:r w:rsidR="00F52CF6" w:rsidRPr="0048085B">
        <w:t>Golčovojeníkovsko</w:t>
      </w:r>
      <w:proofErr w:type="spellEnd"/>
      <w:r w:rsidRPr="0048085B">
        <w:t xml:space="preserve">, kde ZÚR </w:t>
      </w:r>
      <w:proofErr w:type="spellStart"/>
      <w:r w:rsidRPr="0048085B">
        <w:t>KrV</w:t>
      </w:r>
      <w:proofErr w:type="spellEnd"/>
      <w:r w:rsidRPr="0048085B">
        <w:t xml:space="preserve"> stanovují pro činnost v území a rozhodování o změnách v území specifickou zásadu neumisťovat výškové stavby v prostorech, ze kterých se budou vizuálně uplatňovat v území CHKO Železné hory a přírodního parku Doubrava. ÚP </w:t>
      </w:r>
      <w:r w:rsidR="00943F51">
        <w:t>Slavětín</w:t>
      </w:r>
      <w:r w:rsidRPr="0048085B">
        <w:t xml:space="preserve"> i ZČ3 ÚP </w:t>
      </w:r>
      <w:r w:rsidR="00943F51">
        <w:t>Slavětín</w:t>
      </w:r>
      <w:r w:rsidRPr="0048085B">
        <w:t xml:space="preserve"> tuto specifickou zásadu respektují.</w:t>
      </w:r>
    </w:p>
    <w:p w14:paraId="49A7B65E" w14:textId="67D7F95B" w:rsidR="00F52CF6" w:rsidRPr="0048085B" w:rsidRDefault="00F52CF6" w:rsidP="00F52CF6">
      <w:r w:rsidRPr="0048085B">
        <w:t xml:space="preserve"> </w:t>
      </w:r>
      <w:r w:rsidR="00596AE7">
        <w:t>Východní</w:t>
      </w:r>
      <w:r w:rsidR="00596AE7" w:rsidRPr="0048085B">
        <w:t xml:space="preserve"> část správního území </w:t>
      </w:r>
      <w:r w:rsidR="00FD7856" w:rsidRPr="0048085B">
        <w:t>je zařazen</w:t>
      </w:r>
      <w:r w:rsidR="00596AE7">
        <w:t>a</w:t>
      </w:r>
      <w:r w:rsidR="00FD7856" w:rsidRPr="0048085B">
        <w:t xml:space="preserve"> </w:t>
      </w:r>
      <w:r w:rsidRPr="0048085B">
        <w:t>do oblasti krajinného rázu CZ0610-OB024 Žďárské vrchy</w:t>
      </w:r>
      <w:r w:rsidR="00FD7856" w:rsidRPr="0048085B">
        <w:t xml:space="preserve">, kde nejsou pro řešené území definovány žádné specifické zásady. </w:t>
      </w:r>
    </w:p>
    <w:p w14:paraId="420C1734" w14:textId="77777777" w:rsidR="0076135A" w:rsidRPr="0048085B" w:rsidRDefault="0076135A" w:rsidP="006B1290">
      <w:pPr>
        <w:pStyle w:val="skryttext"/>
        <w:ind w:firstLine="0"/>
        <w:rPr>
          <w:color w:val="auto"/>
        </w:rPr>
      </w:pPr>
    </w:p>
    <w:p w14:paraId="64E304AC" w14:textId="77777777" w:rsidR="00D855CB" w:rsidRPr="0048085B" w:rsidRDefault="00D855CB" w:rsidP="00956806">
      <w:pPr>
        <w:pStyle w:val="skryttext"/>
        <w:rPr>
          <w:color w:val="auto"/>
        </w:rPr>
      </w:pPr>
    </w:p>
    <w:p w14:paraId="74373211" w14:textId="77777777" w:rsidR="00D855CB" w:rsidRPr="0048085B" w:rsidRDefault="00D855CB" w:rsidP="00CD602C">
      <w:pPr>
        <w:pStyle w:val="skryttext"/>
        <w:rPr>
          <w:color w:val="auto"/>
        </w:rPr>
      </w:pPr>
      <w:r w:rsidRPr="0048085B">
        <w:rPr>
          <w:color w:val="auto"/>
        </w:rPr>
        <w:t xml:space="preserve">Z výše uvedeného vyplývá, že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</w:t>
      </w:r>
      <w:r w:rsidR="00D935BE" w:rsidRPr="0048085B">
        <w:rPr>
          <w:color w:val="auto"/>
        </w:rPr>
        <w:t xml:space="preserve">i </w:t>
      </w:r>
      <w:r w:rsidR="001144C2" w:rsidRPr="0048085B">
        <w:rPr>
          <w:color w:val="auto"/>
        </w:rPr>
        <w:t>ZČ2</w:t>
      </w:r>
      <w:r w:rsidR="00D935BE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D935BE" w:rsidRPr="0048085B">
        <w:rPr>
          <w:color w:val="auto"/>
        </w:rPr>
        <w:t xml:space="preserve"> jsou </w:t>
      </w:r>
      <w:r w:rsidRPr="0048085B">
        <w:rPr>
          <w:color w:val="auto"/>
        </w:rPr>
        <w:t xml:space="preserve">v souladu s Aktualizací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 xml:space="preserve"> ZÚR Kraje Vysočina definovanými obecnými i specifickými zásadami ochrany a rozvoje charakteristických znaků krajiny a není zapotřebí </w:t>
      </w:r>
      <w:r w:rsidR="00DF39B9" w:rsidRPr="0048085B">
        <w:rPr>
          <w:color w:val="auto"/>
        </w:rPr>
        <w:t xml:space="preserve">další </w:t>
      </w:r>
      <w:r w:rsidR="00CD602C" w:rsidRPr="0048085B">
        <w:rPr>
          <w:color w:val="auto"/>
        </w:rPr>
        <w:t xml:space="preserve">úpravy </w:t>
      </w:r>
      <w:r w:rsidRPr="0048085B">
        <w:rPr>
          <w:color w:val="auto"/>
        </w:rPr>
        <w:t xml:space="preserve">v rámci této změny </w:t>
      </w:r>
      <w:r w:rsidR="00D935BE" w:rsidRPr="0048085B">
        <w:rPr>
          <w:color w:val="auto"/>
        </w:rPr>
        <w:t>řešit</w:t>
      </w:r>
      <w:r w:rsidRPr="0048085B">
        <w:rPr>
          <w:color w:val="auto"/>
        </w:rPr>
        <w:t xml:space="preserve">. </w:t>
      </w:r>
    </w:p>
    <w:p w14:paraId="0488B27C" w14:textId="77777777" w:rsidR="00956806" w:rsidRPr="0048085B" w:rsidRDefault="00956806" w:rsidP="00956806"/>
    <w:p w14:paraId="0B33FFB7" w14:textId="77777777" w:rsidR="007432F2" w:rsidRPr="0048085B" w:rsidRDefault="0070160C" w:rsidP="00BB3CC5">
      <w:pPr>
        <w:pStyle w:val="Nadpis1"/>
      </w:pPr>
      <w:bookmarkStart w:id="16" w:name="_Toc437771474"/>
      <w:r w:rsidRPr="0048085B">
        <w:lastRenderedPageBreak/>
        <w:t>Vyho</w:t>
      </w:r>
      <w:r w:rsidR="007B2AA2" w:rsidRPr="0048085B">
        <w:t>d</w:t>
      </w:r>
      <w:r w:rsidRPr="0048085B">
        <w:t xml:space="preserve">nocení </w:t>
      </w:r>
      <w:r w:rsidR="00AD3229" w:rsidRPr="0048085B">
        <w:t>s</w:t>
      </w:r>
      <w:r w:rsidR="00AA206C" w:rsidRPr="0048085B">
        <w:t>oulad</w:t>
      </w:r>
      <w:r w:rsidRPr="0048085B">
        <w:t>u</w:t>
      </w:r>
      <w:r w:rsidR="00AA206C" w:rsidRPr="0048085B">
        <w:t xml:space="preserve"> s</w:t>
      </w:r>
      <w:r w:rsidRPr="0048085B">
        <w:t> ÚAP</w:t>
      </w:r>
      <w:bookmarkEnd w:id="16"/>
    </w:p>
    <w:p w14:paraId="64E5B997" w14:textId="77777777" w:rsidR="003B0BBF" w:rsidRPr="0048085B" w:rsidRDefault="003B0BBF" w:rsidP="00DE0FCC">
      <w:pPr>
        <w:pStyle w:val="skryttext"/>
        <w:ind w:firstLine="0"/>
        <w:rPr>
          <w:color w:val="auto"/>
        </w:rPr>
      </w:pPr>
      <w:r w:rsidRPr="0048085B">
        <w:rPr>
          <w:color w:val="auto"/>
        </w:rPr>
        <w:t>&gt;&gt;</w:t>
      </w:r>
      <w:r w:rsidR="00F365A2" w:rsidRPr="0048085B">
        <w:rPr>
          <w:color w:val="auto"/>
        </w:rPr>
        <w:t>O</w:t>
      </w:r>
      <w:r w:rsidRPr="0048085B">
        <w:rPr>
          <w:color w:val="auto"/>
        </w:rPr>
        <w:t>becně</w:t>
      </w:r>
    </w:p>
    <w:p w14:paraId="5C0DB2D7" w14:textId="77777777" w:rsidR="007D7861" w:rsidRPr="0048085B" w:rsidRDefault="007D7861" w:rsidP="00F175E7">
      <w:pPr>
        <w:pStyle w:val="skryttext"/>
        <w:rPr>
          <w:color w:val="auto"/>
        </w:rPr>
      </w:pPr>
    </w:p>
    <w:p w14:paraId="1492CBE8" w14:textId="77777777" w:rsidR="00C01CAF" w:rsidRPr="0048085B" w:rsidRDefault="001144C2" w:rsidP="00F175E7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C01CAF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C01CAF" w:rsidRPr="0048085B">
        <w:rPr>
          <w:color w:val="auto"/>
        </w:rPr>
        <w:t xml:space="preserve"> respektuje </w:t>
      </w:r>
      <w:r w:rsidR="00FA74F5" w:rsidRPr="0048085B">
        <w:rPr>
          <w:color w:val="auto"/>
        </w:rPr>
        <w:t xml:space="preserve">a zohledňuje </w:t>
      </w:r>
      <w:r w:rsidR="00C01CAF" w:rsidRPr="0048085B">
        <w:rPr>
          <w:color w:val="auto"/>
        </w:rPr>
        <w:t>zjištěné hodnoty území</w:t>
      </w:r>
      <w:r w:rsidR="00FA74F5" w:rsidRPr="0048085B">
        <w:rPr>
          <w:color w:val="auto"/>
        </w:rPr>
        <w:t xml:space="preserve">, </w:t>
      </w:r>
      <w:r w:rsidR="00C01CAF" w:rsidRPr="0048085B">
        <w:rPr>
          <w:color w:val="auto"/>
        </w:rPr>
        <w:t xml:space="preserve">limity využití území </w:t>
      </w:r>
      <w:r w:rsidR="00FA74F5" w:rsidRPr="0048085B">
        <w:rPr>
          <w:color w:val="auto"/>
        </w:rPr>
        <w:t>a z</w:t>
      </w:r>
      <w:r w:rsidR="00C01CAF" w:rsidRPr="0048085B">
        <w:rPr>
          <w:color w:val="auto"/>
        </w:rPr>
        <w:t xml:space="preserve">áměry nadmístního významu dle ÚAP ORP </w:t>
      </w:r>
      <w:r w:rsidR="00CD602C" w:rsidRPr="0048085B">
        <w:rPr>
          <w:color w:val="auto"/>
        </w:rPr>
        <w:t xml:space="preserve">Havlíčkův Brod </w:t>
      </w:r>
      <w:r w:rsidR="00C01CAF" w:rsidRPr="0048085B">
        <w:rPr>
          <w:color w:val="auto"/>
        </w:rPr>
        <w:t xml:space="preserve">a rovněž stanovené okruhy problémů dle ÚAP ORP </w:t>
      </w:r>
      <w:r w:rsidR="00CD602C" w:rsidRPr="0048085B">
        <w:rPr>
          <w:color w:val="auto"/>
        </w:rPr>
        <w:t xml:space="preserve">Havlíčkův Brod </w:t>
      </w:r>
      <w:r w:rsidR="00C01CAF" w:rsidRPr="0048085B">
        <w:rPr>
          <w:color w:val="auto"/>
        </w:rPr>
        <w:t xml:space="preserve">jsou řešeny v rámci stávajícího ÚP </w:t>
      </w:r>
      <w:r w:rsidR="00000E3A" w:rsidRPr="0048085B">
        <w:rPr>
          <w:color w:val="auto"/>
        </w:rPr>
        <w:t>Hamry nad Sázavou</w:t>
      </w:r>
      <w:r w:rsidR="00C01CAF" w:rsidRPr="0048085B">
        <w:rPr>
          <w:color w:val="auto"/>
        </w:rPr>
        <w:t xml:space="preserve"> a není zapotřebí je upravovat touto změnou.</w:t>
      </w:r>
      <w:r w:rsidR="001D30D4" w:rsidRPr="0048085B">
        <w:rPr>
          <w:color w:val="auto"/>
        </w:rPr>
        <w:t xml:space="preserve"> Jako problémem k řešení v ÚPD je stanovena </w:t>
      </w:r>
      <w:r w:rsidR="00FA74F5" w:rsidRPr="0048085B">
        <w:rPr>
          <w:color w:val="auto"/>
        </w:rPr>
        <w:t xml:space="preserve">potřeba </w:t>
      </w:r>
      <w:r w:rsidR="001D30D4" w:rsidRPr="0048085B">
        <w:rPr>
          <w:color w:val="auto"/>
        </w:rPr>
        <w:t>úprav</w:t>
      </w:r>
      <w:r w:rsidR="00FA74F5" w:rsidRPr="0048085B">
        <w:rPr>
          <w:color w:val="auto"/>
        </w:rPr>
        <w:t>y</w:t>
      </w:r>
      <w:r w:rsidR="001D30D4" w:rsidRPr="0048085B">
        <w:rPr>
          <w:color w:val="auto"/>
        </w:rPr>
        <w:t xml:space="preserve"> trasy koridoru pro výstavbu vedení ZVN, která je touto změnou </w:t>
      </w:r>
      <w:r w:rsidR="00FA74F5" w:rsidRPr="0048085B">
        <w:rPr>
          <w:color w:val="auto"/>
        </w:rPr>
        <w:t>řešena</w:t>
      </w:r>
      <w:r w:rsidR="001D30D4" w:rsidRPr="0048085B">
        <w:rPr>
          <w:color w:val="auto"/>
        </w:rPr>
        <w:t>.</w:t>
      </w:r>
    </w:p>
    <w:p w14:paraId="5EA5490A" w14:textId="77777777" w:rsidR="001D30D4" w:rsidRPr="0048085B" w:rsidRDefault="001D30D4" w:rsidP="00F175E7">
      <w:pPr>
        <w:pStyle w:val="skryttext"/>
        <w:rPr>
          <w:color w:val="auto"/>
        </w:rPr>
      </w:pPr>
      <w:r w:rsidRPr="0048085B">
        <w:rPr>
          <w:color w:val="auto"/>
        </w:rPr>
        <w:t xml:space="preserve">Z hlediska rozboru udržitelného území je správní území obce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hodnoceno jako území s příznivými podmínkami pro všechny tři pilíře udržitelného rozvoje území.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vytváří především podmínky pro ochranu </w:t>
      </w:r>
      <w:r w:rsidR="00F977A8" w:rsidRPr="0048085B">
        <w:rPr>
          <w:color w:val="auto"/>
        </w:rPr>
        <w:t xml:space="preserve">hodnot v území a neumožňuje realizaci záměrů, které by mohly stávající vyvážený stav narušit. </w:t>
      </w:r>
      <w:r w:rsidR="001144C2" w:rsidRPr="0048085B">
        <w:rPr>
          <w:color w:val="auto"/>
        </w:rPr>
        <w:t>ZČ2</w:t>
      </w:r>
      <w:r w:rsidR="00F977A8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F977A8" w:rsidRPr="0048085B">
        <w:rPr>
          <w:color w:val="auto"/>
        </w:rPr>
        <w:t xml:space="preserve"> tento princip zachovává.</w:t>
      </w:r>
    </w:p>
    <w:p w14:paraId="05EFE299" w14:textId="77777777" w:rsidR="007D7861" w:rsidRPr="0048085B" w:rsidRDefault="007D7861" w:rsidP="00F175E7">
      <w:pPr>
        <w:pStyle w:val="skryttext"/>
        <w:rPr>
          <w:color w:val="auto"/>
        </w:rPr>
      </w:pPr>
    </w:p>
    <w:p w14:paraId="5ED4B284" w14:textId="77777777" w:rsidR="007D7861" w:rsidRPr="0048085B" w:rsidRDefault="007D7861" w:rsidP="00F175E7">
      <w:pPr>
        <w:pStyle w:val="skryttext"/>
        <w:rPr>
          <w:color w:val="auto"/>
        </w:rPr>
      </w:pPr>
      <w:r w:rsidRPr="0048085B">
        <w:rPr>
          <w:color w:val="auto"/>
        </w:rPr>
        <w:t>&gt;&gt; Chotěboř</w:t>
      </w:r>
    </w:p>
    <w:p w14:paraId="20D14EDE" w14:textId="77777777" w:rsidR="007D7861" w:rsidRPr="0048085B" w:rsidRDefault="007D7861" w:rsidP="00F175E7">
      <w:pPr>
        <w:pStyle w:val="skryttext"/>
        <w:rPr>
          <w:color w:val="auto"/>
        </w:rPr>
      </w:pPr>
    </w:p>
    <w:p w14:paraId="18CB571E" w14:textId="77777777" w:rsidR="00687C43" w:rsidRPr="0048085B" w:rsidRDefault="00687C43" w:rsidP="00F175E7">
      <w:pPr>
        <w:pStyle w:val="skryttext"/>
        <w:rPr>
          <w:color w:val="auto"/>
        </w:rPr>
      </w:pPr>
      <w:r w:rsidRPr="0048085B">
        <w:rPr>
          <w:color w:val="auto"/>
        </w:rPr>
        <w:t>Pro řešené území nevyplývají z</w:t>
      </w:r>
      <w:r w:rsidR="00E203AF" w:rsidRPr="0048085B">
        <w:rPr>
          <w:color w:val="auto"/>
        </w:rPr>
        <w:t xml:space="preserve"> ÚAP </w:t>
      </w:r>
      <w:r w:rsidRPr="0048085B">
        <w:rPr>
          <w:color w:val="auto"/>
        </w:rPr>
        <w:t xml:space="preserve">ORP </w:t>
      </w:r>
      <w:r w:rsidR="00E203AF" w:rsidRPr="0048085B">
        <w:rPr>
          <w:color w:val="auto"/>
        </w:rPr>
        <w:t>Chotěboř</w:t>
      </w:r>
      <w:r w:rsidRPr="0048085B">
        <w:rPr>
          <w:color w:val="auto"/>
        </w:rPr>
        <w:t xml:space="preserve"> 2014 žádné konkrétní požadavky k zapracování do změny č. 3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. Změny č. 1 a 2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a Zpráva o uplatňování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byly schváleny v předcházejících letech 2013 a 2014 a požadavky z ÚAP byly v </w:t>
      </w:r>
      <w:r w:rsidR="00805E88" w:rsidRPr="0048085B">
        <w:rPr>
          <w:color w:val="auto"/>
        </w:rPr>
        <w:t>uvedených</w:t>
      </w:r>
      <w:r w:rsidRPr="0048085B">
        <w:rPr>
          <w:color w:val="auto"/>
        </w:rPr>
        <w:t xml:space="preserve"> změnách zapracovány.</w:t>
      </w:r>
      <w:r w:rsidR="00584F59" w:rsidRPr="0048085B">
        <w:rPr>
          <w:color w:val="auto"/>
        </w:rPr>
        <w:t xml:space="preserve"> Řešení </w:t>
      </w:r>
      <w:r w:rsidR="001144C2" w:rsidRPr="0048085B">
        <w:rPr>
          <w:color w:val="auto"/>
        </w:rPr>
        <w:t>ZČ2</w:t>
      </w:r>
      <w:r w:rsidR="00584F59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584F59" w:rsidRPr="0048085B">
        <w:rPr>
          <w:color w:val="auto"/>
        </w:rPr>
        <w:t xml:space="preserve"> </w:t>
      </w:r>
      <w:r w:rsidR="003A182C" w:rsidRPr="0048085B">
        <w:rPr>
          <w:color w:val="auto"/>
        </w:rPr>
        <w:t>respektuje o</w:t>
      </w:r>
      <w:r w:rsidRPr="0048085B">
        <w:rPr>
          <w:color w:val="auto"/>
        </w:rPr>
        <w:t>becné požadavky vyplývající z</w:t>
      </w:r>
      <w:r w:rsidR="003A182C" w:rsidRPr="0048085B">
        <w:rPr>
          <w:color w:val="auto"/>
        </w:rPr>
        <w:t xml:space="preserve"> ÚAP </w:t>
      </w:r>
      <w:r w:rsidRPr="0048085B">
        <w:rPr>
          <w:color w:val="auto"/>
        </w:rPr>
        <w:t xml:space="preserve">ORP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</w:t>
      </w:r>
      <w:r w:rsidR="003A182C" w:rsidRPr="0048085B">
        <w:rPr>
          <w:color w:val="auto"/>
        </w:rPr>
        <w:t xml:space="preserve">na </w:t>
      </w:r>
      <w:r w:rsidRPr="0048085B">
        <w:rPr>
          <w:color w:val="auto"/>
        </w:rPr>
        <w:t>ochran</w:t>
      </w:r>
      <w:r w:rsidR="003A182C" w:rsidRPr="0048085B">
        <w:rPr>
          <w:color w:val="auto"/>
        </w:rPr>
        <w:t>u</w:t>
      </w:r>
      <w:r w:rsidRPr="0048085B">
        <w:rPr>
          <w:color w:val="auto"/>
        </w:rPr>
        <w:t xml:space="preserve"> hodnot na území obce</w:t>
      </w:r>
      <w:r w:rsidR="003E7A29" w:rsidRPr="0048085B">
        <w:rPr>
          <w:color w:val="auto"/>
        </w:rPr>
        <w:t xml:space="preserve">, respektování </w:t>
      </w:r>
      <w:r w:rsidRPr="0048085B">
        <w:rPr>
          <w:color w:val="auto"/>
        </w:rPr>
        <w:t>limit</w:t>
      </w:r>
      <w:r w:rsidR="003E7A29" w:rsidRPr="0048085B">
        <w:rPr>
          <w:color w:val="auto"/>
        </w:rPr>
        <w:t>ů v</w:t>
      </w:r>
      <w:r w:rsidRPr="0048085B">
        <w:rPr>
          <w:color w:val="auto"/>
        </w:rPr>
        <w:t>yužití území</w:t>
      </w:r>
      <w:r w:rsidR="003E7A29" w:rsidRPr="0048085B">
        <w:rPr>
          <w:color w:val="auto"/>
        </w:rPr>
        <w:t xml:space="preserve"> a</w:t>
      </w:r>
      <w:r w:rsidRPr="0048085B">
        <w:rPr>
          <w:color w:val="auto"/>
        </w:rPr>
        <w:t xml:space="preserve"> řešení problémů v území.</w:t>
      </w:r>
    </w:p>
    <w:p w14:paraId="4BD9E3C7" w14:textId="77777777" w:rsidR="007D7861" w:rsidRPr="0048085B" w:rsidRDefault="007D7861" w:rsidP="00F175E7">
      <w:pPr>
        <w:pStyle w:val="skryttext"/>
        <w:rPr>
          <w:color w:val="auto"/>
        </w:rPr>
      </w:pPr>
    </w:p>
    <w:p w14:paraId="010426E2" w14:textId="77777777" w:rsidR="00E203AF" w:rsidRPr="0048085B" w:rsidRDefault="001144C2" w:rsidP="00F175E7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96109C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="003B0BBF" w:rsidRPr="0048085B">
        <w:rPr>
          <w:color w:val="auto"/>
        </w:rPr>
        <w:t xml:space="preserve">respektuje zjištěné hodnoty území a limity využití území dle ÚAP ORP </w:t>
      </w:r>
      <w:r w:rsidR="00E203AF" w:rsidRPr="0048085B">
        <w:rPr>
          <w:color w:val="auto"/>
        </w:rPr>
        <w:t>Chotěboř</w:t>
      </w:r>
      <w:r w:rsidR="003B0BBF" w:rsidRPr="0048085B">
        <w:rPr>
          <w:color w:val="auto"/>
        </w:rPr>
        <w:t xml:space="preserve">. </w:t>
      </w:r>
      <w:r w:rsidR="008052AE" w:rsidRPr="0048085B">
        <w:rPr>
          <w:color w:val="auto"/>
        </w:rPr>
        <w:t xml:space="preserve">Záměry nadmístního významu </w:t>
      </w:r>
      <w:r w:rsidR="00497E64" w:rsidRPr="0048085B">
        <w:rPr>
          <w:color w:val="auto"/>
        </w:rPr>
        <w:t xml:space="preserve">dle ÚAP ORP </w:t>
      </w:r>
      <w:r w:rsidR="00E203AF" w:rsidRPr="0048085B">
        <w:rPr>
          <w:color w:val="auto"/>
        </w:rPr>
        <w:t>Chotěboř</w:t>
      </w:r>
      <w:r w:rsidR="00592DA8" w:rsidRPr="0048085B">
        <w:rPr>
          <w:color w:val="auto"/>
        </w:rPr>
        <w:t xml:space="preserve"> </w:t>
      </w:r>
      <w:r w:rsidR="008052AE" w:rsidRPr="0048085B">
        <w:rPr>
          <w:color w:val="auto"/>
        </w:rPr>
        <w:t xml:space="preserve">a rovněž </w:t>
      </w:r>
      <w:r w:rsidR="00497E64" w:rsidRPr="0048085B">
        <w:rPr>
          <w:color w:val="auto"/>
        </w:rPr>
        <w:t xml:space="preserve">stanovené okruhy problémů dle ÚAP ORP </w:t>
      </w:r>
      <w:r w:rsidR="00E203AF" w:rsidRPr="0048085B">
        <w:rPr>
          <w:color w:val="auto"/>
        </w:rPr>
        <w:t>Chotěboř</w:t>
      </w:r>
      <w:r w:rsidR="00592DA8" w:rsidRPr="0048085B">
        <w:rPr>
          <w:color w:val="auto"/>
        </w:rPr>
        <w:t xml:space="preserve"> </w:t>
      </w:r>
      <w:r w:rsidR="00497E64" w:rsidRPr="0048085B">
        <w:rPr>
          <w:color w:val="auto"/>
        </w:rPr>
        <w:t xml:space="preserve">jsou řešeny v rámci </w:t>
      </w:r>
      <w:r w:rsidR="005A69A6" w:rsidRPr="0048085B">
        <w:rPr>
          <w:color w:val="auto"/>
        </w:rPr>
        <w:t xml:space="preserve">stávajícího </w:t>
      </w:r>
      <w:r w:rsidR="00497E64"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="00E203AF" w:rsidRPr="0048085B">
        <w:rPr>
          <w:color w:val="auto"/>
        </w:rPr>
        <w:t xml:space="preserve"> a jeho </w:t>
      </w:r>
      <w:r w:rsidRPr="0048085B">
        <w:rPr>
          <w:color w:val="auto"/>
        </w:rPr>
        <w:t>ZČ2</w:t>
      </w:r>
      <w:r w:rsidR="00E203AF" w:rsidRPr="0048085B">
        <w:rPr>
          <w:color w:val="auto"/>
        </w:rPr>
        <w:t xml:space="preserve"> </w:t>
      </w:r>
      <w:r w:rsidR="00497E64" w:rsidRPr="0048085B">
        <w:rPr>
          <w:color w:val="auto"/>
        </w:rPr>
        <w:t xml:space="preserve">a není zapotřebí je upravovat touto </w:t>
      </w:r>
      <w:r w:rsidRPr="0048085B">
        <w:rPr>
          <w:color w:val="auto"/>
        </w:rPr>
        <w:t>ZČ2</w:t>
      </w:r>
      <w:r w:rsidR="00497E64" w:rsidRPr="0048085B">
        <w:rPr>
          <w:color w:val="auto"/>
        </w:rPr>
        <w:t>.</w:t>
      </w:r>
      <w:r w:rsidR="00F243F1" w:rsidRPr="0048085B">
        <w:rPr>
          <w:color w:val="auto"/>
        </w:rPr>
        <w:t xml:space="preserve"> </w:t>
      </w:r>
    </w:p>
    <w:p w14:paraId="17545A8F" w14:textId="77777777" w:rsidR="00E203AF" w:rsidRPr="0048085B" w:rsidRDefault="00E203AF" w:rsidP="00F175E7">
      <w:pPr>
        <w:pStyle w:val="skryttext"/>
        <w:rPr>
          <w:color w:val="auto"/>
        </w:rPr>
      </w:pPr>
      <w:r w:rsidRPr="0048085B">
        <w:rPr>
          <w:color w:val="auto"/>
        </w:rPr>
        <w:t xml:space="preserve">Aktuální ÚAP ORP Chotěboř (aktualizace 2014) nově definují v řešeném území střet spočívající ve vymezení ploch přestaveb P5 a P10 na potenciálně sesuvném území.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tento střet řeší zru</w:t>
      </w:r>
      <w:r w:rsidR="005D593D" w:rsidRPr="0048085B">
        <w:rPr>
          <w:color w:val="auto"/>
        </w:rPr>
        <w:t>šením uvedených ploch přestaveb</w:t>
      </w:r>
      <w:r w:rsidR="009C1B63" w:rsidRPr="0048085B">
        <w:rPr>
          <w:color w:val="auto"/>
        </w:rPr>
        <w:t xml:space="preserve"> a zachováním původního způsobu využití „zeleň soukromá a vyhrazená (ZS)“</w:t>
      </w:r>
      <w:r w:rsidRPr="0048085B">
        <w:rPr>
          <w:color w:val="auto"/>
        </w:rPr>
        <w:t>.</w:t>
      </w:r>
      <w:r w:rsidR="008F5870" w:rsidRPr="0048085B">
        <w:rPr>
          <w:color w:val="auto"/>
        </w:rPr>
        <w:t xml:space="preserve"> Dále byla prověřena návaznost na územní plány sousedních obcí a dle závěrů z ÚAP 2014 byly provedeny úpravy prvků ÚSES lokální úrovně. </w:t>
      </w:r>
    </w:p>
    <w:p w14:paraId="1A22EB1B" w14:textId="77777777" w:rsidR="00E203AF" w:rsidRPr="0048085B" w:rsidRDefault="00E203AF" w:rsidP="00F175E7">
      <w:pPr>
        <w:pStyle w:val="skryttext"/>
        <w:rPr>
          <w:color w:val="auto"/>
        </w:rPr>
      </w:pPr>
    </w:p>
    <w:p w14:paraId="48A230E7" w14:textId="77777777" w:rsidR="00F243F1" w:rsidRPr="0048085B" w:rsidRDefault="00F243F1" w:rsidP="00F175E7">
      <w:pPr>
        <w:pStyle w:val="skryttext"/>
        <w:rPr>
          <w:color w:val="auto"/>
        </w:rPr>
      </w:pPr>
      <w:r w:rsidRPr="0048085B">
        <w:rPr>
          <w:color w:val="auto"/>
        </w:rPr>
        <w:t>Z</w:t>
      </w:r>
      <w:r w:rsidR="00FD3274" w:rsidRPr="0048085B">
        <w:rPr>
          <w:color w:val="auto"/>
        </w:rPr>
        <w:t xml:space="preserve">přesnění koridoru územní rezervy – přeložky silnice I/37 </w:t>
      </w:r>
      <w:r w:rsidR="00000E3A" w:rsidRPr="0048085B">
        <w:rPr>
          <w:color w:val="auto"/>
        </w:rPr>
        <w:t>Hamry nad Sázavou</w:t>
      </w:r>
      <w:r w:rsidR="00FD3274" w:rsidRPr="0048085B">
        <w:rPr>
          <w:color w:val="auto"/>
        </w:rPr>
        <w:t xml:space="preserve"> - Vojnův Městec </w:t>
      </w:r>
      <w:r w:rsidRPr="0048085B">
        <w:rPr>
          <w:color w:val="auto"/>
        </w:rPr>
        <w:t>bylo provedeno jako zpřesnění plochy územní rezervy R6.</w:t>
      </w:r>
    </w:p>
    <w:p w14:paraId="113AF80F" w14:textId="77777777" w:rsidR="00FD3274" w:rsidRPr="0048085B" w:rsidRDefault="005D670E" w:rsidP="00F175E7">
      <w:pPr>
        <w:pStyle w:val="skryttext"/>
        <w:rPr>
          <w:color w:val="auto"/>
        </w:rPr>
      </w:pPr>
      <w:r w:rsidRPr="0048085B">
        <w:rPr>
          <w:color w:val="auto"/>
        </w:rPr>
        <w:t>P</w:t>
      </w:r>
      <w:r w:rsidR="00FD3274" w:rsidRPr="0048085B">
        <w:rPr>
          <w:color w:val="auto"/>
        </w:rPr>
        <w:t xml:space="preserve">ožadavek na zohlednění nově vyhlášených limitů </w:t>
      </w:r>
      <w:r w:rsidRPr="0048085B">
        <w:rPr>
          <w:color w:val="auto"/>
        </w:rPr>
        <w:t xml:space="preserve">- </w:t>
      </w:r>
      <w:r w:rsidR="00FD3274" w:rsidRPr="0048085B">
        <w:rPr>
          <w:color w:val="auto"/>
        </w:rPr>
        <w:t xml:space="preserve">památný strom </w:t>
      </w:r>
      <w:r w:rsidRPr="0048085B">
        <w:rPr>
          <w:color w:val="auto"/>
        </w:rPr>
        <w:t xml:space="preserve">„Lípa u Pešků“ </w:t>
      </w:r>
      <w:r w:rsidR="00FD3274" w:rsidRPr="0048085B">
        <w:rPr>
          <w:color w:val="auto"/>
        </w:rPr>
        <w:t>v návrhové ploše</w:t>
      </w:r>
      <w:r w:rsidRPr="0048085B">
        <w:rPr>
          <w:color w:val="auto"/>
        </w:rPr>
        <w:t xml:space="preserve"> Z98 byl zohledněn doplněním podmínek pro využití uvedené zastavitelné plochy.</w:t>
      </w:r>
    </w:p>
    <w:p w14:paraId="1E4B030F" w14:textId="77777777" w:rsidR="00592DA8" w:rsidRPr="0048085B" w:rsidRDefault="00592DA8" w:rsidP="00F175E7">
      <w:pPr>
        <w:pStyle w:val="skryttext"/>
        <w:rPr>
          <w:color w:val="auto"/>
        </w:rPr>
      </w:pPr>
      <w:r w:rsidRPr="0048085B">
        <w:rPr>
          <w:color w:val="auto"/>
        </w:rPr>
        <w:t xml:space="preserve">Pro pořízení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</w:t>
      </w:r>
      <w:r w:rsidR="00666941" w:rsidRPr="0048085B">
        <w:rPr>
          <w:color w:val="auto"/>
        </w:rPr>
        <w:t>nevyplýva</w:t>
      </w:r>
      <w:r w:rsidR="00FD3274" w:rsidRPr="0048085B">
        <w:rPr>
          <w:color w:val="auto"/>
        </w:rPr>
        <w:t>jí</w:t>
      </w:r>
      <w:r w:rsidR="00666941" w:rsidRPr="0048085B">
        <w:rPr>
          <w:color w:val="auto"/>
        </w:rPr>
        <w:t xml:space="preserve"> z ÚAP ORP </w:t>
      </w:r>
      <w:r w:rsidR="00000E3A" w:rsidRPr="0048085B">
        <w:rPr>
          <w:color w:val="auto"/>
        </w:rPr>
        <w:t>Hamry nad Sázavou</w:t>
      </w:r>
      <w:r w:rsidR="00666941" w:rsidRPr="0048085B">
        <w:rPr>
          <w:color w:val="auto"/>
        </w:rPr>
        <w:t xml:space="preserve"> žádné </w:t>
      </w:r>
      <w:r w:rsidR="00FD3274" w:rsidRPr="0048085B">
        <w:rPr>
          <w:color w:val="auto"/>
        </w:rPr>
        <w:t xml:space="preserve">jiné </w:t>
      </w:r>
      <w:r w:rsidR="00666941" w:rsidRPr="0048085B">
        <w:rPr>
          <w:color w:val="auto"/>
        </w:rPr>
        <w:t>požadavky.</w:t>
      </w:r>
    </w:p>
    <w:p w14:paraId="3EC12559" w14:textId="77777777" w:rsidR="0070160C" w:rsidRPr="0048085B" w:rsidRDefault="0070160C" w:rsidP="00F175E7">
      <w:pPr>
        <w:pStyle w:val="skryttext"/>
        <w:rPr>
          <w:color w:val="auto"/>
        </w:rPr>
      </w:pPr>
    </w:p>
    <w:p w14:paraId="12C2AB70" w14:textId="77777777" w:rsidR="00D24524" w:rsidRPr="0048085B" w:rsidRDefault="007D7861" w:rsidP="00F175E7">
      <w:pPr>
        <w:pStyle w:val="skryttext"/>
        <w:rPr>
          <w:color w:val="auto"/>
        </w:rPr>
      </w:pPr>
      <w:r w:rsidRPr="0048085B">
        <w:rPr>
          <w:color w:val="auto"/>
        </w:rPr>
        <w:t>&gt;&gt;</w:t>
      </w:r>
      <w:r w:rsidR="00C03D62" w:rsidRPr="0048085B">
        <w:rPr>
          <w:color w:val="auto"/>
        </w:rPr>
        <w:t>Žďár nad Sázavou</w:t>
      </w:r>
    </w:p>
    <w:p w14:paraId="5137B4F0" w14:textId="77777777" w:rsidR="00C03D62" w:rsidRPr="0048085B" w:rsidRDefault="00C03D62" w:rsidP="00F175E7">
      <w:pPr>
        <w:pStyle w:val="skryttext"/>
        <w:rPr>
          <w:color w:val="auto"/>
        </w:rPr>
      </w:pPr>
    </w:p>
    <w:p w14:paraId="61253F71" w14:textId="77777777" w:rsidR="00E31197" w:rsidRPr="0048085B" w:rsidRDefault="00E31197" w:rsidP="00F175E7">
      <w:pPr>
        <w:pStyle w:val="skryttext"/>
        <w:rPr>
          <w:color w:val="auto"/>
        </w:rPr>
      </w:pPr>
      <w:r w:rsidRPr="0048085B">
        <w:rPr>
          <w:color w:val="auto"/>
        </w:rPr>
        <w:t>Třetí</w:t>
      </w:r>
      <w:r w:rsidR="00C03D62" w:rsidRPr="0048085B">
        <w:rPr>
          <w:color w:val="auto"/>
        </w:rPr>
        <w:t xml:space="preserve"> úplná aktualizace územně analytických podkladů (ÚAP) pro území </w:t>
      </w:r>
      <w:r w:rsidRPr="0048085B">
        <w:rPr>
          <w:color w:val="auto"/>
        </w:rPr>
        <w:t xml:space="preserve">ORP </w:t>
      </w:r>
      <w:r w:rsidR="00C03D62" w:rsidRPr="0048085B">
        <w:rPr>
          <w:color w:val="auto"/>
        </w:rPr>
        <w:t>Žďár nad Sázavou byla pořízena v prosinci roku 201</w:t>
      </w:r>
      <w:r w:rsidRPr="0048085B">
        <w:rPr>
          <w:color w:val="auto"/>
        </w:rPr>
        <w:t>4</w:t>
      </w:r>
      <w:r w:rsidR="00C03D62" w:rsidRPr="0048085B">
        <w:rPr>
          <w:color w:val="auto"/>
        </w:rPr>
        <w:t xml:space="preserve">. ÚAP ORP Žďár nad Sázavou </w:t>
      </w:r>
      <w:r w:rsidRPr="0048085B">
        <w:rPr>
          <w:color w:val="auto"/>
        </w:rPr>
        <w:t xml:space="preserve">nově </w:t>
      </w:r>
      <w:r w:rsidR="00C03D62" w:rsidRPr="0048085B">
        <w:rPr>
          <w:color w:val="auto"/>
        </w:rPr>
        <w:t>definují v</w:t>
      </w:r>
      <w:r w:rsidRPr="0048085B">
        <w:rPr>
          <w:color w:val="auto"/>
        </w:rPr>
        <w:t xml:space="preserve">e správním území obce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následující </w:t>
      </w:r>
      <w:r w:rsidR="00C03D62" w:rsidRPr="0048085B">
        <w:rPr>
          <w:color w:val="auto"/>
        </w:rPr>
        <w:t>problém</w:t>
      </w:r>
      <w:r w:rsidRPr="0048085B">
        <w:rPr>
          <w:color w:val="auto"/>
        </w:rPr>
        <w:t>y k řešení:</w:t>
      </w:r>
    </w:p>
    <w:p w14:paraId="6CFFAD3C" w14:textId="61626DF2" w:rsidR="00F52CF6" w:rsidRDefault="00A210CC" w:rsidP="00F52CF6">
      <w:r w:rsidRPr="0048085B">
        <w:t>Změna č. 3</w:t>
      </w:r>
      <w:r w:rsidR="00F52CF6" w:rsidRPr="0048085B">
        <w:t xml:space="preserve"> ÚP </w:t>
      </w:r>
      <w:r w:rsidR="00943F51">
        <w:t>Slavětín</w:t>
      </w:r>
      <w:r w:rsidR="00F52CF6" w:rsidRPr="0048085B">
        <w:t xml:space="preserve"> respektuje zjištěné hodnoty území a limity využití území dle ÚAP ORP Chotěboř. Záměry nadmístního významu dle ÚAP ORP Chotěboř a rovněž stanovené okruhy problémů dle ÚAP ORP Chotěboř jsou řešeny v rámci stávajícího ÚP </w:t>
      </w:r>
      <w:r w:rsidR="00943F51">
        <w:t>Slavětín</w:t>
      </w:r>
      <w:r w:rsidR="00F52CF6" w:rsidRPr="0048085B">
        <w:t xml:space="preserve"> a není zapotřebí je upravovat touto změnou.</w:t>
      </w:r>
    </w:p>
    <w:p w14:paraId="37EFF391" w14:textId="77777777" w:rsidR="0062007A" w:rsidRPr="0048085B" w:rsidRDefault="0062007A" w:rsidP="00F52CF6"/>
    <w:p w14:paraId="27A5D92D" w14:textId="77777777" w:rsidR="00781FD6" w:rsidRPr="0048085B" w:rsidRDefault="00781FD6" w:rsidP="00EC6B1D">
      <w:pPr>
        <w:pStyle w:val="skryttext"/>
        <w:ind w:firstLine="0"/>
        <w:rPr>
          <w:color w:val="auto"/>
        </w:rPr>
      </w:pPr>
    </w:p>
    <w:p w14:paraId="208948EC" w14:textId="77777777" w:rsidR="00C03D62" w:rsidRPr="0048085B" w:rsidRDefault="00C03D62" w:rsidP="00446A1D">
      <w:pPr>
        <w:pStyle w:val="skryttext"/>
        <w:rPr>
          <w:color w:val="auto"/>
        </w:rPr>
      </w:pPr>
    </w:p>
    <w:p w14:paraId="4DBF5AB4" w14:textId="77777777" w:rsidR="00C23E42" w:rsidRPr="0048085B" w:rsidRDefault="00C23E42" w:rsidP="00446A1D">
      <w:pPr>
        <w:pStyle w:val="skryttext"/>
        <w:rPr>
          <w:color w:val="auto"/>
        </w:rPr>
      </w:pPr>
      <w:r w:rsidRPr="0048085B">
        <w:rPr>
          <w:color w:val="auto"/>
        </w:rPr>
        <w:t xml:space="preserve">ZČ2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respektuje a zohledňuje zjištěné hodnoty území a limity využití území. ÚAP ORP Žďár nad Sázavou nedefinují v řešeném území žádné záměry nadmístního významu ani problémy k řešení.</w:t>
      </w:r>
    </w:p>
    <w:p w14:paraId="4107847B" w14:textId="77777777" w:rsidR="00C23E42" w:rsidRPr="0048085B" w:rsidRDefault="00C23E42" w:rsidP="00446A1D">
      <w:pPr>
        <w:pStyle w:val="skryttext"/>
        <w:rPr>
          <w:color w:val="auto"/>
        </w:rPr>
      </w:pPr>
      <w:r w:rsidRPr="0048085B">
        <w:rPr>
          <w:color w:val="auto"/>
        </w:rPr>
        <w:t xml:space="preserve">Z hlediska rozboru udržitelného území je správní území obce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hodnoceno jako území s nepříznivými podmínkami pro všechny tři pilíře udržitelného rozvoje území.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sice vytváří podmínky pro zlepšení této nežádoucí situace nicméně dosud došlo k realizaci navržených záměrů pouze v zanedbatelném rozsahu. ZČ2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proto vymezuje nové rozvojové plochy pro obytnou zástavbu, občanské vybavení, výrobu, výsadbu krajinné zeleně a zalesnění, jejichž nově navržen</w:t>
      </w:r>
      <w:r w:rsidR="00B558F6" w:rsidRPr="0048085B">
        <w:rPr>
          <w:color w:val="auto"/>
        </w:rPr>
        <w:t>é využití by mělo být reálnější, a které bude fakticky přispívat ke zlepšování podmínek udržitelného rozvoje řešeného území.</w:t>
      </w:r>
    </w:p>
    <w:p w14:paraId="58723B66" w14:textId="77777777" w:rsidR="00C23E42" w:rsidRPr="0048085B" w:rsidRDefault="00C23E42" w:rsidP="00446A1D">
      <w:pPr>
        <w:pStyle w:val="skryttext"/>
        <w:rPr>
          <w:color w:val="auto"/>
        </w:rPr>
      </w:pPr>
    </w:p>
    <w:p w14:paraId="315D944B" w14:textId="77777777" w:rsidR="008F4D7E" w:rsidRPr="0048085B" w:rsidRDefault="00D24524" w:rsidP="00446A1D">
      <w:pPr>
        <w:pStyle w:val="skryttext"/>
        <w:rPr>
          <w:color w:val="auto"/>
        </w:rPr>
      </w:pPr>
      <w:r w:rsidRPr="0048085B">
        <w:rPr>
          <w:color w:val="auto"/>
        </w:rPr>
        <w:t xml:space="preserve">ÚAP ORP Žďár nad Sázavou definují v řešeném území urbanistický problém ZU-11, který spočívá ve vymezení zastavitelné plochy Z8 podél silnice mezi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em a Kněževsí bez návaznosti na zastavěné území. </w:t>
      </w:r>
      <w:r w:rsidR="008F4D7E" w:rsidRPr="0048085B">
        <w:rPr>
          <w:color w:val="auto"/>
        </w:rPr>
        <w:t xml:space="preserve">Jedná se objektivně o nevhodně vymezenou zastavitelnou plochu, která nedoplňuje stávající urbanistickou strukturu v řešeném území, ale vytváří nežádoucí základ nového liniového propojení </w:t>
      </w:r>
      <w:r w:rsidR="00000E3A" w:rsidRPr="0048085B">
        <w:rPr>
          <w:color w:val="auto"/>
        </w:rPr>
        <w:t>Hamry nad Sázavou</w:t>
      </w:r>
      <w:r w:rsidR="008F4D7E" w:rsidRPr="0048085B">
        <w:rPr>
          <w:color w:val="auto"/>
        </w:rPr>
        <w:t xml:space="preserve">a a Kněževse. </w:t>
      </w:r>
    </w:p>
    <w:p w14:paraId="6E0ECBB9" w14:textId="77777777" w:rsidR="008F4D7E" w:rsidRPr="0048085B" w:rsidRDefault="008F4D7E" w:rsidP="00446A1D">
      <w:pPr>
        <w:pStyle w:val="skryttext"/>
        <w:rPr>
          <w:color w:val="auto"/>
        </w:rPr>
      </w:pPr>
      <w:r w:rsidRPr="0048085B">
        <w:rPr>
          <w:color w:val="auto"/>
        </w:rPr>
        <w:t xml:space="preserve">Nicméně důvodem pro vymezení plochy Z8 v 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byla především potřeba zohlednit záměry dle předcházející ÚPD a vydaná územní rozhodnutí. V současnosti je již </w:t>
      </w:r>
      <w:r w:rsidR="00896792" w:rsidRPr="0048085B">
        <w:rPr>
          <w:color w:val="auto"/>
        </w:rPr>
        <w:t xml:space="preserve">jedna stavební parcela </w:t>
      </w:r>
      <w:r w:rsidRPr="0048085B">
        <w:rPr>
          <w:color w:val="auto"/>
        </w:rPr>
        <w:t xml:space="preserve">zastavěna a pro zástavbu na </w:t>
      </w:r>
      <w:r w:rsidR="00896792" w:rsidRPr="0048085B">
        <w:rPr>
          <w:color w:val="auto"/>
        </w:rPr>
        <w:t>dalších čtyřech je vydáno územní rozhodnutí na výstavbu související technické infrastruktury (č.j.SÚ/808/12/Skř-4-Rozh). Rušení zastavitelné plochy Z8 by proto bylo i nyní v rozporu s již vydanými rozhodnutími a spojeno s rizikem</w:t>
      </w:r>
      <w:r w:rsidR="00C53964" w:rsidRPr="0048085B">
        <w:rPr>
          <w:color w:val="auto"/>
        </w:rPr>
        <w:t xml:space="preserve"> plnění náhrad za změnu v území, a proto převažují důvody pro zachování plochy Z8.</w:t>
      </w:r>
    </w:p>
    <w:p w14:paraId="48AA672D" w14:textId="77777777" w:rsidR="008F4D7E" w:rsidRPr="0048085B" w:rsidRDefault="008F4D7E" w:rsidP="00446A1D">
      <w:pPr>
        <w:pStyle w:val="skryttext"/>
        <w:rPr>
          <w:color w:val="auto"/>
        </w:rPr>
      </w:pPr>
    </w:p>
    <w:p w14:paraId="4C4503A3" w14:textId="77777777" w:rsidR="00D24524" w:rsidRPr="0048085B" w:rsidRDefault="00D24524" w:rsidP="00446A1D">
      <w:pPr>
        <w:pStyle w:val="skryttext"/>
        <w:rPr>
          <w:color w:val="auto"/>
        </w:rPr>
      </w:pPr>
      <w:r w:rsidRPr="0048085B">
        <w:rPr>
          <w:color w:val="auto"/>
        </w:rPr>
        <w:t xml:space="preserve">Při nejbližší úpravě urbanistické koncepce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je proto nutné prověřit vhodnost vymezení zastavitelné plochy v této lokalitě případně provést její redukci. Celou plochu Z8 již není možné zrušit z důvodu probíhající zástavby.</w:t>
      </w:r>
    </w:p>
    <w:p w14:paraId="0EA95956" w14:textId="77777777" w:rsidR="00D24524" w:rsidRPr="0048085B" w:rsidRDefault="00D24524" w:rsidP="00446A1D">
      <w:pPr>
        <w:pStyle w:val="skryttext"/>
        <w:rPr>
          <w:color w:val="auto"/>
        </w:rPr>
      </w:pPr>
    </w:p>
    <w:p w14:paraId="11D4F8E9" w14:textId="77777777" w:rsidR="00CF7059" w:rsidRPr="0048085B" w:rsidRDefault="008D1F49" w:rsidP="008D1F49">
      <w:pPr>
        <w:pStyle w:val="Nadpis1"/>
      </w:pPr>
      <w:bookmarkStart w:id="17" w:name="_Toc437771475"/>
      <w:r w:rsidRPr="0048085B">
        <w:t>Vyhodnocení koordinace využívání území z hlediska širších územních vztahů</w:t>
      </w:r>
      <w:bookmarkEnd w:id="17"/>
    </w:p>
    <w:p w14:paraId="325DACC1" w14:textId="77777777" w:rsidR="008052AE" w:rsidRPr="0048085B" w:rsidRDefault="001144C2" w:rsidP="00314251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F711F4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="00F711F4" w:rsidRPr="0048085B">
        <w:rPr>
          <w:color w:val="auto"/>
        </w:rPr>
        <w:t>nejsou řešeny záměry, které by vyžadovaly koordinaci záměrů na hranicích řešeného území</w:t>
      </w:r>
      <w:r w:rsidR="005A69A6" w:rsidRPr="0048085B">
        <w:rPr>
          <w:color w:val="auto"/>
        </w:rPr>
        <w:t xml:space="preserve">. </w:t>
      </w:r>
      <w:r w:rsidRPr="0048085B">
        <w:rPr>
          <w:color w:val="auto"/>
        </w:rPr>
        <w:t>ZČ2</w:t>
      </w:r>
      <w:r w:rsidR="008052AE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="008052AE" w:rsidRPr="0048085B">
        <w:rPr>
          <w:color w:val="auto"/>
        </w:rPr>
        <w:t>neovlivňuje navazující území sousedních obcí ani nevyvolává potřeby úprav dopravní či technické infrastruktury mimo řešené území.</w:t>
      </w:r>
    </w:p>
    <w:p w14:paraId="4EB94519" w14:textId="77777777" w:rsidR="00637964" w:rsidRPr="0048085B" w:rsidRDefault="00637964" w:rsidP="00314251">
      <w:pPr>
        <w:pStyle w:val="skryttext"/>
        <w:rPr>
          <w:color w:val="auto"/>
        </w:rPr>
      </w:pPr>
    </w:p>
    <w:p w14:paraId="349CB9E2" w14:textId="77777777" w:rsidR="00637964" w:rsidRPr="0048085B" w:rsidRDefault="00637964" w:rsidP="00100867">
      <w:pPr>
        <w:pStyle w:val="skryttext"/>
        <w:rPr>
          <w:color w:val="auto"/>
        </w:rPr>
      </w:pPr>
      <w:r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respektuje prvky veřejné infrastruktury nadmístního významu a </w:t>
      </w:r>
      <w:r w:rsidR="00604D55" w:rsidRPr="0048085B">
        <w:rPr>
          <w:color w:val="auto"/>
        </w:rPr>
        <w:t xml:space="preserve">prvky a </w:t>
      </w:r>
      <w:r w:rsidRPr="0048085B">
        <w:rPr>
          <w:color w:val="auto"/>
        </w:rPr>
        <w:t xml:space="preserve">strukturu </w:t>
      </w:r>
      <w:r w:rsidR="00604D55" w:rsidRPr="0048085B">
        <w:rPr>
          <w:color w:val="auto"/>
        </w:rPr>
        <w:t>ÚSES</w:t>
      </w:r>
      <w:r w:rsidRPr="0048085B">
        <w:rPr>
          <w:color w:val="auto"/>
        </w:rPr>
        <w:t>, zajišťuje jejich koordinaci uvnitř řešeného území a zachovává jejich návaznosti na hranicích řešeného území. Prvky veřejné infrastruktury nadmístního významu  do řešeného území nezasahují.</w:t>
      </w:r>
    </w:p>
    <w:p w14:paraId="7B93D8DB" w14:textId="77777777" w:rsidR="00637964" w:rsidRPr="0048085B" w:rsidRDefault="00604D55" w:rsidP="00100867">
      <w:pPr>
        <w:pStyle w:val="skryttext"/>
        <w:rPr>
          <w:color w:val="auto"/>
        </w:rPr>
      </w:pPr>
      <w:r w:rsidRPr="0048085B">
        <w:rPr>
          <w:color w:val="auto"/>
        </w:rPr>
        <w:t>Prvky ÚSES na sebe vzájemně na hranicích řešeného území navazují.</w:t>
      </w:r>
      <w:r w:rsidR="00637964" w:rsidRPr="0048085B">
        <w:rPr>
          <w:color w:val="auto"/>
        </w:rPr>
        <w:t>Touto změnou ÚP není zapotřebí provádět úpravy z hlediska koordinace využívání území z hlediska širších územních vztahů.</w:t>
      </w:r>
    </w:p>
    <w:p w14:paraId="71F34DE1" w14:textId="77777777" w:rsidR="00637964" w:rsidRPr="0048085B" w:rsidRDefault="00637964" w:rsidP="00637964">
      <w:pPr>
        <w:pStyle w:val="skryttext"/>
        <w:rPr>
          <w:color w:val="auto"/>
        </w:rPr>
      </w:pPr>
    </w:p>
    <w:p w14:paraId="1DFFA88D" w14:textId="05C76407" w:rsidR="00A71BBA" w:rsidRPr="0048085B" w:rsidRDefault="00CC6105" w:rsidP="006D4CD0">
      <w:r w:rsidRPr="0048085B">
        <w:t xml:space="preserve">V rámci řešení </w:t>
      </w:r>
      <w:r w:rsidR="0099327F" w:rsidRPr="0048085B">
        <w:t>ZČ3</w:t>
      </w:r>
      <w:r w:rsidRPr="0048085B">
        <w:t xml:space="preserve"> ÚP </w:t>
      </w:r>
      <w:r w:rsidR="00943F51">
        <w:t>Slavětín</w:t>
      </w:r>
      <w:r w:rsidRPr="0048085B">
        <w:t xml:space="preserve"> byly prověřeny návaznosti ÚP </w:t>
      </w:r>
      <w:r w:rsidR="00943F51">
        <w:t>Slavětín</w:t>
      </w:r>
      <w:r w:rsidRPr="0048085B">
        <w:t xml:space="preserve"> a ÚPD sousedních obcí</w:t>
      </w:r>
      <w:r w:rsidR="008C2A55" w:rsidRPr="0048085B">
        <w:t>. N</w:t>
      </w:r>
      <w:r w:rsidRPr="0048085B">
        <w:t>ebyly zjištěny žádné nesrovnalosti.</w:t>
      </w:r>
    </w:p>
    <w:p w14:paraId="73F1EDC7" w14:textId="77777777" w:rsidR="006D4CD0" w:rsidRPr="0048085B" w:rsidRDefault="006D4CD0" w:rsidP="00637964">
      <w:pPr>
        <w:pStyle w:val="skryttext"/>
        <w:rPr>
          <w:color w:val="auto"/>
        </w:rPr>
      </w:pPr>
    </w:p>
    <w:p w14:paraId="233BF337" w14:textId="77777777" w:rsidR="00E10503" w:rsidRPr="0048085B" w:rsidRDefault="00E10503" w:rsidP="00B054A8">
      <w:pPr>
        <w:pStyle w:val="skryttext"/>
        <w:rPr>
          <w:color w:val="auto"/>
        </w:rPr>
      </w:pPr>
      <w:r w:rsidRPr="0048085B">
        <w:rPr>
          <w:color w:val="auto"/>
        </w:rPr>
        <w:t xml:space="preserve">V rámci řešení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byly </w:t>
      </w:r>
      <w:r w:rsidR="0028274B" w:rsidRPr="0048085B">
        <w:rPr>
          <w:color w:val="auto"/>
        </w:rPr>
        <w:t xml:space="preserve">prověřeny návaznosti mezi ÚP </w:t>
      </w:r>
      <w:r w:rsidR="00000E3A" w:rsidRPr="0048085B">
        <w:rPr>
          <w:color w:val="auto"/>
        </w:rPr>
        <w:t>Hamry nad Sázavou</w:t>
      </w:r>
      <w:r w:rsidR="0028274B" w:rsidRPr="0048085B">
        <w:rPr>
          <w:color w:val="auto"/>
        </w:rPr>
        <w:t xml:space="preserve"> a ÚP sousedních obcí a zjištěny a odstraněny následující nedostatky:</w:t>
      </w:r>
    </w:p>
    <w:p w14:paraId="4DEE4BA3" w14:textId="77777777" w:rsidR="000835CA" w:rsidRPr="0048085B" w:rsidRDefault="000835CA" w:rsidP="00637964">
      <w:pPr>
        <w:pStyle w:val="skryttext"/>
        <w:rPr>
          <w:color w:val="auto"/>
        </w:rPr>
      </w:pPr>
      <w:r w:rsidRPr="0048085B">
        <w:rPr>
          <w:color w:val="auto"/>
        </w:rPr>
        <w:t xml:space="preserve">ÚP Havlíčkův Brod a ÚP Olešná vymezují koridor pro </w:t>
      </w:r>
      <w:r w:rsidR="0064657E" w:rsidRPr="0048085B">
        <w:rPr>
          <w:color w:val="auto"/>
        </w:rPr>
        <w:t xml:space="preserve">zapojení vedení ZVN 400 kV Řeporyje–Prosenice (V413) do Mírovky v odlišné trase, která odpovídá aktualizaci </w:t>
      </w:r>
      <w:r w:rsidR="005A354D" w:rsidRPr="0048085B">
        <w:rPr>
          <w:color w:val="auto"/>
        </w:rPr>
        <w:t>č.1</w:t>
      </w:r>
      <w:r w:rsidR="0064657E" w:rsidRPr="0048085B">
        <w:rPr>
          <w:color w:val="auto"/>
        </w:rPr>
        <w:t xml:space="preserve"> ZÚR Kraje Vysočina. </w:t>
      </w:r>
      <w:r w:rsidR="001144C2" w:rsidRPr="0048085B">
        <w:rPr>
          <w:color w:val="auto"/>
        </w:rPr>
        <w:t>ZČ2</w:t>
      </w:r>
      <w:r w:rsidR="0064657E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64657E" w:rsidRPr="0048085B">
        <w:rPr>
          <w:color w:val="auto"/>
        </w:rPr>
        <w:t xml:space="preserve"> proto trasu uvedeného koridoru upravuje tak, aby byly zachovány </w:t>
      </w:r>
      <w:r w:rsidR="00320D38" w:rsidRPr="0048085B">
        <w:rPr>
          <w:color w:val="auto"/>
        </w:rPr>
        <w:t xml:space="preserve">totožné </w:t>
      </w:r>
      <w:r w:rsidR="0064657E" w:rsidRPr="0048085B">
        <w:rPr>
          <w:color w:val="auto"/>
        </w:rPr>
        <w:t>body napojení na hranicích řešeného území a současně byl zajištěn soulad se ZÚR Kraje Vysočina.</w:t>
      </w:r>
    </w:p>
    <w:p w14:paraId="49D89111" w14:textId="77777777" w:rsidR="0028274B" w:rsidRPr="0048085B" w:rsidRDefault="0028274B" w:rsidP="00637964">
      <w:pPr>
        <w:pStyle w:val="skryttext"/>
        <w:rPr>
          <w:color w:val="auto"/>
        </w:rPr>
      </w:pPr>
      <w:r w:rsidRPr="0048085B">
        <w:rPr>
          <w:color w:val="auto"/>
        </w:rPr>
        <w:t xml:space="preserve">ÚP Olešná </w:t>
      </w:r>
      <w:r w:rsidR="00405FB6" w:rsidRPr="0048085B">
        <w:rPr>
          <w:color w:val="auto"/>
        </w:rPr>
        <w:t xml:space="preserve">vymezuje </w:t>
      </w:r>
      <w:r w:rsidRPr="0048085B">
        <w:rPr>
          <w:color w:val="auto"/>
        </w:rPr>
        <w:t xml:space="preserve">LK Pod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em – Lučice v celé šířce údolní nivy Bahenského potoka souvisle podél hranic KÚ. V 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je uvedený LK vymezen ve dvou úsecích </w:t>
      </w:r>
      <w:r w:rsidR="00A50EFB" w:rsidRPr="0048085B">
        <w:rPr>
          <w:color w:val="auto"/>
        </w:rPr>
        <w:t xml:space="preserve">pouze uvnitř KÚ </w:t>
      </w:r>
      <w:r w:rsidR="00000E3A" w:rsidRPr="0048085B">
        <w:rPr>
          <w:color w:val="auto"/>
        </w:rPr>
        <w:t>Hamry nad Sázavou</w:t>
      </w:r>
      <w:r w:rsidR="00A50EFB" w:rsidRPr="0048085B">
        <w:rPr>
          <w:color w:val="auto"/>
        </w:rPr>
        <w:t xml:space="preserve"> u Havlíčkova Brodu (bez návaznosti na KÚ Olešná)</w:t>
      </w:r>
      <w:r w:rsidRPr="0048085B">
        <w:rPr>
          <w:color w:val="auto"/>
        </w:rPr>
        <w:t xml:space="preserve">, čímž vznikají na hranicích KÚ uvnitř LK ostrůvky ploch, které nejsou součástí ÚSES.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proto rozšiřuje LK Pod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>em – Lučice tak, aby vytvářel souvislou a ucelenou plochu podél celého toku Bahenského potoka.</w:t>
      </w:r>
    </w:p>
    <w:p w14:paraId="144225C0" w14:textId="77777777" w:rsidR="0028274B" w:rsidRPr="0048085B" w:rsidRDefault="00460FE8" w:rsidP="00637964">
      <w:pPr>
        <w:pStyle w:val="skryttext"/>
        <w:rPr>
          <w:color w:val="auto"/>
        </w:rPr>
      </w:pPr>
      <w:r w:rsidRPr="0048085B">
        <w:rPr>
          <w:color w:val="auto"/>
        </w:rPr>
        <w:t xml:space="preserve">ÚP Veselý Ždár </w:t>
      </w:r>
      <w:r w:rsidR="00405FB6" w:rsidRPr="0048085B">
        <w:rPr>
          <w:color w:val="auto"/>
        </w:rPr>
        <w:t xml:space="preserve">vymezuje </w:t>
      </w:r>
      <w:r w:rsidRPr="0048085B">
        <w:rPr>
          <w:color w:val="auto"/>
        </w:rPr>
        <w:t>LBC 12, které</w:t>
      </w:r>
      <w:r w:rsidR="00405FB6" w:rsidRPr="0048085B">
        <w:rPr>
          <w:color w:val="auto"/>
        </w:rPr>
        <w:t xml:space="preserve">mu v 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odpovídá LC Chlum</w:t>
      </w:r>
      <w:r w:rsidR="00405FB6" w:rsidRPr="0048085B">
        <w:rPr>
          <w:color w:val="auto"/>
        </w:rPr>
        <w:t>. LBC 12 je</w:t>
      </w:r>
      <w:r w:rsidRPr="0048085B">
        <w:rPr>
          <w:color w:val="auto"/>
        </w:rPr>
        <w:t xml:space="preserve"> vymezeno ve větším rozsahu</w:t>
      </w:r>
      <w:r w:rsidR="00405FB6" w:rsidRPr="0048085B">
        <w:rPr>
          <w:color w:val="auto"/>
        </w:rPr>
        <w:t xml:space="preserve">, a proto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</w:t>
      </w:r>
      <w:r w:rsidR="004B5C08" w:rsidRPr="0048085B">
        <w:rPr>
          <w:color w:val="auto"/>
        </w:rPr>
        <w:t xml:space="preserve">rovněž </w:t>
      </w:r>
      <w:r w:rsidR="00405FB6" w:rsidRPr="0048085B">
        <w:rPr>
          <w:color w:val="auto"/>
        </w:rPr>
        <w:t xml:space="preserve">rozšiřuje </w:t>
      </w:r>
      <w:r w:rsidRPr="0048085B">
        <w:rPr>
          <w:color w:val="auto"/>
        </w:rPr>
        <w:t xml:space="preserve">LC Chlum tak, aby byly zachovány </w:t>
      </w:r>
      <w:r w:rsidR="00A3794A" w:rsidRPr="0048085B">
        <w:rPr>
          <w:color w:val="auto"/>
        </w:rPr>
        <w:t>totožné body napoje</w:t>
      </w:r>
      <w:r w:rsidRPr="0048085B">
        <w:rPr>
          <w:color w:val="auto"/>
        </w:rPr>
        <w:t>ní na hranicích řešeného území.</w:t>
      </w:r>
    </w:p>
    <w:p w14:paraId="48AEF1CB" w14:textId="77777777" w:rsidR="00405FB6" w:rsidRPr="0048085B" w:rsidRDefault="00460FE8" w:rsidP="00637964">
      <w:pPr>
        <w:pStyle w:val="skryttext"/>
        <w:rPr>
          <w:color w:val="auto"/>
        </w:rPr>
      </w:pPr>
      <w:r w:rsidRPr="0048085B">
        <w:rPr>
          <w:color w:val="auto"/>
        </w:rPr>
        <w:t xml:space="preserve">ÚP Havlíčkův Brod </w:t>
      </w:r>
      <w:r w:rsidR="00405FB6" w:rsidRPr="0048085B">
        <w:rPr>
          <w:color w:val="auto"/>
        </w:rPr>
        <w:t xml:space="preserve">vymezuje na hranicích mezi KÚ Zbožice a KÚ </w:t>
      </w:r>
      <w:r w:rsidR="00000E3A" w:rsidRPr="0048085B">
        <w:rPr>
          <w:color w:val="auto"/>
        </w:rPr>
        <w:t>Hamry nad Sázavou</w:t>
      </w:r>
      <w:r w:rsidR="00405FB6" w:rsidRPr="0048085B">
        <w:rPr>
          <w:color w:val="auto"/>
        </w:rPr>
        <w:t xml:space="preserve"> u Havlíčkova Brodu LC Červený důl a LC Na Dlouhých, kterým v ÚP </w:t>
      </w:r>
      <w:r w:rsidR="00000E3A" w:rsidRPr="0048085B">
        <w:rPr>
          <w:color w:val="auto"/>
        </w:rPr>
        <w:t>Hamry nad Sázavou</w:t>
      </w:r>
      <w:r w:rsidR="00405FB6" w:rsidRPr="0048085B">
        <w:rPr>
          <w:color w:val="auto"/>
        </w:rPr>
        <w:t xml:space="preserve"> odpovídají LC Pod Červeným Dolem a LC V Kulinách. </w:t>
      </w:r>
      <w:r w:rsidR="001144C2" w:rsidRPr="0048085B">
        <w:rPr>
          <w:color w:val="auto"/>
        </w:rPr>
        <w:t>ZČ2</w:t>
      </w:r>
      <w:r w:rsidR="00405FB6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405FB6" w:rsidRPr="0048085B">
        <w:rPr>
          <w:color w:val="auto"/>
        </w:rPr>
        <w:t xml:space="preserve"> proto upravuje označení uvedených LC, tak aby byla </w:t>
      </w:r>
      <w:r w:rsidR="004B5C08" w:rsidRPr="0048085B">
        <w:rPr>
          <w:color w:val="auto"/>
        </w:rPr>
        <w:t xml:space="preserve">v obou územních plánech </w:t>
      </w:r>
      <w:r w:rsidR="00405FB6" w:rsidRPr="0048085B">
        <w:rPr>
          <w:color w:val="auto"/>
        </w:rPr>
        <w:t xml:space="preserve">stejná. Zároveň upravuje i jejich rozsah tak, aby byly zachovány </w:t>
      </w:r>
      <w:r w:rsidR="00A3794A" w:rsidRPr="0048085B">
        <w:rPr>
          <w:color w:val="auto"/>
        </w:rPr>
        <w:t xml:space="preserve">totožné </w:t>
      </w:r>
      <w:r w:rsidR="00405FB6" w:rsidRPr="0048085B">
        <w:rPr>
          <w:color w:val="auto"/>
        </w:rPr>
        <w:t>body napojení na hranicích řešeného území.</w:t>
      </w:r>
    </w:p>
    <w:p w14:paraId="7A7ED7AD" w14:textId="77777777" w:rsidR="00A50EFB" w:rsidRPr="0048085B" w:rsidRDefault="00A50EFB" w:rsidP="00637964">
      <w:pPr>
        <w:pStyle w:val="skryttext"/>
        <w:rPr>
          <w:color w:val="auto"/>
        </w:rPr>
      </w:pPr>
      <w:r w:rsidRPr="0048085B">
        <w:rPr>
          <w:color w:val="auto"/>
        </w:rPr>
        <w:t xml:space="preserve">ÚP Havlíčkův Brod vymezuje na hranicích mezi KÚ Zbožice a KÚ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u Havlíčkova Brodu RBK 428 Pelestrov – Volský vrch v rozsahu dle Aktualizace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 xml:space="preserve"> ZÚR Kraje Vysočina.  Uvedený RBK v 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vymezen není,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proto uvedený RBK do řešeného území doplňuje v rozsahu dle Aktualizace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 xml:space="preserve"> ZÚR Kraje Vysočina.</w:t>
      </w:r>
    </w:p>
    <w:p w14:paraId="6F250D5E" w14:textId="77777777" w:rsidR="00A50EFB" w:rsidRPr="0048085B" w:rsidRDefault="00A50EFB" w:rsidP="00216E2B">
      <w:pPr>
        <w:pStyle w:val="skryttext"/>
        <w:rPr>
          <w:color w:val="auto"/>
        </w:rPr>
      </w:pPr>
    </w:p>
    <w:p w14:paraId="7B7EC35C" w14:textId="77777777" w:rsidR="00C02920" w:rsidRPr="0048085B" w:rsidRDefault="00C02920" w:rsidP="00C02920"/>
    <w:p w14:paraId="49199622" w14:textId="77777777" w:rsidR="00C02920" w:rsidRPr="0048085B" w:rsidRDefault="00C02920" w:rsidP="000E550E">
      <w:pPr>
        <w:pStyle w:val="Nadpis1"/>
      </w:pPr>
      <w:bookmarkStart w:id="18" w:name="_Toc437771476"/>
      <w:r w:rsidRPr="0048085B">
        <w:t>Záležitosti nadmístního významu, které nejsou řešeny v ZÚR Kraje Vysočina</w:t>
      </w:r>
      <w:bookmarkEnd w:id="18"/>
    </w:p>
    <w:p w14:paraId="75A17DF9" w14:textId="5070737A" w:rsidR="00DE0FCC" w:rsidRPr="0048085B" w:rsidRDefault="000E550E" w:rsidP="00B83633">
      <w:r w:rsidRPr="0048085B">
        <w:t xml:space="preserve">ÚP </w:t>
      </w:r>
      <w:r w:rsidR="00943F51">
        <w:t>Slavětín</w:t>
      </w:r>
      <w:r w:rsidRPr="0048085B">
        <w:t xml:space="preserve"> ani </w:t>
      </w:r>
      <w:r w:rsidR="0099327F" w:rsidRPr="0048085B">
        <w:t>ZČ3</w:t>
      </w:r>
      <w:r w:rsidR="0096109C" w:rsidRPr="0048085B">
        <w:t xml:space="preserve"> ÚP </w:t>
      </w:r>
      <w:r w:rsidR="00943F51">
        <w:t>Slavětín</w:t>
      </w:r>
      <w:r w:rsidR="008936A5" w:rsidRPr="0048085B">
        <w:t xml:space="preserve"> </w:t>
      </w:r>
      <w:r w:rsidR="00C02920" w:rsidRPr="0048085B">
        <w:t>nevymezuj</w:t>
      </w:r>
      <w:r w:rsidR="00D6038B" w:rsidRPr="0048085B">
        <w:t>í</w:t>
      </w:r>
      <w:r w:rsidR="00C02920" w:rsidRPr="0048085B">
        <w:t xml:space="preserve"> záležitosti nadmístního významu, které nejsou řešeny v</w:t>
      </w:r>
      <w:r w:rsidR="008052AE" w:rsidRPr="0048085B">
        <w:t xml:space="preserve"> ZÚR </w:t>
      </w:r>
      <w:r w:rsidR="00C02920" w:rsidRPr="0048085B">
        <w:t>Kraje Vysočina.</w:t>
      </w:r>
    </w:p>
    <w:p w14:paraId="4F6AC1AD" w14:textId="77777777" w:rsidR="008C2A55" w:rsidRPr="0048085B" w:rsidRDefault="008C2A55" w:rsidP="00B83633"/>
    <w:p w14:paraId="4D94EC61" w14:textId="77777777" w:rsidR="00BB3CC5" w:rsidRPr="0048085B" w:rsidRDefault="0070160C" w:rsidP="00BB3CC5">
      <w:pPr>
        <w:pStyle w:val="Nadpis1"/>
      </w:pPr>
      <w:bookmarkStart w:id="19" w:name="_Širší_vztahy_občanského_vybavení"/>
      <w:bookmarkStart w:id="20" w:name="_Toc437771477"/>
      <w:bookmarkEnd w:id="19"/>
      <w:r w:rsidRPr="0048085B">
        <w:t>Vyhodnocení splnění požadavků zadání</w:t>
      </w:r>
      <w:bookmarkEnd w:id="20"/>
    </w:p>
    <w:p w14:paraId="653D199B" w14:textId="63860A06" w:rsidR="00435986" w:rsidRPr="0048085B" w:rsidRDefault="00435986" w:rsidP="00435986">
      <w:r w:rsidRPr="0048085B">
        <w:t xml:space="preserve">Změna č. 3 ÚP </w:t>
      </w:r>
      <w:r w:rsidR="00943F51">
        <w:t>Slavětín</w:t>
      </w:r>
      <w:r w:rsidRPr="0048085B">
        <w:t xml:space="preserve"> je pořizována na základě potřeby uvést dokumentaci územního plánu do souladu s metodickým pokynem jednotného standardu Ministerstva pro místní rozvoj (dále jen standard MMR). Obsah Změny č. 3 je tímto úkolem jednoznačně určen - dokument Zadání změny ÚP není pro tento účel nutné zpracovávat. </w:t>
      </w:r>
    </w:p>
    <w:p w14:paraId="740C3D60" w14:textId="77777777" w:rsidR="009B6C43" w:rsidRPr="0048085B" w:rsidRDefault="00222C71" w:rsidP="003838F9">
      <w:pPr>
        <w:pStyle w:val="skryttext"/>
        <w:ind w:firstLine="0"/>
        <w:rPr>
          <w:color w:val="auto"/>
        </w:rPr>
      </w:pPr>
      <w:r w:rsidRPr="0048085B">
        <w:rPr>
          <w:color w:val="auto"/>
        </w:rPr>
        <w:t xml:space="preserve">V průběhu projednávání dokumentace Změny č. 2 ÚP Bezděkov byl ze strany Obce vznesen požadavek na změnu způsobu využití části zastavitelné plochy a.3. Změna se týká pásu plochy ZS – plochy zeleně soukromé a vyhrazené, ležící na jihovýchodní straně plochy a.3. Obecním záměrem je tuto část plochy touto změnou zařadit do ploch BV – plochy bydlení v rodinných domech venkovského typu.  </w:t>
      </w:r>
      <w:r w:rsidRPr="0048085B">
        <w:rPr>
          <w:i w:val="0"/>
          <w:color w:val="auto"/>
        </w:rPr>
        <w:t>Ta část zastavitelné plochy a.3. náležící svým způsobem využití do ploch ZS byla touto změnou zařazena do ploch BV.</w:t>
      </w:r>
      <w:r w:rsidR="009B6C43" w:rsidRPr="0048085B">
        <w:rPr>
          <w:color w:val="auto"/>
        </w:rPr>
        <w:t>Vyhodnocení splnění pokynů pro zpracování návrhu změny</w:t>
      </w:r>
    </w:p>
    <w:p w14:paraId="149B8590" w14:textId="77777777" w:rsidR="009B6C43" w:rsidRPr="0048085B" w:rsidRDefault="009B6C43" w:rsidP="00222C71">
      <w:pPr>
        <w:pStyle w:val="skryttext"/>
        <w:rPr>
          <w:color w:val="auto"/>
        </w:rPr>
      </w:pPr>
    </w:p>
    <w:p w14:paraId="2D5F9831" w14:textId="77777777" w:rsidR="00637964" w:rsidRPr="0048085B" w:rsidRDefault="00637964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Zadání ZČ2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bylo splněno následně:</w:t>
      </w:r>
    </w:p>
    <w:p w14:paraId="475E5017" w14:textId="77777777" w:rsidR="00D855CB" w:rsidRPr="0048085B" w:rsidRDefault="00D855CB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Pokyny pro zpracování </w:t>
      </w:r>
      <w:r w:rsidR="00424F6B" w:rsidRPr="0048085B">
        <w:rPr>
          <w:color w:val="auto"/>
        </w:rPr>
        <w:t>ZČ1</w:t>
      </w:r>
      <w:r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byly splněny následně:</w:t>
      </w:r>
    </w:p>
    <w:p w14:paraId="0833565B" w14:textId="77777777" w:rsidR="0034054B" w:rsidRPr="0048085B" w:rsidRDefault="0034054B" w:rsidP="00222C71">
      <w:pPr>
        <w:pStyle w:val="skryttext"/>
        <w:rPr>
          <w:color w:val="auto"/>
        </w:rPr>
      </w:pPr>
    </w:p>
    <w:p w14:paraId="348485ED" w14:textId="77777777" w:rsidR="00637964" w:rsidRPr="0048085B" w:rsidRDefault="00637964" w:rsidP="00222C71">
      <w:pPr>
        <w:pStyle w:val="skryttext"/>
        <w:rPr>
          <w:color w:val="auto"/>
        </w:rPr>
      </w:pPr>
      <w:r w:rsidRPr="0048085B">
        <w:rPr>
          <w:color w:val="auto"/>
        </w:rPr>
        <w:t>&gt;&gt; Zadání Žďár nad Sázavou</w:t>
      </w:r>
    </w:p>
    <w:p w14:paraId="5B1296A9" w14:textId="77777777" w:rsidR="00136ED1" w:rsidRPr="0048085B" w:rsidRDefault="00136ED1" w:rsidP="00222C71">
      <w:pPr>
        <w:pStyle w:val="skryttext"/>
        <w:rPr>
          <w:color w:val="auto"/>
        </w:rPr>
      </w:pPr>
    </w:p>
    <w:p w14:paraId="732AA8C2" w14:textId="77777777" w:rsidR="00637964" w:rsidRPr="0048085B" w:rsidRDefault="00112C2F" w:rsidP="00222C71">
      <w:pPr>
        <w:pStyle w:val="skryttext"/>
        <w:rPr>
          <w:color w:val="auto"/>
        </w:rPr>
      </w:pPr>
      <w:r w:rsidRPr="0048085B">
        <w:rPr>
          <w:color w:val="auto"/>
        </w:rPr>
        <w:t>Kapitola a)</w:t>
      </w:r>
      <w:r w:rsidR="00752313" w:rsidRPr="0048085B">
        <w:rPr>
          <w:color w:val="auto"/>
        </w:rPr>
        <w:t xml:space="preserve"> - Cíle zlepšování dosavadního stavu včetně rozvoje obce: ZČ2 ÚP </w:t>
      </w:r>
      <w:r w:rsidR="00000E3A" w:rsidRPr="0048085B">
        <w:rPr>
          <w:color w:val="auto"/>
        </w:rPr>
        <w:t>Hamry nad Sázavou</w:t>
      </w:r>
      <w:r w:rsidR="00752313" w:rsidRPr="0048085B">
        <w:rPr>
          <w:color w:val="auto"/>
        </w:rPr>
        <w:t xml:space="preserve"> řeší účelné využití a prostorové uspořádání území.</w:t>
      </w:r>
      <w:r w:rsidR="00347D2C" w:rsidRPr="0048085B">
        <w:rPr>
          <w:color w:val="auto"/>
        </w:rPr>
        <w:t xml:space="preserve"> ZČ2 ÚP </w:t>
      </w:r>
      <w:r w:rsidR="00000E3A" w:rsidRPr="0048085B">
        <w:rPr>
          <w:color w:val="auto"/>
        </w:rPr>
        <w:t>Hamry nad Sázavou</w:t>
      </w:r>
      <w:r w:rsidR="00347D2C" w:rsidRPr="0048085B">
        <w:rPr>
          <w:color w:val="auto"/>
        </w:rPr>
        <w:t xml:space="preserve"> vytváří podmínky pro ochranu krajiny. Zastavitelné plochy jsou vymezeny s ohledem na potenciál rozvoje obce a míry využití zastavěného území. Byla prověřena vhodnost, potřebnost a využitelnost vymezených zastavitelných ploch a zrušena byla nevyužitelná plocha Z3 a část plochy Z13.</w:t>
      </w:r>
    </w:p>
    <w:p w14:paraId="469912BD" w14:textId="77777777" w:rsidR="00711C14" w:rsidRPr="0048085B" w:rsidRDefault="00711C14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Kapitola a) - Ochrana hodnot území: ZČ2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vymezuje nové rozvojové plochy pro obytnou zástavbu, občanské vybavení, výrobu, výsadbu krajinné zeleně a zalesnění, jejichž nově navržené využití by mělo být reálnější</w:t>
      </w:r>
      <w:r w:rsidR="006B2036" w:rsidRPr="0048085B">
        <w:rPr>
          <w:color w:val="auto"/>
        </w:rPr>
        <w:t xml:space="preserve"> a tím ZČ2 ÚP </w:t>
      </w:r>
      <w:r w:rsidR="00000E3A" w:rsidRPr="0048085B">
        <w:rPr>
          <w:color w:val="auto"/>
        </w:rPr>
        <w:t>Hamry nad Sázavou</w:t>
      </w:r>
      <w:r w:rsidR="006B2036" w:rsidRPr="0048085B">
        <w:rPr>
          <w:color w:val="auto"/>
        </w:rPr>
        <w:t xml:space="preserve"> zlepšuje podmínky pro dosažení udržitelného rozvoje území.</w:t>
      </w:r>
      <w:r w:rsidR="006B2036" w:rsidRPr="0048085B">
        <w:rPr>
          <w:color w:val="auto"/>
        </w:rPr>
        <w:tab/>
      </w:r>
      <w:r w:rsidR="006B2036" w:rsidRPr="0048085B">
        <w:rPr>
          <w:color w:val="auto"/>
        </w:rPr>
        <w:tab/>
      </w:r>
      <w:r w:rsidR="006B2036" w:rsidRPr="0048085B">
        <w:rPr>
          <w:color w:val="auto"/>
        </w:rPr>
        <w:tab/>
      </w:r>
      <w:r w:rsidR="006B2036" w:rsidRPr="0048085B">
        <w:rPr>
          <w:color w:val="auto"/>
        </w:rPr>
        <w:tab/>
      </w:r>
      <w:r w:rsidR="006B2036" w:rsidRPr="0048085B">
        <w:rPr>
          <w:color w:val="auto"/>
        </w:rPr>
        <w:tab/>
      </w:r>
      <w:r w:rsidR="006B2036" w:rsidRPr="0048085B">
        <w:rPr>
          <w:color w:val="auto"/>
        </w:rPr>
        <w:tab/>
      </w:r>
      <w:r w:rsidR="006B2036" w:rsidRPr="0048085B">
        <w:rPr>
          <w:color w:val="auto"/>
        </w:rPr>
        <w:tab/>
        <w:t xml:space="preserve">ÚP </w:t>
      </w:r>
      <w:r w:rsidR="00000E3A" w:rsidRPr="0048085B">
        <w:rPr>
          <w:color w:val="auto"/>
        </w:rPr>
        <w:t>Hamry nad Sázavou</w:t>
      </w:r>
      <w:r w:rsidR="006B2036" w:rsidRPr="0048085B">
        <w:rPr>
          <w:color w:val="auto"/>
        </w:rPr>
        <w:t xml:space="preserve"> vytváří podmínky pro ochranu a rozvoj charakteristických znaků krajiny vytvářející jedinečnost krajiny. Konkrétní vyhodnocení souladu je uvedeno v kapitole 2.6. ZČ2 ÚP </w:t>
      </w:r>
      <w:r w:rsidR="00000E3A" w:rsidRPr="0048085B">
        <w:rPr>
          <w:color w:val="auto"/>
        </w:rPr>
        <w:t>Hamry nad Sázavou</w:t>
      </w:r>
      <w:r w:rsidR="006B2036" w:rsidRPr="0048085B">
        <w:rPr>
          <w:color w:val="auto"/>
        </w:rPr>
        <w:t xml:space="preserve"> uvedené principy zachovává.</w:t>
      </w:r>
      <w:r w:rsidR="006F4DD2" w:rsidRPr="0048085B">
        <w:rPr>
          <w:color w:val="auto"/>
        </w:rPr>
        <w:tab/>
      </w:r>
      <w:r w:rsidR="006F4DD2" w:rsidRPr="0048085B">
        <w:rPr>
          <w:color w:val="auto"/>
        </w:rPr>
        <w:tab/>
      </w:r>
      <w:r w:rsidR="006F4DD2" w:rsidRPr="0048085B">
        <w:rPr>
          <w:color w:val="auto"/>
        </w:rPr>
        <w:tab/>
      </w:r>
      <w:r w:rsidR="006F4DD2" w:rsidRPr="0048085B">
        <w:rPr>
          <w:color w:val="auto"/>
        </w:rPr>
        <w:tab/>
      </w:r>
      <w:r w:rsidR="006F4DD2" w:rsidRPr="0048085B">
        <w:rPr>
          <w:color w:val="auto"/>
        </w:rPr>
        <w:tab/>
      </w:r>
      <w:r w:rsidR="006F4DD2" w:rsidRPr="0048085B">
        <w:rPr>
          <w:color w:val="auto"/>
        </w:rPr>
        <w:tab/>
      </w:r>
      <w:r w:rsidR="006F4DD2" w:rsidRPr="0048085B">
        <w:rPr>
          <w:color w:val="auto"/>
        </w:rPr>
        <w:tab/>
      </w:r>
      <w:r w:rsidR="006F4DD2" w:rsidRPr="0048085B">
        <w:rPr>
          <w:color w:val="auto"/>
        </w:rPr>
        <w:tab/>
        <w:t xml:space="preserve">V koordinačním výkrese a v této textové části v kapitole </w:t>
      </w:r>
      <w:r w:rsidR="00E82518" w:rsidRPr="0048085B">
        <w:rPr>
          <w:color w:val="auto"/>
        </w:rPr>
        <w:t>8.</w:t>
      </w:r>
      <w:r w:rsidR="009F3D50" w:rsidRPr="0048085B">
        <w:rPr>
          <w:color w:val="auto"/>
        </w:rPr>
        <w:t>9</w:t>
      </w:r>
      <w:r w:rsidR="006F4DD2" w:rsidRPr="0048085B">
        <w:rPr>
          <w:color w:val="auto"/>
        </w:rPr>
        <w:t xml:space="preserve"> je doplněna informace o válečném hrobě jako pietním místě na pozemku parc.č. 1008/1.</w:t>
      </w:r>
    </w:p>
    <w:p w14:paraId="7970A4AA" w14:textId="77777777" w:rsidR="006F4DD2" w:rsidRPr="0048085B" w:rsidRDefault="006B2036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Kapitola a) - </w:t>
      </w:r>
      <w:r w:rsidR="006F4DD2" w:rsidRPr="0048085B">
        <w:rPr>
          <w:color w:val="auto"/>
        </w:rPr>
        <w:t xml:space="preserve">Urbanistická koncepce: ZČ2 ÚP </w:t>
      </w:r>
      <w:r w:rsidR="00000E3A" w:rsidRPr="0048085B">
        <w:rPr>
          <w:color w:val="auto"/>
        </w:rPr>
        <w:t>Hamry nad Sázavou</w:t>
      </w:r>
      <w:r w:rsidR="006F4DD2" w:rsidRPr="0048085B">
        <w:rPr>
          <w:color w:val="auto"/>
        </w:rPr>
        <w:t xml:space="preserve"> řeší pouze dílčí změny, které nemají vliv na celkovou koncepci řešení ÚP. </w:t>
      </w:r>
      <w:r w:rsidR="006F4DD2" w:rsidRPr="0048085B">
        <w:rPr>
          <w:color w:val="auto"/>
        </w:rPr>
        <w:tab/>
      </w:r>
      <w:r w:rsidR="006F4DD2" w:rsidRPr="0048085B">
        <w:rPr>
          <w:color w:val="auto"/>
        </w:rPr>
        <w:tab/>
      </w:r>
      <w:r w:rsidR="006F4DD2" w:rsidRPr="0048085B">
        <w:rPr>
          <w:color w:val="auto"/>
        </w:rPr>
        <w:tab/>
      </w:r>
      <w:r w:rsidR="006F4DD2" w:rsidRPr="0048085B">
        <w:rPr>
          <w:color w:val="auto"/>
        </w:rPr>
        <w:tab/>
      </w:r>
      <w:r w:rsidR="006F4DD2" w:rsidRPr="0048085B">
        <w:rPr>
          <w:color w:val="auto"/>
        </w:rPr>
        <w:tab/>
      </w:r>
      <w:r w:rsidR="006F4DD2" w:rsidRPr="0048085B">
        <w:rPr>
          <w:color w:val="auto"/>
        </w:rPr>
        <w:tab/>
      </w:r>
      <w:r w:rsidR="006F4DD2" w:rsidRPr="0048085B">
        <w:rPr>
          <w:color w:val="auto"/>
        </w:rPr>
        <w:tab/>
      </w:r>
      <w:r w:rsidR="006F4DD2" w:rsidRPr="0048085B">
        <w:rPr>
          <w:color w:val="auto"/>
        </w:rPr>
        <w:tab/>
        <w:t xml:space="preserve">V rámci ZČ2 ÚP </w:t>
      </w:r>
      <w:r w:rsidR="00000E3A" w:rsidRPr="0048085B">
        <w:rPr>
          <w:color w:val="auto"/>
        </w:rPr>
        <w:t>Hamry nad Sázavou</w:t>
      </w:r>
      <w:r w:rsidR="006F4DD2" w:rsidRPr="0048085B">
        <w:rPr>
          <w:color w:val="auto"/>
        </w:rPr>
        <w:t xml:space="preserve"> byla ke dni 30.9.2015 aktualizována katastrální mapa jako referenční mapový podklad. Ke dni aktualizace katastrální mapy bylo rovněž i aktualizováno zastavěné území</w:t>
      </w:r>
      <w:r w:rsidR="009F3D50" w:rsidRPr="0048085B">
        <w:rPr>
          <w:color w:val="auto"/>
        </w:rPr>
        <w:t xml:space="preserve"> – viz kapitola 8.2.</w:t>
      </w:r>
      <w:r w:rsidR="00D05FC1" w:rsidRPr="0048085B">
        <w:rPr>
          <w:color w:val="auto"/>
        </w:rPr>
        <w:tab/>
      </w:r>
      <w:r w:rsidR="00D05FC1" w:rsidRPr="0048085B">
        <w:rPr>
          <w:color w:val="auto"/>
        </w:rPr>
        <w:tab/>
      </w:r>
      <w:r w:rsidR="00D05FC1" w:rsidRPr="0048085B">
        <w:rPr>
          <w:color w:val="auto"/>
        </w:rPr>
        <w:tab/>
      </w:r>
      <w:r w:rsidR="00D05FC1" w:rsidRPr="0048085B">
        <w:rPr>
          <w:color w:val="auto"/>
        </w:rPr>
        <w:tab/>
      </w:r>
      <w:r w:rsidR="00D05FC1" w:rsidRPr="0048085B">
        <w:rPr>
          <w:color w:val="auto"/>
        </w:rPr>
        <w:tab/>
      </w:r>
      <w:r w:rsidR="00D05FC1" w:rsidRPr="0048085B">
        <w:rPr>
          <w:color w:val="auto"/>
        </w:rPr>
        <w:tab/>
      </w:r>
      <w:r w:rsidR="00D05FC1" w:rsidRPr="0048085B">
        <w:rPr>
          <w:color w:val="auto"/>
        </w:rPr>
        <w:tab/>
      </w:r>
      <w:r w:rsidR="00D05FC1" w:rsidRPr="0048085B">
        <w:rPr>
          <w:color w:val="auto"/>
        </w:rPr>
        <w:tab/>
      </w:r>
      <w:r w:rsidR="00D05FC1" w:rsidRPr="0048085B">
        <w:rPr>
          <w:color w:val="auto"/>
        </w:rPr>
        <w:tab/>
        <w:t xml:space="preserve">Podmínky využití ploch byly upraveny – viz kapitola </w:t>
      </w:r>
      <w:r w:rsidR="009F3D50" w:rsidRPr="0048085B">
        <w:rPr>
          <w:color w:val="auto"/>
        </w:rPr>
        <w:t>8.6</w:t>
      </w:r>
      <w:r w:rsidR="00D05FC1" w:rsidRPr="0048085B">
        <w:rPr>
          <w:color w:val="auto"/>
        </w:rPr>
        <w:t>.</w:t>
      </w:r>
      <w:r w:rsidR="00D05FC1" w:rsidRPr="0048085B">
        <w:rPr>
          <w:color w:val="auto"/>
        </w:rPr>
        <w:tab/>
      </w:r>
      <w:r w:rsidR="00D05FC1" w:rsidRPr="0048085B">
        <w:rPr>
          <w:color w:val="auto"/>
        </w:rPr>
        <w:tab/>
      </w:r>
      <w:r w:rsidR="00D05FC1" w:rsidRPr="0048085B">
        <w:rPr>
          <w:color w:val="auto"/>
        </w:rPr>
        <w:tab/>
      </w:r>
      <w:r w:rsidR="00D05FC1" w:rsidRPr="0048085B">
        <w:rPr>
          <w:color w:val="auto"/>
        </w:rPr>
        <w:tab/>
      </w:r>
      <w:r w:rsidR="00D05FC1" w:rsidRPr="0048085B">
        <w:rPr>
          <w:color w:val="auto"/>
        </w:rPr>
        <w:tab/>
      </w:r>
      <w:r w:rsidR="00D05FC1" w:rsidRPr="0048085B">
        <w:rPr>
          <w:color w:val="auto"/>
        </w:rPr>
        <w:tab/>
        <w:t xml:space="preserve">ZČ2 ÚP </w:t>
      </w:r>
      <w:r w:rsidR="00000E3A" w:rsidRPr="0048085B">
        <w:rPr>
          <w:color w:val="auto"/>
        </w:rPr>
        <w:t>Hamry nad Sázavou</w:t>
      </w:r>
      <w:r w:rsidR="00D05FC1" w:rsidRPr="0048085B">
        <w:rPr>
          <w:color w:val="auto"/>
        </w:rPr>
        <w:t xml:space="preserve"> ruší obtížně využitelnou zastavitelnou plochu Z3 a naopak nově vymezuje zastavitelné plochy Z15 a Z16 na plochách územních rezerv R1 a R2.</w:t>
      </w:r>
      <w:r w:rsidR="00D05FC1" w:rsidRPr="0048085B">
        <w:rPr>
          <w:color w:val="auto"/>
        </w:rPr>
        <w:tab/>
      </w:r>
      <w:r w:rsidR="00D05FC1" w:rsidRPr="0048085B">
        <w:rPr>
          <w:color w:val="auto"/>
        </w:rPr>
        <w:tab/>
      </w:r>
      <w:r w:rsidR="00D05FC1" w:rsidRPr="0048085B">
        <w:rPr>
          <w:color w:val="auto"/>
        </w:rPr>
        <w:tab/>
        <w:t>Pro rozvoj zemědělské výroby je nově navržena plocha Z17, jejíž vymezení je kompenzováno zrušením odpovídající části zastavitelné plochy Z13.</w:t>
      </w:r>
      <w:r w:rsidR="00D05FC1" w:rsidRPr="0048085B">
        <w:rPr>
          <w:color w:val="auto"/>
        </w:rPr>
        <w:tab/>
      </w:r>
      <w:r w:rsidR="00D05FC1" w:rsidRPr="0048085B">
        <w:rPr>
          <w:color w:val="auto"/>
        </w:rPr>
        <w:tab/>
      </w:r>
      <w:r w:rsidR="00D05FC1" w:rsidRPr="0048085B">
        <w:rPr>
          <w:color w:val="auto"/>
        </w:rPr>
        <w:tab/>
      </w:r>
      <w:r w:rsidR="00D05FC1" w:rsidRPr="0048085B">
        <w:rPr>
          <w:color w:val="auto"/>
        </w:rPr>
        <w:tab/>
      </w:r>
      <w:r w:rsidR="00D05FC1" w:rsidRPr="0048085B">
        <w:rPr>
          <w:color w:val="auto"/>
        </w:rPr>
        <w:tab/>
        <w:t>Nově vymezené zastavitelné plochy nejsou natolik zásadního rozsahu, aby vyvolávaly potřebu zvýšení kapacity dopravní a technické infrastruktury.</w:t>
      </w:r>
    </w:p>
    <w:p w14:paraId="7169FCF3" w14:textId="77777777" w:rsidR="00D05FC1" w:rsidRPr="0048085B" w:rsidRDefault="006C2904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Kapitola a) - Koncepce veřejné infrastruktury. ZČ2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zachovává koncepci veřejné infrastruktury, která je stanovena v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>. Menší úpravou je pouze vymezení plochy přestavby P1 na občanské vybavení – veřejné (OV) v lokalitě pod hrází rybníku Obecník (pozemek parc.č.79/25). Jedná se o exponovanou lokalitu s atributy společenského centra obce, kde se soustřeďují funkce sportovních ploch, občanského vybavení a veřejných prostranství. Je žádoucí, aby byly vytvořeny podmínky pro další rozvoj uvedených funkcí. S ohledem na polohu společenského centra uvnitř obce je další rozvoj možný pouze přestavbou navazujících ploch.</w:t>
      </w:r>
    </w:p>
    <w:p w14:paraId="0A19E566" w14:textId="77777777" w:rsidR="003920AC" w:rsidRPr="0048085B" w:rsidRDefault="003920AC" w:rsidP="00222C71">
      <w:pPr>
        <w:pStyle w:val="skryttext"/>
        <w:rPr>
          <w:color w:val="auto"/>
        </w:rPr>
      </w:pPr>
      <w:r w:rsidRPr="0048085B">
        <w:rPr>
          <w:color w:val="auto"/>
        </w:rPr>
        <w:t>Kapitola a) - Koncepce uspořádání krajiny</w:t>
      </w:r>
      <w:r w:rsidR="009D649B" w:rsidRPr="0048085B">
        <w:rPr>
          <w:color w:val="auto"/>
        </w:rPr>
        <w:t xml:space="preserve">: ZČ2 ÚP </w:t>
      </w:r>
      <w:r w:rsidR="00000E3A" w:rsidRPr="0048085B">
        <w:rPr>
          <w:color w:val="auto"/>
        </w:rPr>
        <w:t>Hamry nad Sázavou</w:t>
      </w:r>
      <w:r w:rsidR="009D649B" w:rsidRPr="0048085B">
        <w:rPr>
          <w:color w:val="auto"/>
        </w:rPr>
        <w:t xml:space="preserve"> umožňuje v souladu s § 18 odst.5 zák.č. 183/2006 Sb. v nezastavěném území umísťování staveb pro zemědělskou výrobu a</w:t>
      </w:r>
      <w:r w:rsidRPr="0048085B">
        <w:rPr>
          <w:color w:val="auto"/>
        </w:rPr>
        <w:t xml:space="preserve"> oplocení, pokud je oplocení nezbytné z důvodu zajištění zemědělské výroby</w:t>
      </w:r>
      <w:r w:rsidR="009D649B" w:rsidRPr="0048085B">
        <w:rPr>
          <w:color w:val="auto"/>
        </w:rPr>
        <w:t>.</w:t>
      </w:r>
      <w:r w:rsidR="009D649B" w:rsidRPr="0048085B">
        <w:rPr>
          <w:color w:val="auto"/>
        </w:rPr>
        <w:tab/>
      </w:r>
      <w:r w:rsidR="009D649B" w:rsidRPr="0048085B">
        <w:rPr>
          <w:color w:val="auto"/>
        </w:rPr>
        <w:tab/>
      </w:r>
      <w:r w:rsidR="009F3D50" w:rsidRPr="0048085B">
        <w:rPr>
          <w:color w:val="auto"/>
        </w:rPr>
        <w:t xml:space="preserve">V </w:t>
      </w:r>
      <w:r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</w:t>
      </w:r>
      <w:r w:rsidR="009D649B" w:rsidRPr="0048085B">
        <w:rPr>
          <w:color w:val="auto"/>
        </w:rPr>
        <w:t xml:space="preserve">jsou </w:t>
      </w:r>
      <w:r w:rsidRPr="0048085B">
        <w:rPr>
          <w:color w:val="auto"/>
        </w:rPr>
        <w:t xml:space="preserve">interakční prvky vymezeny dostatečné hustotě, </w:t>
      </w:r>
      <w:r w:rsidR="009D649B" w:rsidRPr="0048085B">
        <w:rPr>
          <w:color w:val="auto"/>
        </w:rPr>
        <w:t xml:space="preserve">která již byla stanovena v příslušném generelu ÚSES. Jejich </w:t>
      </w:r>
      <w:r w:rsidRPr="0048085B">
        <w:rPr>
          <w:color w:val="auto"/>
        </w:rPr>
        <w:t xml:space="preserve">síť </w:t>
      </w:r>
      <w:r w:rsidR="009D649B" w:rsidRPr="0048085B">
        <w:rPr>
          <w:color w:val="auto"/>
        </w:rPr>
        <w:t xml:space="preserve">není nutné </w:t>
      </w:r>
      <w:r w:rsidRPr="0048085B">
        <w:rPr>
          <w:color w:val="auto"/>
        </w:rPr>
        <w:t>dopl</w:t>
      </w:r>
      <w:r w:rsidR="009D649B" w:rsidRPr="0048085B">
        <w:rPr>
          <w:color w:val="auto"/>
        </w:rPr>
        <w:t>ňovat.</w:t>
      </w:r>
      <w:r w:rsidR="009D649B" w:rsidRPr="0048085B">
        <w:rPr>
          <w:color w:val="auto"/>
        </w:rPr>
        <w:tab/>
      </w:r>
      <w:r w:rsidR="009D649B" w:rsidRPr="0048085B">
        <w:rPr>
          <w:color w:val="auto"/>
        </w:rPr>
        <w:tab/>
      </w:r>
      <w:r w:rsidR="009D649B" w:rsidRPr="0048085B">
        <w:rPr>
          <w:color w:val="auto"/>
        </w:rPr>
        <w:tab/>
      </w:r>
      <w:r w:rsidR="009D649B" w:rsidRPr="0048085B">
        <w:rPr>
          <w:color w:val="auto"/>
        </w:rPr>
        <w:tab/>
        <w:t xml:space="preserve">Navržené změny ÚP nevytváří </w:t>
      </w:r>
      <w:r w:rsidRPr="0048085B">
        <w:rPr>
          <w:color w:val="auto"/>
        </w:rPr>
        <w:t>překážky v prostupnosti krajiny</w:t>
      </w:r>
      <w:r w:rsidR="009D649B" w:rsidRPr="0048085B">
        <w:rPr>
          <w:color w:val="auto"/>
        </w:rPr>
        <w:t xml:space="preserve">. </w:t>
      </w:r>
      <w:r w:rsidR="009D649B" w:rsidRPr="0048085B">
        <w:rPr>
          <w:color w:val="auto"/>
        </w:rPr>
        <w:tab/>
      </w:r>
      <w:r w:rsidR="009D649B" w:rsidRPr="0048085B">
        <w:rPr>
          <w:color w:val="auto"/>
        </w:rPr>
        <w:tab/>
      </w:r>
      <w:r w:rsidR="009D649B" w:rsidRPr="0048085B">
        <w:rPr>
          <w:color w:val="auto"/>
        </w:rPr>
        <w:tab/>
      </w:r>
      <w:r w:rsidR="009D649B" w:rsidRPr="0048085B">
        <w:rPr>
          <w:color w:val="auto"/>
        </w:rPr>
        <w:tab/>
      </w:r>
      <w:r w:rsidR="009D649B" w:rsidRPr="0048085B">
        <w:rPr>
          <w:color w:val="auto"/>
        </w:rPr>
        <w:tab/>
        <w:t xml:space="preserve">ZČ2 ÚP </w:t>
      </w:r>
      <w:r w:rsidR="00000E3A" w:rsidRPr="0048085B">
        <w:rPr>
          <w:color w:val="auto"/>
        </w:rPr>
        <w:t>Hamry nad Sázavou</w:t>
      </w:r>
      <w:r w:rsidR="009D649B" w:rsidRPr="0048085B">
        <w:rPr>
          <w:color w:val="auto"/>
        </w:rPr>
        <w:t xml:space="preserve"> umožňuje zalesňování </w:t>
      </w:r>
      <w:r w:rsidR="00575805" w:rsidRPr="0048085B">
        <w:rPr>
          <w:color w:val="auto"/>
        </w:rPr>
        <w:t>v rámci nově navržené plochy K9 a rovněž i za splnění podmínek návaznosti na PUPFL a m</w:t>
      </w:r>
      <w:r w:rsidR="006A7AD0" w:rsidRPr="0048085B">
        <w:rPr>
          <w:color w:val="auto"/>
        </w:rPr>
        <w:t>a</w:t>
      </w:r>
      <w:r w:rsidR="00575805" w:rsidRPr="0048085B">
        <w:rPr>
          <w:color w:val="auto"/>
        </w:rPr>
        <w:t xml:space="preserve">ximálního rozsahu i </w:t>
      </w:r>
      <w:r w:rsidR="006A7AD0" w:rsidRPr="0048085B">
        <w:rPr>
          <w:color w:val="auto"/>
        </w:rPr>
        <w:t xml:space="preserve">obecně </w:t>
      </w:r>
      <w:r w:rsidR="00575805" w:rsidRPr="0048085B">
        <w:rPr>
          <w:color w:val="auto"/>
        </w:rPr>
        <w:t>na plochách krajinných zemědělských (KZ) a plochách krajinné zeleně (KK).</w:t>
      </w:r>
    </w:p>
    <w:p w14:paraId="1E823BEB" w14:textId="77777777" w:rsidR="00565696" w:rsidRPr="0048085B" w:rsidRDefault="003920AC" w:rsidP="00222C71">
      <w:pPr>
        <w:pStyle w:val="skryttext"/>
        <w:rPr>
          <w:color w:val="auto"/>
        </w:rPr>
      </w:pPr>
      <w:r w:rsidRPr="0048085B">
        <w:rPr>
          <w:color w:val="auto"/>
        </w:rPr>
        <w:t>Kapitola a)</w:t>
      </w:r>
      <w:r w:rsidR="00565696" w:rsidRPr="0048085B">
        <w:rPr>
          <w:color w:val="auto"/>
        </w:rPr>
        <w:t xml:space="preserve"> - Upřesnění požadavků vyplývajících z PÚR ČR: Vyhodnocení je uvedeno v kapitole 1.</w:t>
      </w:r>
    </w:p>
    <w:p w14:paraId="05417340" w14:textId="77777777" w:rsidR="00130793" w:rsidRPr="0048085B" w:rsidRDefault="003920AC" w:rsidP="00222C71">
      <w:pPr>
        <w:pStyle w:val="skryttext"/>
        <w:rPr>
          <w:color w:val="auto"/>
        </w:rPr>
      </w:pPr>
      <w:r w:rsidRPr="0048085B">
        <w:rPr>
          <w:color w:val="auto"/>
        </w:rPr>
        <w:t>Kapitola a)</w:t>
      </w:r>
      <w:r w:rsidR="00565696" w:rsidRPr="0048085B">
        <w:rPr>
          <w:color w:val="auto"/>
        </w:rPr>
        <w:t xml:space="preserve"> </w:t>
      </w:r>
      <w:r w:rsidR="00130793" w:rsidRPr="0048085B">
        <w:rPr>
          <w:color w:val="auto"/>
        </w:rPr>
        <w:t>- Upřesnění požadavků vyplývajících z územně plánovací dokumentace vydané Krajem Vysočina: Vyhodnocení je uvedeno v kapitole 2.</w:t>
      </w:r>
    </w:p>
    <w:p w14:paraId="3AEF1FAA" w14:textId="77777777" w:rsidR="00130793" w:rsidRPr="0048085B" w:rsidRDefault="00130793" w:rsidP="00222C71">
      <w:pPr>
        <w:pStyle w:val="skryttext"/>
        <w:rPr>
          <w:color w:val="auto"/>
        </w:rPr>
      </w:pPr>
      <w:r w:rsidRPr="0048085B">
        <w:rPr>
          <w:color w:val="auto"/>
        </w:rPr>
        <w:t>Kapitola a) - Upřesnění požadavků vyplývajících z ÚAP ORP Žďár nad Sázavou: Vyhodnocení je uvedeno v kapitole 3.</w:t>
      </w:r>
    </w:p>
    <w:p w14:paraId="029E8631" w14:textId="77777777" w:rsidR="00711C14" w:rsidRPr="0048085B" w:rsidRDefault="003920AC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Kapitola </w:t>
      </w:r>
      <w:r w:rsidR="005B30AB" w:rsidRPr="0048085B">
        <w:rPr>
          <w:color w:val="auto"/>
        </w:rPr>
        <w:t>b</w:t>
      </w:r>
      <w:r w:rsidRPr="0048085B">
        <w:rPr>
          <w:color w:val="auto"/>
        </w:rPr>
        <w:t>)</w:t>
      </w:r>
      <w:r w:rsidR="005B30AB" w:rsidRPr="0048085B">
        <w:rPr>
          <w:color w:val="auto"/>
        </w:rPr>
        <w:t xml:space="preserve">: ZČ2 ÚP </w:t>
      </w:r>
      <w:r w:rsidR="00000E3A" w:rsidRPr="0048085B">
        <w:rPr>
          <w:color w:val="auto"/>
        </w:rPr>
        <w:t>Hamry nad Sázavou</w:t>
      </w:r>
      <w:r w:rsidR="005B30AB" w:rsidRPr="0048085B">
        <w:rPr>
          <w:color w:val="auto"/>
        </w:rPr>
        <w:t xml:space="preserve"> nově vymezuje plochu územní rezervy R3, která je vymezena v rozsahu rušené zastavitelné plochy Z3. Zrušení plochy Z3 bylo provedeno </w:t>
      </w:r>
      <w:r w:rsidR="003F178B" w:rsidRPr="0048085B">
        <w:rPr>
          <w:color w:val="auto"/>
        </w:rPr>
        <w:t>jako kompenzace vymezení nových zastavite</w:t>
      </w:r>
      <w:r w:rsidR="00781F2E" w:rsidRPr="0048085B">
        <w:rPr>
          <w:color w:val="auto"/>
        </w:rPr>
        <w:t>l</w:t>
      </w:r>
      <w:r w:rsidR="003F178B" w:rsidRPr="0048085B">
        <w:rPr>
          <w:color w:val="auto"/>
        </w:rPr>
        <w:t>ných ploch. Po využití ostatních zastavitelných ploch pro obytnou zástavbu bude možné plochu Z3 opět zařadit do zastavitelných ploch, a proto je žádoucí, aby byl tento záměr výhledově stabilizován alespoň vymezením plochy územní rezervy.</w:t>
      </w:r>
    </w:p>
    <w:p w14:paraId="168EB994" w14:textId="77777777" w:rsidR="000A6CC9" w:rsidRPr="0048085B" w:rsidRDefault="003920AC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Kapitola </w:t>
      </w:r>
      <w:r w:rsidR="000A6CC9" w:rsidRPr="0048085B">
        <w:rPr>
          <w:color w:val="auto"/>
        </w:rPr>
        <w:t>c</w:t>
      </w:r>
      <w:r w:rsidRPr="0048085B">
        <w:rPr>
          <w:color w:val="auto"/>
        </w:rPr>
        <w:t>)</w:t>
      </w:r>
      <w:r w:rsidR="000A6CC9" w:rsidRPr="0048085B">
        <w:rPr>
          <w:color w:val="auto"/>
        </w:rPr>
        <w:t>: Možnosti uplatnění předkupního práva pro vymezené veřejně prospěšné stavby a veřejná prostranství byly upraveny dle aktuální legislativy (§ 101 zák.č. 183/2006 Sb. ve znění zák.</w:t>
      </w:r>
      <w:r w:rsidR="006C4B56" w:rsidRPr="0048085B">
        <w:rPr>
          <w:color w:val="auto"/>
        </w:rPr>
        <w:t xml:space="preserve">č. </w:t>
      </w:r>
      <w:r w:rsidR="000A6CC9" w:rsidRPr="0048085B">
        <w:rPr>
          <w:color w:val="auto"/>
        </w:rPr>
        <w:t>350/2006 Sb.). Označení již vymezených veřejně prospěšných staveb, opatření a veřejných prostranství bylo upraveno v souladu se označením v ZÚR Kraje Vysočina, změnami v možnostech uplatnění  předkupního práva a metodikou zpracování územních plánů MINIS 2.2.</w:t>
      </w:r>
    </w:p>
    <w:p w14:paraId="7C7229F2" w14:textId="77777777" w:rsidR="003920AC" w:rsidRPr="0048085B" w:rsidRDefault="000A6CC9" w:rsidP="00222C71">
      <w:pPr>
        <w:pStyle w:val="skryttext"/>
        <w:rPr>
          <w:color w:val="auto"/>
        </w:rPr>
      </w:pPr>
      <w:r w:rsidRPr="0048085B">
        <w:rPr>
          <w:color w:val="auto"/>
        </w:rPr>
        <w:t>Kapitola d):</w:t>
      </w:r>
      <w:r w:rsidR="00DF0B6A" w:rsidRPr="0048085B">
        <w:rPr>
          <w:color w:val="auto"/>
        </w:rPr>
        <w:t xml:space="preserve"> ZČ2 ÚP </w:t>
      </w:r>
      <w:r w:rsidR="00000E3A" w:rsidRPr="0048085B">
        <w:rPr>
          <w:color w:val="auto"/>
        </w:rPr>
        <w:t>Hamry nad Sázavou</w:t>
      </w:r>
      <w:r w:rsidR="00DF0B6A" w:rsidRPr="0048085B">
        <w:rPr>
          <w:color w:val="auto"/>
        </w:rPr>
        <w:t xml:space="preserve"> nevymezuje plochy, ve kterých by bylo rozhodování o změnách v území podmíněno zpracováním regulačního plánu, zpracováním územní studie nebo uzavřením dohody o parcelaci. Navržené zastavitelné plochy jsou pouze menšího rozsahu s</w:t>
      </w:r>
      <w:r w:rsidR="006C4B56" w:rsidRPr="0048085B">
        <w:rPr>
          <w:color w:val="auto"/>
        </w:rPr>
        <w:t xml:space="preserve"> menší </w:t>
      </w:r>
      <w:r w:rsidR="00DF0B6A" w:rsidRPr="0048085B">
        <w:rPr>
          <w:color w:val="auto"/>
        </w:rPr>
        <w:t xml:space="preserve">náročností koordinace jednotlivých zájmů v území. </w:t>
      </w:r>
    </w:p>
    <w:p w14:paraId="42C02F30" w14:textId="77777777" w:rsidR="00DF0B6A" w:rsidRPr="0048085B" w:rsidRDefault="00DF0B6A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Kapitola e): Návrh ZČ2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je zpracován invariantně.</w:t>
      </w:r>
    </w:p>
    <w:p w14:paraId="61DF0B18" w14:textId="77777777" w:rsidR="00DF0B6A" w:rsidRPr="0048085B" w:rsidRDefault="00DF0B6A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Kapitola f): ZČ2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je zpracována v rozsahu, v členění a v počtu kopií dle uvedeného bodu.</w:t>
      </w:r>
    </w:p>
    <w:p w14:paraId="44B97C93" w14:textId="77777777" w:rsidR="00DF0B6A" w:rsidRPr="0048085B" w:rsidRDefault="00DF0B6A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Kapitola g): Zpracování vyhodnocení vlivu ZČ2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na udržitelný rozvoj území nebylo požadováno.</w:t>
      </w:r>
    </w:p>
    <w:p w14:paraId="1AECD99D" w14:textId="77777777" w:rsidR="00637964" w:rsidRPr="0048085B" w:rsidRDefault="00637964" w:rsidP="00222C71">
      <w:pPr>
        <w:pStyle w:val="skryttext"/>
        <w:rPr>
          <w:color w:val="auto"/>
        </w:rPr>
      </w:pPr>
    </w:p>
    <w:p w14:paraId="0B651715" w14:textId="77777777" w:rsidR="00637964" w:rsidRPr="0048085B" w:rsidRDefault="00637964" w:rsidP="00222C71">
      <w:pPr>
        <w:pStyle w:val="skryttext"/>
        <w:rPr>
          <w:color w:val="auto"/>
        </w:rPr>
      </w:pPr>
    </w:p>
    <w:p w14:paraId="40333933" w14:textId="77777777" w:rsidR="0034054B" w:rsidRPr="0048085B" w:rsidRDefault="0034054B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&gt;&gt; Pokyny Žďár nad Sázavou </w:t>
      </w:r>
    </w:p>
    <w:p w14:paraId="082638B1" w14:textId="77777777" w:rsidR="0034054B" w:rsidRPr="0048085B" w:rsidRDefault="0034054B" w:rsidP="00222C71">
      <w:pPr>
        <w:pStyle w:val="skryttext"/>
        <w:rPr>
          <w:color w:val="auto"/>
        </w:rPr>
      </w:pPr>
    </w:p>
    <w:p w14:paraId="3D5985A3" w14:textId="77777777" w:rsidR="00A77DA9" w:rsidRPr="0048085B" w:rsidRDefault="002B57AB" w:rsidP="00222C71">
      <w:pPr>
        <w:pStyle w:val="skryttext"/>
        <w:rPr>
          <w:color w:val="auto"/>
        </w:rPr>
      </w:pPr>
      <w:r w:rsidRPr="0048085B">
        <w:rPr>
          <w:color w:val="auto"/>
        </w:rPr>
        <w:t>Bod 6.1.1.</w:t>
      </w:r>
      <w:r w:rsidR="00A77DA9" w:rsidRPr="0048085B">
        <w:rPr>
          <w:color w:val="auto"/>
        </w:rPr>
        <w:t>a)</w:t>
      </w:r>
      <w:r w:rsidRPr="0048085B">
        <w:rPr>
          <w:color w:val="auto"/>
        </w:rPr>
        <w:t xml:space="preserve">: </w:t>
      </w:r>
      <w:r w:rsidR="00424F6B" w:rsidRPr="0048085B">
        <w:rPr>
          <w:color w:val="auto"/>
        </w:rPr>
        <w:t>ZČ1</w:t>
      </w:r>
      <w:r w:rsidR="00985516"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="00985516" w:rsidRPr="0048085B">
        <w:rPr>
          <w:color w:val="auto"/>
        </w:rPr>
        <w:t xml:space="preserve"> nezhoršuje podmínky pro příznivé životní prostředí v řešeném území. </w:t>
      </w:r>
      <w:r w:rsidR="00136ED1" w:rsidRPr="0048085B">
        <w:rPr>
          <w:color w:val="auto"/>
        </w:rPr>
        <w:t>Úpravy ÚSES jsou v řešeném území navrženy s cílem zlepšení jeho funkčnosti a budou přispívat ke zlepšení přírodních podmínek v řešeném území</w:t>
      </w:r>
      <w:r w:rsidR="00985516" w:rsidRPr="0048085B">
        <w:rPr>
          <w:color w:val="auto"/>
        </w:rPr>
        <w:t>.</w:t>
      </w:r>
    </w:p>
    <w:p w14:paraId="2E68A5EB" w14:textId="77777777" w:rsidR="001A1A75" w:rsidRPr="0048085B" w:rsidRDefault="001A1A75" w:rsidP="00222C71">
      <w:pPr>
        <w:pStyle w:val="skryttext"/>
        <w:rPr>
          <w:color w:val="auto"/>
        </w:rPr>
      </w:pPr>
      <w:r w:rsidRPr="0048085B">
        <w:rPr>
          <w:color w:val="auto"/>
        </w:rPr>
        <w:t>Bod 6.1.1.b: Odůvodnění souladu s hlavním cílovým využitím krajiny se zásadami pro činnosti v území a zásadami pro rozhodování v území  (dle ZÚR Kraje Vysočina) je uvedeno v </w:t>
      </w:r>
      <w:r w:rsidR="0010078F" w:rsidRPr="0048085B">
        <w:rPr>
          <w:color w:val="auto"/>
        </w:rPr>
        <w:t>kapitole</w:t>
      </w:r>
      <w:r w:rsidRPr="0048085B">
        <w:rPr>
          <w:color w:val="auto"/>
        </w:rPr>
        <w:t xml:space="preserve"> 2.5.</w:t>
      </w:r>
    </w:p>
    <w:p w14:paraId="7FB1EAD4" w14:textId="77777777" w:rsidR="002B57AB" w:rsidRPr="0048085B" w:rsidRDefault="00A77DA9" w:rsidP="00222C71">
      <w:pPr>
        <w:pStyle w:val="skryttext"/>
        <w:rPr>
          <w:color w:val="auto"/>
        </w:rPr>
      </w:pPr>
      <w:r w:rsidRPr="0048085B">
        <w:rPr>
          <w:color w:val="auto"/>
        </w:rPr>
        <w:t>Bod 6.1.1.</w:t>
      </w:r>
      <w:r w:rsidR="00136ED1" w:rsidRPr="0048085B">
        <w:rPr>
          <w:color w:val="auto"/>
        </w:rPr>
        <w:t>c</w:t>
      </w:r>
      <w:r w:rsidRPr="0048085B">
        <w:rPr>
          <w:color w:val="auto"/>
        </w:rPr>
        <w:t xml:space="preserve">): </w:t>
      </w:r>
      <w:r w:rsidR="002B57AB" w:rsidRPr="0048085B">
        <w:rPr>
          <w:color w:val="auto"/>
        </w:rPr>
        <w:t>Odůvodnění souladu s podmínkami pro ochranu a rozvoj charakteristických znaků krajiny vytvářející jedinečnost krajiny (dle ZÚR Kraje Vysočina) je uvedeno v </w:t>
      </w:r>
      <w:r w:rsidR="0010078F" w:rsidRPr="0048085B">
        <w:rPr>
          <w:color w:val="auto"/>
        </w:rPr>
        <w:t>kapitole</w:t>
      </w:r>
      <w:r w:rsidR="002B57AB" w:rsidRPr="0048085B">
        <w:rPr>
          <w:color w:val="auto"/>
        </w:rPr>
        <w:t xml:space="preserve"> 2.6.</w:t>
      </w:r>
    </w:p>
    <w:p w14:paraId="678ACBA3" w14:textId="77777777" w:rsidR="002B57AB" w:rsidRPr="0048085B" w:rsidRDefault="002B57AB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Bod 6.1.2. a): </w:t>
      </w:r>
      <w:r w:rsidR="00424F6B" w:rsidRPr="0048085B">
        <w:rPr>
          <w:color w:val="auto"/>
        </w:rPr>
        <w:t>ZČ1</w:t>
      </w:r>
      <w:r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nemění základní rysy urbanistické koncepce řešeného území.</w:t>
      </w:r>
    </w:p>
    <w:p w14:paraId="52B31989" w14:textId="77777777" w:rsidR="002B57AB" w:rsidRPr="0048085B" w:rsidRDefault="002B57AB" w:rsidP="00222C71">
      <w:pPr>
        <w:pStyle w:val="skryttext"/>
        <w:rPr>
          <w:color w:val="auto"/>
        </w:rPr>
      </w:pPr>
      <w:r w:rsidRPr="0048085B">
        <w:rPr>
          <w:color w:val="auto"/>
        </w:rPr>
        <w:t>Bod 6.1.2. b):</w:t>
      </w:r>
      <w:r w:rsidR="00BF65DB" w:rsidRPr="0048085B">
        <w:rPr>
          <w:color w:val="auto"/>
        </w:rPr>
        <w:t xml:space="preserve"> Katastrální mapa a zastavěné území byly aktualizovány ke dni 30.9.201</w:t>
      </w:r>
      <w:r w:rsidR="001A1A75" w:rsidRPr="0048085B">
        <w:rPr>
          <w:color w:val="auto"/>
        </w:rPr>
        <w:t>5</w:t>
      </w:r>
      <w:r w:rsidR="00BF65DB" w:rsidRPr="0048085B">
        <w:rPr>
          <w:color w:val="auto"/>
        </w:rPr>
        <w:t>.</w:t>
      </w:r>
      <w:r w:rsidR="00304FAD" w:rsidRPr="0048085B">
        <w:rPr>
          <w:color w:val="auto"/>
        </w:rPr>
        <w:t xml:space="preserve"> Podrobněji viz </w:t>
      </w:r>
      <w:r w:rsidR="0010078F" w:rsidRPr="0048085B">
        <w:rPr>
          <w:color w:val="auto"/>
        </w:rPr>
        <w:t>kapitol</w:t>
      </w:r>
      <w:r w:rsidR="00933F5C" w:rsidRPr="0048085B">
        <w:rPr>
          <w:color w:val="auto"/>
        </w:rPr>
        <w:t>y 8.2. a 8.4.</w:t>
      </w:r>
    </w:p>
    <w:p w14:paraId="3BE77722" w14:textId="77777777" w:rsidR="001A1A75" w:rsidRPr="0048085B" w:rsidRDefault="00811452" w:rsidP="00222C71">
      <w:pPr>
        <w:pStyle w:val="skryttext"/>
        <w:rPr>
          <w:color w:val="auto"/>
        </w:rPr>
      </w:pPr>
      <w:r w:rsidRPr="0048085B">
        <w:rPr>
          <w:color w:val="auto"/>
        </w:rPr>
        <w:t>Bod 6.1.2. c):</w:t>
      </w:r>
      <w:r w:rsidR="00750AAB" w:rsidRPr="0048085B">
        <w:rPr>
          <w:color w:val="auto"/>
        </w:rPr>
        <w:t xml:space="preserve"> Podmínky využití a podmínky plošného a prostorového uspořádání ploch s rozdílným způsobem využití</w:t>
      </w:r>
      <w:r w:rsidR="001A1A75" w:rsidRPr="0048085B">
        <w:rPr>
          <w:color w:val="auto"/>
        </w:rPr>
        <w:t xml:space="preserve"> byly upraveny – podrobněji viz </w:t>
      </w:r>
      <w:r w:rsidR="0010078F" w:rsidRPr="0048085B">
        <w:rPr>
          <w:color w:val="auto"/>
        </w:rPr>
        <w:t>kapitola</w:t>
      </w:r>
      <w:r w:rsidR="001A1A75" w:rsidRPr="0048085B">
        <w:rPr>
          <w:color w:val="auto"/>
        </w:rPr>
        <w:t xml:space="preserve"> </w:t>
      </w:r>
      <w:r w:rsidR="00933F5C" w:rsidRPr="0048085B">
        <w:rPr>
          <w:color w:val="auto"/>
        </w:rPr>
        <w:t>8.10.</w:t>
      </w:r>
    </w:p>
    <w:p w14:paraId="39D22F70" w14:textId="77777777" w:rsidR="00A77DA9" w:rsidRPr="0048085B" w:rsidRDefault="00750AAB" w:rsidP="00222C71">
      <w:pPr>
        <w:pStyle w:val="skryttext"/>
        <w:rPr>
          <w:color w:val="auto"/>
        </w:rPr>
      </w:pPr>
      <w:r w:rsidRPr="0048085B">
        <w:rPr>
          <w:color w:val="auto"/>
        </w:rPr>
        <w:t>Především byly nahrazeny nevhodné formulace (např. „drobné stavby“, „drobné vodní plochy“, odkazy na legislativu, odkaz</w:t>
      </w:r>
      <w:r w:rsidR="00905019" w:rsidRPr="0048085B">
        <w:rPr>
          <w:color w:val="auto"/>
        </w:rPr>
        <w:t>y</w:t>
      </w:r>
      <w:r w:rsidRPr="0048085B">
        <w:rPr>
          <w:color w:val="auto"/>
        </w:rPr>
        <w:t xml:space="preserve"> na normy apod.“). Dále byly doplněny nepřípustné způsoby využití nezastavěného území s ohledem na § 18 odst. 5 zák.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 xml:space="preserve">83/2006 Sb. </w:t>
      </w:r>
    </w:p>
    <w:p w14:paraId="4F72BE98" w14:textId="77777777" w:rsidR="001A1A75" w:rsidRPr="0048085B" w:rsidRDefault="001A1A75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Bod 6.1.2. d): Byla prověřena možnost vymezení nových zastavitelných ploch s následujícím výsledkem: </w:t>
      </w:r>
    </w:p>
    <w:p w14:paraId="00069E12" w14:textId="77777777" w:rsidR="001A1A75" w:rsidRPr="0048085B" w:rsidRDefault="008D36F3" w:rsidP="00222C71">
      <w:pPr>
        <w:pStyle w:val="skryttext"/>
        <w:rPr>
          <w:color w:val="auto"/>
        </w:rPr>
      </w:pPr>
      <w:r w:rsidRPr="0048085B">
        <w:rPr>
          <w:color w:val="auto"/>
        </w:rPr>
        <w:t>Č</w:t>
      </w:r>
      <w:r w:rsidR="001A1A75" w:rsidRPr="0048085B">
        <w:rPr>
          <w:color w:val="auto"/>
        </w:rPr>
        <w:t xml:space="preserve">ást pozemku parc.č.343/1 v KÚ Najdek na Moravě nebyla zařazena do zastavitelných ploch z důvodu rozporu s ustanovením </w:t>
      </w:r>
      <w:r w:rsidR="00E10B26" w:rsidRPr="0048085B">
        <w:rPr>
          <w:color w:val="auto"/>
        </w:rPr>
        <w:t>§ 4 odst.</w:t>
      </w:r>
      <w:r w:rsidR="001B0E89" w:rsidRPr="0048085B">
        <w:rPr>
          <w:color w:val="auto"/>
        </w:rPr>
        <w:t xml:space="preserve"> </w:t>
      </w:r>
      <w:r w:rsidR="00E10B26" w:rsidRPr="0048085B">
        <w:rPr>
          <w:color w:val="auto"/>
        </w:rPr>
        <w:t>3 zák.č.334/1992 Sb. v platném znění: „Zemědělskou půdu I. a II. třídy ochrany lze odejmout pouze v případech, kdy jiný veřejný zájem výrazně převažuje nad veřejným zájmem ochrany zemědělského půdního fondu.“ V tomto případě by byly dotčeny půdy II.třídy ochrany a nepodařilo se prokázat veřejný zájem na rozšiřování zastavitelných ploch pro bydlení.</w:t>
      </w:r>
    </w:p>
    <w:p w14:paraId="18EACBA5" w14:textId="77777777" w:rsidR="008D36F3" w:rsidRPr="0048085B" w:rsidRDefault="008D36F3" w:rsidP="00222C71">
      <w:pPr>
        <w:pStyle w:val="skryttext"/>
        <w:rPr>
          <w:color w:val="auto"/>
        </w:rPr>
      </w:pPr>
      <w:r w:rsidRPr="0048085B">
        <w:rPr>
          <w:color w:val="auto"/>
        </w:rPr>
        <w:t>Rozšíření zastavitelné plochy „1C“ západním směrem o pozemek parc.č.238 a části pozemků parc.č.239, 241 a 246 v KÚ Najdek na Moravě nebylo navrženo z</w:t>
      </w:r>
      <w:r w:rsidR="00DD7143" w:rsidRPr="0048085B">
        <w:rPr>
          <w:color w:val="auto"/>
        </w:rPr>
        <w:t> </w:t>
      </w:r>
      <w:r w:rsidRPr="0048085B">
        <w:rPr>
          <w:color w:val="auto"/>
        </w:rPr>
        <w:t>dů</w:t>
      </w:r>
      <w:r w:rsidR="00DD7143" w:rsidRPr="0048085B">
        <w:rPr>
          <w:color w:val="auto"/>
        </w:rPr>
        <w:t xml:space="preserve">vodu rozporu s ustanovením </w:t>
      </w:r>
      <w:r w:rsidR="001B0E89" w:rsidRPr="0048085B">
        <w:rPr>
          <w:color w:val="auto"/>
        </w:rPr>
        <w:t xml:space="preserve">§ 55 odst. 4 zák.č.183/2006 Sb. v platném znění: „Další zastavitelné plochy lze změnou územního plánu vymezit pouze na základě prokázání nemožnosti využít již vymezené zastavitelné plochy a potřeby vymezení nových zastavitelných ploch.“ V tomto případě nelze potřebu nových ploch prokázat, protože navazující plochy E a 1C dosud nijak stavebně využity nejsou. Zástavba </w:t>
      </w:r>
      <w:r w:rsidR="003B1FF4" w:rsidRPr="0048085B">
        <w:rPr>
          <w:color w:val="auto"/>
        </w:rPr>
        <w:t>požadovaných</w:t>
      </w:r>
      <w:r w:rsidR="001B0E89" w:rsidRPr="0048085B">
        <w:rPr>
          <w:color w:val="auto"/>
        </w:rPr>
        <w:t xml:space="preserve"> pozemků by byla mnohem mně výhodná než vymezených zastavitelných ploch E a 1C, především z hlediska ochrany nezastavěného území, ochrany krajinného rázu a z hlediska náročnosti řešení související dopravní a technické infrastruktury. Zástavba uvedených pozemků by navíc směřovala k</w:t>
      </w:r>
      <w:r w:rsidR="00EA64FB" w:rsidRPr="0048085B">
        <w:rPr>
          <w:color w:val="auto"/>
        </w:rPr>
        <w:t xml:space="preserve"> nežádoucímu</w:t>
      </w:r>
      <w:r w:rsidR="001B0E89" w:rsidRPr="0048085B">
        <w:rPr>
          <w:color w:val="auto"/>
        </w:rPr>
        <w:t xml:space="preserve"> srůstání Najdku a Šlakhamrů, což je v rozporu s ustanovením článku </w:t>
      </w:r>
      <w:r w:rsidR="00EA64FB" w:rsidRPr="0048085B">
        <w:rPr>
          <w:color w:val="auto"/>
        </w:rPr>
        <w:t>20a PÚR ČR ve znění Aktualizace č.1: „Vytvářet územní podmínky pro zajištění migrační propustnosti krajiny pro volně žijící živočichy a pro člověka, zejména při umísťování dopravní a technické infrastruktury. V rámci územně plánovací činnosti omezovat nežádoucí srůstání sídel s ohledem na zajištění přístupnosti a prostupnosti krajiny.“</w:t>
      </w:r>
    </w:p>
    <w:p w14:paraId="029327C7" w14:textId="77777777" w:rsidR="008D36F3" w:rsidRPr="0048085B" w:rsidRDefault="00B57FBE" w:rsidP="00222C71">
      <w:pPr>
        <w:pStyle w:val="skryttext"/>
        <w:rPr>
          <w:color w:val="auto"/>
        </w:rPr>
      </w:pPr>
      <w:r w:rsidRPr="0048085B">
        <w:rPr>
          <w:color w:val="auto"/>
        </w:rPr>
        <w:t>N</w:t>
      </w:r>
      <w:r w:rsidR="008D36F3" w:rsidRPr="0048085B">
        <w:rPr>
          <w:color w:val="auto"/>
        </w:rPr>
        <w:t xml:space="preserve">a </w:t>
      </w:r>
      <w:r w:rsidRPr="0048085B">
        <w:rPr>
          <w:color w:val="auto"/>
        </w:rPr>
        <w:t xml:space="preserve">části </w:t>
      </w:r>
      <w:r w:rsidR="008D36F3" w:rsidRPr="0048085B">
        <w:rPr>
          <w:color w:val="auto"/>
        </w:rPr>
        <w:t>pozemku parc.č.589/5 v KÚ Najdek na Moravě</w:t>
      </w:r>
      <w:r w:rsidRPr="0048085B">
        <w:rPr>
          <w:color w:val="auto"/>
        </w:rPr>
        <w:t xml:space="preserve"> </w:t>
      </w:r>
      <w:r w:rsidR="004C32FA" w:rsidRPr="0048085B">
        <w:rPr>
          <w:color w:val="auto"/>
        </w:rPr>
        <w:t xml:space="preserve">byla vymezena zastavitelná plocha 2A, podrobněji viz </w:t>
      </w:r>
      <w:r w:rsidR="0010078F" w:rsidRPr="0048085B">
        <w:rPr>
          <w:color w:val="auto"/>
        </w:rPr>
        <w:t>kapitola</w:t>
      </w:r>
      <w:r w:rsidR="004C32FA" w:rsidRPr="0048085B">
        <w:rPr>
          <w:color w:val="auto"/>
        </w:rPr>
        <w:t xml:space="preserve"> </w:t>
      </w:r>
      <w:r w:rsidR="00933F5C" w:rsidRPr="0048085B">
        <w:rPr>
          <w:color w:val="auto"/>
        </w:rPr>
        <w:t>8.7</w:t>
      </w:r>
      <w:r w:rsidR="004C32FA" w:rsidRPr="0048085B">
        <w:rPr>
          <w:color w:val="auto"/>
        </w:rPr>
        <w:t>.</w:t>
      </w:r>
    </w:p>
    <w:p w14:paraId="6269AC37" w14:textId="77777777" w:rsidR="008D36F3" w:rsidRPr="0048085B" w:rsidRDefault="00F96FD5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Na pozemcích </w:t>
      </w:r>
      <w:r w:rsidR="008D36F3" w:rsidRPr="0048085B">
        <w:rPr>
          <w:color w:val="auto"/>
        </w:rPr>
        <w:t>parc.č.221/5 a 221/12 v KÚ Najdek na Moravě</w:t>
      </w:r>
      <w:r w:rsidRPr="0048085B">
        <w:rPr>
          <w:color w:val="auto"/>
        </w:rPr>
        <w:t xml:space="preserve"> byla vymezena zastavitelná plocha 2B, podrobněji viz </w:t>
      </w:r>
      <w:r w:rsidR="0010078F" w:rsidRPr="0048085B">
        <w:rPr>
          <w:color w:val="auto"/>
        </w:rPr>
        <w:t xml:space="preserve">kapitola </w:t>
      </w:r>
      <w:r w:rsidR="00933F5C" w:rsidRPr="0048085B">
        <w:rPr>
          <w:color w:val="auto"/>
        </w:rPr>
        <w:t>8.7</w:t>
      </w:r>
      <w:r w:rsidRPr="0048085B">
        <w:rPr>
          <w:color w:val="auto"/>
        </w:rPr>
        <w:t>.</w:t>
      </w:r>
    </w:p>
    <w:p w14:paraId="0B00A71A" w14:textId="77777777" w:rsidR="00AF4B3F" w:rsidRPr="0048085B" w:rsidRDefault="00AF4B3F" w:rsidP="00222C71">
      <w:pPr>
        <w:pStyle w:val="skryttext"/>
        <w:rPr>
          <w:color w:val="auto"/>
        </w:rPr>
      </w:pPr>
      <w:r w:rsidRPr="0048085B">
        <w:rPr>
          <w:color w:val="auto"/>
        </w:rPr>
        <w:t>N</w:t>
      </w:r>
      <w:r w:rsidR="008D36F3" w:rsidRPr="0048085B">
        <w:rPr>
          <w:color w:val="auto"/>
        </w:rPr>
        <w:t xml:space="preserve">a pozemku parc.č.687/21 v KÚ </w:t>
      </w:r>
      <w:r w:rsidR="00424F6B" w:rsidRPr="0048085B">
        <w:rPr>
          <w:color w:val="auto"/>
        </w:rPr>
        <w:t>Jilem</w:t>
      </w:r>
      <w:r w:rsidR="008D36F3" w:rsidRPr="0048085B">
        <w:rPr>
          <w:color w:val="auto"/>
        </w:rPr>
        <w:t xml:space="preserve"> </w:t>
      </w:r>
      <w:r w:rsidRPr="0048085B">
        <w:rPr>
          <w:color w:val="auto"/>
        </w:rPr>
        <w:t xml:space="preserve">byla vymezena plocha přestavby 2D, podrobněji viz </w:t>
      </w:r>
      <w:r w:rsidR="0010078F" w:rsidRPr="0048085B">
        <w:rPr>
          <w:color w:val="auto"/>
        </w:rPr>
        <w:t>kapitola</w:t>
      </w:r>
      <w:r w:rsidRPr="0048085B">
        <w:rPr>
          <w:color w:val="auto"/>
        </w:rPr>
        <w:t xml:space="preserve"> </w:t>
      </w:r>
      <w:r w:rsidR="00933F5C" w:rsidRPr="0048085B">
        <w:rPr>
          <w:color w:val="auto"/>
        </w:rPr>
        <w:t>8.5.</w:t>
      </w:r>
      <w:r w:rsidRPr="0048085B">
        <w:rPr>
          <w:color w:val="auto"/>
        </w:rPr>
        <w:t xml:space="preserve"> </w:t>
      </w:r>
    </w:p>
    <w:p w14:paraId="33173EAD" w14:textId="77777777" w:rsidR="008D36F3" w:rsidRPr="0048085B" w:rsidRDefault="00AF4B3F" w:rsidP="00222C71">
      <w:pPr>
        <w:pStyle w:val="skryttext"/>
        <w:rPr>
          <w:color w:val="auto"/>
        </w:rPr>
      </w:pPr>
      <w:r w:rsidRPr="0048085B">
        <w:rPr>
          <w:color w:val="auto"/>
        </w:rPr>
        <w:t>N</w:t>
      </w:r>
      <w:r w:rsidR="008D36F3" w:rsidRPr="0048085B">
        <w:rPr>
          <w:color w:val="auto"/>
        </w:rPr>
        <w:t xml:space="preserve">a části pozemku parc.č.511/30 v KÚ Najdek na Moravě </w:t>
      </w:r>
      <w:r w:rsidRPr="0048085B">
        <w:rPr>
          <w:color w:val="auto"/>
        </w:rPr>
        <w:t xml:space="preserve">byla vymezena zastavitelná plocha 2I, podrobněji viz </w:t>
      </w:r>
      <w:r w:rsidR="0010078F" w:rsidRPr="0048085B">
        <w:rPr>
          <w:color w:val="auto"/>
        </w:rPr>
        <w:t>kapitola</w:t>
      </w:r>
      <w:r w:rsidRPr="0048085B">
        <w:rPr>
          <w:color w:val="auto"/>
        </w:rPr>
        <w:t xml:space="preserve"> </w:t>
      </w:r>
      <w:r w:rsidR="00933F5C" w:rsidRPr="0048085B">
        <w:rPr>
          <w:color w:val="auto"/>
        </w:rPr>
        <w:t>8.7</w:t>
      </w:r>
      <w:r w:rsidRPr="0048085B">
        <w:rPr>
          <w:color w:val="auto"/>
        </w:rPr>
        <w:t>.</w:t>
      </w:r>
    </w:p>
    <w:p w14:paraId="1DCC4F76" w14:textId="77777777" w:rsidR="002E4E2F" w:rsidRPr="0048085B" w:rsidRDefault="00811452" w:rsidP="00222C71">
      <w:pPr>
        <w:pStyle w:val="skryttext"/>
        <w:rPr>
          <w:color w:val="auto"/>
        </w:rPr>
      </w:pPr>
      <w:r w:rsidRPr="0048085B">
        <w:rPr>
          <w:color w:val="auto"/>
        </w:rPr>
        <w:t>Bod 6.1.2. d):</w:t>
      </w:r>
      <w:r w:rsidR="00750AAB" w:rsidRPr="0048085B">
        <w:rPr>
          <w:color w:val="auto"/>
        </w:rPr>
        <w:t xml:space="preserve"> Vhodnost vymezení plochy Z</w:t>
      </w:r>
      <w:r w:rsidR="002E4E2F" w:rsidRPr="0048085B">
        <w:rPr>
          <w:color w:val="auto"/>
        </w:rPr>
        <w:t xml:space="preserve">5 byla prověřena a bylo shledáno, že se jedná o vhodně vymezenou zastavitelnou plochu, která ve směru sever-jih vyplňuje proluku zastavěného území a ve směru východ-západ proluku mezi komunikací a potokem. Plocha je proto pro zástavbu z hlediska ucelování tvaru zastavěného území velmi vhodná, rovněž i ostatní faktory umožňují rozvoj zástavby, a proto není vhodné ji rušit. </w:t>
      </w:r>
    </w:p>
    <w:p w14:paraId="421128D3" w14:textId="77777777" w:rsidR="00750AAB" w:rsidRPr="0048085B" w:rsidRDefault="00750AAB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že se objektivně jedná o nevhodně vymezenou zastavitelnou plochu, která nedoplňuje stávající urbanistickou strukturu v řešeném území, ale vytváří nežádoucí základ nového liniového propojení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a a Kněževse. Nicméně důvodem pro vymezení plochy Z8 v 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byla především potřeba zohlednit záměry dle předcházející ÚPD a vydaná územní rozhodnutí. </w:t>
      </w:r>
      <w:r w:rsidR="001C66F9" w:rsidRPr="0048085B">
        <w:rPr>
          <w:color w:val="auto"/>
        </w:rPr>
        <w:t>V současnosti je již jedna stavební parcela zastavěna a pro zástavbu na dalších čtyřech je vydáno územní rozhodnutí na výstavbu související technické infrastruktury (č.j.SÚ/808/12/Skř-4-Rozh). Rušení zastavitelné plochy Z8 by proto bylo i nyní v rozporu s již vydanými rozhodnutími a spojeno s rizikem plnění náhrad za změnu v území, a proto převažují důvody pro zachování plochy Z8.</w:t>
      </w:r>
    </w:p>
    <w:p w14:paraId="27580105" w14:textId="77777777" w:rsidR="00750AAB" w:rsidRPr="0048085B" w:rsidRDefault="00750AAB" w:rsidP="00222C71">
      <w:pPr>
        <w:pStyle w:val="skryttext"/>
        <w:rPr>
          <w:color w:val="auto"/>
        </w:rPr>
      </w:pPr>
      <w:r w:rsidRPr="0048085B">
        <w:rPr>
          <w:color w:val="auto"/>
        </w:rPr>
        <w:t>Bod 6.1.3.</w:t>
      </w:r>
      <w:r w:rsidR="002E4E2F" w:rsidRPr="0048085B">
        <w:rPr>
          <w:color w:val="auto"/>
        </w:rPr>
        <w:t>a)</w:t>
      </w:r>
      <w:r w:rsidRPr="0048085B">
        <w:rPr>
          <w:color w:val="auto"/>
        </w:rPr>
        <w:t xml:space="preserve">: </w:t>
      </w:r>
      <w:r w:rsidR="00424F6B" w:rsidRPr="0048085B">
        <w:rPr>
          <w:color w:val="auto"/>
        </w:rPr>
        <w:t>ZČ1</w:t>
      </w:r>
      <w:r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nemění koncepci veřejné </w:t>
      </w:r>
      <w:r w:rsidR="007127B1" w:rsidRPr="0048085B">
        <w:rPr>
          <w:color w:val="auto"/>
        </w:rPr>
        <w:t>infrastruktury v řešeném území.</w:t>
      </w:r>
    </w:p>
    <w:p w14:paraId="762BD289" w14:textId="77777777" w:rsidR="002E4E2F" w:rsidRPr="0048085B" w:rsidRDefault="002E4E2F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Bod 6.1.3.b) V souladu s Aktualizací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 xml:space="preserve"> ZÚR Kraje Vysočina je koridor E02 rozšířen na šířku 300m v trase dle ZÚR Kraje Vysočina a jsou upraveny podmínky využití koridoru tak, aby byly v souladu s aktuální legislativou a lépe zajišťovaly potřeby územní ochrany uvedeného záměru.</w:t>
      </w:r>
    </w:p>
    <w:p w14:paraId="0A38DB0B" w14:textId="77777777" w:rsidR="00750AAB" w:rsidRPr="0048085B" w:rsidRDefault="003810E0" w:rsidP="00222C71">
      <w:pPr>
        <w:pStyle w:val="skryttext"/>
        <w:rPr>
          <w:color w:val="auto"/>
        </w:rPr>
      </w:pPr>
      <w:r w:rsidRPr="0048085B">
        <w:rPr>
          <w:color w:val="auto"/>
        </w:rPr>
        <w:t>Bod 6.1.4.</w:t>
      </w:r>
      <w:r w:rsidR="00380C21" w:rsidRPr="0048085B">
        <w:rPr>
          <w:color w:val="auto"/>
        </w:rPr>
        <w:t>a)</w:t>
      </w:r>
      <w:r w:rsidRPr="0048085B">
        <w:rPr>
          <w:color w:val="auto"/>
        </w:rPr>
        <w:t>:</w:t>
      </w:r>
      <w:r w:rsidR="00D1383A" w:rsidRPr="0048085B">
        <w:rPr>
          <w:color w:val="auto"/>
        </w:rPr>
        <w:t xml:space="preserve"> </w:t>
      </w:r>
      <w:r w:rsidR="00424F6B" w:rsidRPr="0048085B">
        <w:rPr>
          <w:color w:val="auto"/>
        </w:rPr>
        <w:t>ZČ1</w:t>
      </w:r>
      <w:r w:rsidR="00D1383A"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="00D1383A" w:rsidRPr="0048085B">
        <w:rPr>
          <w:color w:val="auto"/>
        </w:rPr>
        <w:t xml:space="preserve"> upravuje podmínky využití ploch území s ohledem na §18 odst.5 stavebního zákona tak, aby v nezastavěném území nebylo možné umísťovat stavby pro zemědělskou výrobu, které mají charakter budov. U tohoto typu staveb lze předpokládat nežádoucí dopady na krajinný ráz v řešeném území. Zemědělskou výrobu je možné rozvíjet v rámci stávajícího zemědělského areálu nebo v omezeném rozsahu v rámci ploch</w:t>
      </w:r>
      <w:r w:rsidR="00380C21" w:rsidRPr="0048085B">
        <w:rPr>
          <w:color w:val="auto"/>
        </w:rPr>
        <w:t xml:space="preserve"> pro bydlení venkovské</w:t>
      </w:r>
      <w:r w:rsidR="003B1FF4" w:rsidRPr="0048085B">
        <w:rPr>
          <w:color w:val="auto"/>
        </w:rPr>
        <w:t>ho typu</w:t>
      </w:r>
      <w:r w:rsidR="00380C21" w:rsidRPr="0048085B">
        <w:rPr>
          <w:color w:val="auto"/>
        </w:rPr>
        <w:t>.</w:t>
      </w:r>
    </w:p>
    <w:p w14:paraId="4237DF7B" w14:textId="77777777" w:rsidR="00750AAB" w:rsidRPr="0048085B" w:rsidRDefault="00380C21" w:rsidP="00222C71">
      <w:pPr>
        <w:pStyle w:val="skryttext"/>
        <w:rPr>
          <w:color w:val="auto"/>
        </w:rPr>
      </w:pPr>
      <w:r w:rsidRPr="0048085B">
        <w:rPr>
          <w:color w:val="auto"/>
        </w:rPr>
        <w:t>Bod 6.1.4. b)</w:t>
      </w:r>
      <w:r w:rsidR="00894151" w:rsidRPr="0048085B">
        <w:rPr>
          <w:color w:val="auto"/>
        </w:rPr>
        <w:t xml:space="preserve"> a c)</w:t>
      </w:r>
      <w:r w:rsidRPr="0048085B">
        <w:rPr>
          <w:color w:val="auto"/>
        </w:rPr>
        <w:t xml:space="preserve">: </w:t>
      </w:r>
      <w:r w:rsidR="00424F6B" w:rsidRPr="0048085B">
        <w:rPr>
          <w:color w:val="auto"/>
        </w:rPr>
        <w:t>ZČ1</w:t>
      </w:r>
      <w:r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upravuje v řešeném území koncepci ÚSES s cílem odstranění nedostatků z hlediska </w:t>
      </w:r>
      <w:r w:rsidR="005E2EAB" w:rsidRPr="0048085B">
        <w:rPr>
          <w:color w:val="auto"/>
        </w:rPr>
        <w:t>metodické správnosti, návazností jednotlivých prvků na hranicích řešeného území a z hlediska souladu se ZÚR Kraje Vysočina. Podrobněji jsou úpravy popsány v </w:t>
      </w:r>
      <w:r w:rsidR="0010078F" w:rsidRPr="0048085B">
        <w:rPr>
          <w:color w:val="auto"/>
        </w:rPr>
        <w:t>kapitole</w:t>
      </w:r>
      <w:r w:rsidR="005E2EAB" w:rsidRPr="0048085B">
        <w:rPr>
          <w:color w:val="auto"/>
        </w:rPr>
        <w:t xml:space="preserve"> </w:t>
      </w:r>
      <w:r w:rsidR="00B73562" w:rsidRPr="0048085B">
        <w:rPr>
          <w:color w:val="auto"/>
        </w:rPr>
        <w:t>8.9.</w:t>
      </w:r>
    </w:p>
    <w:p w14:paraId="74854B25" w14:textId="77777777" w:rsidR="006A08F8" w:rsidRPr="0048085B" w:rsidRDefault="00D1383A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Bod 6.1.4. b): </w:t>
      </w:r>
      <w:r w:rsidR="006A08F8" w:rsidRPr="0048085B">
        <w:rPr>
          <w:color w:val="auto"/>
        </w:rPr>
        <w:t xml:space="preserve">V rámci projednání zprávy o uplatňování ÚP </w:t>
      </w:r>
      <w:r w:rsidR="00000E3A" w:rsidRPr="0048085B">
        <w:rPr>
          <w:color w:val="auto"/>
        </w:rPr>
        <w:t>Hamry nad Sázavou</w:t>
      </w:r>
      <w:r w:rsidR="006A08F8" w:rsidRPr="0048085B">
        <w:rPr>
          <w:color w:val="auto"/>
        </w:rPr>
        <w:t xml:space="preserve"> bylo předpokládáno, že by rozhledna mohla být umístěna v nezastavěném území jako stavba pro rekreační využití krajiny dle §18 odst.5 stavebního zákona. S ohledem na ustanovení § 12 zákona </w:t>
      </w:r>
      <w:r w:rsidR="005A354D" w:rsidRPr="0048085B">
        <w:rPr>
          <w:color w:val="auto"/>
        </w:rPr>
        <w:t>č.1</w:t>
      </w:r>
      <w:r w:rsidR="006A08F8" w:rsidRPr="0048085B">
        <w:rPr>
          <w:color w:val="auto"/>
        </w:rPr>
        <w:t xml:space="preserve">14/1992 Sb., o ochraně přírody a krajiny v platném znění je </w:t>
      </w:r>
      <w:r w:rsidR="00C1314C" w:rsidRPr="0048085B">
        <w:rPr>
          <w:color w:val="auto"/>
        </w:rPr>
        <w:t xml:space="preserve">ale </w:t>
      </w:r>
      <w:r w:rsidR="006A08F8" w:rsidRPr="0048085B">
        <w:rPr>
          <w:color w:val="auto"/>
        </w:rPr>
        <w:t xml:space="preserve">nutné upřesnit její polohu v rámci řešeného území a stanovit maximální výšku budoucí rozhledny. Nezbytné omezení polohy a parametrů rozhledny </w:t>
      </w:r>
      <w:r w:rsidR="00C1314C" w:rsidRPr="0048085B">
        <w:rPr>
          <w:color w:val="auto"/>
        </w:rPr>
        <w:t>lze</w:t>
      </w:r>
      <w:r w:rsidR="006A08F8" w:rsidRPr="0048085B">
        <w:rPr>
          <w:color w:val="auto"/>
        </w:rPr>
        <w:t xml:space="preserve"> </w:t>
      </w:r>
      <w:r w:rsidR="00C1314C" w:rsidRPr="0048085B">
        <w:rPr>
          <w:color w:val="auto"/>
        </w:rPr>
        <w:t xml:space="preserve">koncepčně </w:t>
      </w:r>
      <w:r w:rsidR="006A08F8" w:rsidRPr="0048085B">
        <w:rPr>
          <w:color w:val="auto"/>
        </w:rPr>
        <w:t xml:space="preserve">řešit </w:t>
      </w:r>
      <w:r w:rsidR="00C1314C" w:rsidRPr="0048085B">
        <w:rPr>
          <w:color w:val="auto"/>
        </w:rPr>
        <w:t xml:space="preserve">pouze </w:t>
      </w:r>
      <w:r w:rsidR="006A08F8" w:rsidRPr="0048085B">
        <w:rPr>
          <w:color w:val="auto"/>
        </w:rPr>
        <w:t xml:space="preserve">v rámci nově definované zastavitelné plochy </w:t>
      </w:r>
      <w:r w:rsidR="00FE20B0" w:rsidRPr="0048085B">
        <w:rPr>
          <w:color w:val="auto"/>
        </w:rPr>
        <w:t>včetně</w:t>
      </w:r>
      <w:r w:rsidR="006A08F8" w:rsidRPr="0048085B">
        <w:rPr>
          <w:color w:val="auto"/>
        </w:rPr>
        <w:t xml:space="preserve"> podmínek jejího využití. Proto byla vymezena zastavitelná plocha Z10</w:t>
      </w:r>
      <w:r w:rsidR="00C1314C" w:rsidRPr="0048085B">
        <w:rPr>
          <w:color w:val="auto"/>
        </w:rPr>
        <w:t xml:space="preserve"> ve vazbě na stávající vodojemy jihovýchodně od obce</w:t>
      </w:r>
      <w:r w:rsidR="006A08F8" w:rsidRPr="0048085B">
        <w:rPr>
          <w:color w:val="auto"/>
        </w:rPr>
        <w:t>, která umožňuje výstavbu rozhledny a naopak libovolně v nezastavěném území výstavba rozhleden umožněna není.</w:t>
      </w:r>
    </w:p>
    <w:p w14:paraId="38A0C600" w14:textId="77777777" w:rsidR="00D1383A" w:rsidRPr="0048085B" w:rsidRDefault="00D1383A" w:rsidP="00222C71">
      <w:pPr>
        <w:pStyle w:val="skryttext"/>
        <w:rPr>
          <w:color w:val="auto"/>
        </w:rPr>
      </w:pPr>
      <w:r w:rsidRPr="0048085B">
        <w:rPr>
          <w:color w:val="auto"/>
        </w:rPr>
        <w:t>Bod 6.1.4. c): NC 61 Rasůveň je zpřesněno dle ZÚR Kraje Vysočina.</w:t>
      </w:r>
    </w:p>
    <w:p w14:paraId="0AD8B5B6" w14:textId="77777777" w:rsidR="00A320FD" w:rsidRPr="0048085B" w:rsidRDefault="00A320FD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Bod 6.1.6. Odůvodnění souladu </w:t>
      </w:r>
      <w:r w:rsidR="001D422C" w:rsidRPr="0048085B">
        <w:rPr>
          <w:color w:val="auto"/>
        </w:rPr>
        <w:t xml:space="preserve">změny </w:t>
      </w:r>
      <w:r w:rsidRPr="0048085B">
        <w:rPr>
          <w:color w:val="auto"/>
        </w:rPr>
        <w:t>s</w:t>
      </w:r>
      <w:r w:rsidR="001D422C" w:rsidRPr="0048085B">
        <w:rPr>
          <w:color w:val="auto"/>
        </w:rPr>
        <w:t xml:space="preserve">e ZÚR Kraje Vysočina </w:t>
      </w:r>
      <w:r w:rsidRPr="0048085B">
        <w:rPr>
          <w:color w:val="auto"/>
        </w:rPr>
        <w:t xml:space="preserve">je uvedeno v bodě </w:t>
      </w:r>
      <w:r w:rsidR="001D422C" w:rsidRPr="0048085B">
        <w:rPr>
          <w:color w:val="auto"/>
        </w:rPr>
        <w:t>1.2.1.</w:t>
      </w:r>
    </w:p>
    <w:p w14:paraId="36BFB413" w14:textId="77777777" w:rsidR="00D1383A" w:rsidRPr="0048085B" w:rsidRDefault="00D1383A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Bod 6.2.: 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nevymezuje nové plochy územních rezerv.</w:t>
      </w:r>
    </w:p>
    <w:p w14:paraId="736C1624" w14:textId="77777777" w:rsidR="00D1383A" w:rsidRPr="0048085B" w:rsidRDefault="00D1383A" w:rsidP="00222C71">
      <w:pPr>
        <w:pStyle w:val="skryttext"/>
        <w:rPr>
          <w:color w:val="auto"/>
        </w:rPr>
      </w:pPr>
      <w:r w:rsidRPr="0048085B">
        <w:rPr>
          <w:color w:val="auto"/>
        </w:rPr>
        <w:t>Bod 6.3.</w:t>
      </w:r>
      <w:r w:rsidR="00552A5F" w:rsidRPr="0048085B">
        <w:rPr>
          <w:color w:val="auto"/>
        </w:rPr>
        <w:t xml:space="preserve"> a)</w:t>
      </w:r>
      <w:r w:rsidRPr="0048085B">
        <w:rPr>
          <w:color w:val="auto"/>
        </w:rPr>
        <w:t>:</w:t>
      </w:r>
      <w:r w:rsidR="00552A5F" w:rsidRPr="0048085B">
        <w:rPr>
          <w:color w:val="auto"/>
        </w:rPr>
        <w:t xml:space="preserve"> Rozsah veřejně prospěšných staveb a opatření je zachován, zrušen</w:t>
      </w:r>
      <w:r w:rsidR="005D51FF" w:rsidRPr="0048085B">
        <w:rPr>
          <w:color w:val="auto"/>
        </w:rPr>
        <w:t>y</w:t>
      </w:r>
      <w:r w:rsidR="00552A5F" w:rsidRPr="0048085B">
        <w:rPr>
          <w:color w:val="auto"/>
        </w:rPr>
        <w:t xml:space="preserve"> </w:t>
      </w:r>
      <w:r w:rsidR="00861483" w:rsidRPr="0048085B">
        <w:rPr>
          <w:color w:val="auto"/>
        </w:rPr>
        <w:t>jsou pouze části veřejně prospěšných staveb, u kterých již došlo k jejich realizaci.</w:t>
      </w:r>
    </w:p>
    <w:p w14:paraId="149A49BC" w14:textId="77777777" w:rsidR="00861483" w:rsidRPr="0048085B" w:rsidRDefault="00D1383A" w:rsidP="00222C71">
      <w:pPr>
        <w:pStyle w:val="skryttext"/>
        <w:rPr>
          <w:color w:val="auto"/>
        </w:rPr>
      </w:pPr>
      <w:r w:rsidRPr="0048085B">
        <w:rPr>
          <w:color w:val="auto"/>
        </w:rPr>
        <w:t>Bod 6.</w:t>
      </w:r>
      <w:r w:rsidR="00552A5F" w:rsidRPr="0048085B">
        <w:rPr>
          <w:color w:val="auto"/>
        </w:rPr>
        <w:t>3.</w:t>
      </w:r>
      <w:r w:rsidRPr="0048085B">
        <w:rPr>
          <w:color w:val="auto"/>
        </w:rPr>
        <w:t xml:space="preserve"> </w:t>
      </w:r>
      <w:r w:rsidR="00552A5F" w:rsidRPr="0048085B">
        <w:rPr>
          <w:color w:val="auto"/>
        </w:rPr>
        <w:t>b</w:t>
      </w:r>
      <w:r w:rsidRPr="0048085B">
        <w:rPr>
          <w:color w:val="auto"/>
        </w:rPr>
        <w:t>):</w:t>
      </w:r>
      <w:r w:rsidR="00552A5F" w:rsidRPr="0048085B">
        <w:rPr>
          <w:color w:val="auto"/>
        </w:rPr>
        <w:t xml:space="preserve"> Možnosti uplatnění předkupního práva pro vymezené veřejně prospěšné stavby a veřejná prostranství byly upraveny dle aktuální legislativy (§ 101 zák.č. 183/2006 Sb. ve znění zák.350/2006 Sb.). </w:t>
      </w:r>
    </w:p>
    <w:p w14:paraId="7E0B5F13" w14:textId="77777777" w:rsidR="00D1383A" w:rsidRPr="0048085B" w:rsidRDefault="00EF5004" w:rsidP="00222C71">
      <w:pPr>
        <w:pStyle w:val="skryttext"/>
        <w:rPr>
          <w:color w:val="auto"/>
        </w:rPr>
      </w:pPr>
      <w:r w:rsidRPr="0048085B">
        <w:rPr>
          <w:color w:val="auto"/>
        </w:rPr>
        <w:t>Předkupní právo nebylo uplatněno pro žádnou veřejně prospěšnou stavbu ani veřejné prostranství.</w:t>
      </w:r>
    </w:p>
    <w:p w14:paraId="154B5B6F" w14:textId="77777777" w:rsidR="001D422C" w:rsidRPr="0048085B" w:rsidRDefault="001D422C" w:rsidP="00222C71">
      <w:pPr>
        <w:pStyle w:val="skryttext"/>
        <w:rPr>
          <w:color w:val="auto"/>
        </w:rPr>
      </w:pPr>
      <w:r w:rsidRPr="0048085B">
        <w:rPr>
          <w:color w:val="auto"/>
        </w:rPr>
        <w:t>Bod 6.3.c)</w:t>
      </w:r>
      <w:r w:rsidR="00184463" w:rsidRPr="0048085B">
        <w:rPr>
          <w:color w:val="auto"/>
        </w:rPr>
        <w:t>:</w:t>
      </w:r>
      <w:r w:rsidR="005D51FF" w:rsidRPr="0048085B">
        <w:rPr>
          <w:color w:val="auto"/>
        </w:rPr>
        <w:t xml:space="preserve"> </w:t>
      </w:r>
      <w:r w:rsidRPr="0048085B">
        <w:rPr>
          <w:color w:val="auto"/>
        </w:rPr>
        <w:t>Označení již vymezených veřejně prospěšných staveb, opatření a veřejných prostranství bylo upraveno v souladu s</w:t>
      </w:r>
      <w:r w:rsidR="00905019" w:rsidRPr="0048085B">
        <w:rPr>
          <w:color w:val="auto"/>
        </w:rPr>
        <w:t>e</w:t>
      </w:r>
      <w:r w:rsidRPr="0048085B">
        <w:rPr>
          <w:color w:val="auto"/>
        </w:rPr>
        <w:t xml:space="preserve"> označením v ZÚR Kraje Vysočina, změnami v možnostech uplatnění  předkupního práva a metodikou zpracování územních plánů MINIS 2.2.</w:t>
      </w:r>
    </w:p>
    <w:p w14:paraId="06FF6ACC" w14:textId="77777777" w:rsidR="00811452" w:rsidRPr="0048085B" w:rsidRDefault="006735A4" w:rsidP="00222C71">
      <w:pPr>
        <w:pStyle w:val="skryttext"/>
        <w:rPr>
          <w:color w:val="auto"/>
        </w:rPr>
      </w:pPr>
      <w:r w:rsidRPr="0048085B">
        <w:rPr>
          <w:color w:val="auto"/>
        </w:rPr>
        <w:t>Bod 6.4</w:t>
      </w:r>
      <w:r w:rsidR="00184463" w:rsidRPr="0048085B">
        <w:rPr>
          <w:color w:val="auto"/>
        </w:rPr>
        <w:t>.a)</w:t>
      </w:r>
      <w:r w:rsidRPr="0048085B">
        <w:rPr>
          <w:color w:val="auto"/>
        </w:rPr>
        <w:t xml:space="preserve">: </w:t>
      </w:r>
      <w:r w:rsidR="00424F6B" w:rsidRPr="0048085B">
        <w:rPr>
          <w:color w:val="auto"/>
        </w:rPr>
        <w:t>ZČ1</w:t>
      </w:r>
      <w:r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nevymezuje plochy, ve kterých by bylo rozhodování o změnách v území podmíněno zpracováním regulačního plánu, zpracováním územní studie nebo uzavřením dohody o parcelaci.</w:t>
      </w:r>
    </w:p>
    <w:p w14:paraId="0FB0D3CD" w14:textId="77777777" w:rsidR="00184463" w:rsidRPr="0048085B" w:rsidRDefault="00184463" w:rsidP="00222C71">
      <w:pPr>
        <w:pStyle w:val="skryttext"/>
        <w:rPr>
          <w:color w:val="auto"/>
        </w:rPr>
      </w:pPr>
      <w:r w:rsidRPr="0048085B">
        <w:rPr>
          <w:color w:val="auto"/>
        </w:rPr>
        <w:t>Bod 6.4.b) Rozsah území, kde je zástavba podmíněna zpracováním územní studie, byl zmenšen</w:t>
      </w:r>
      <w:r w:rsidR="005D51FF" w:rsidRPr="0048085B">
        <w:rPr>
          <w:color w:val="auto"/>
        </w:rPr>
        <w:t>.</w:t>
      </w:r>
      <w:r w:rsidR="00B73562" w:rsidRPr="0048085B">
        <w:rPr>
          <w:color w:val="auto"/>
        </w:rPr>
        <w:t xml:space="preserve"> </w:t>
      </w:r>
      <w:r w:rsidRPr="0048085B">
        <w:rPr>
          <w:color w:val="auto"/>
        </w:rPr>
        <w:t xml:space="preserve"> Podrobněji viz </w:t>
      </w:r>
      <w:r w:rsidR="0010078F" w:rsidRPr="0048085B">
        <w:rPr>
          <w:color w:val="auto"/>
        </w:rPr>
        <w:t>kapitola</w:t>
      </w:r>
      <w:r w:rsidRPr="0048085B">
        <w:rPr>
          <w:color w:val="auto"/>
        </w:rPr>
        <w:t xml:space="preserve"> </w:t>
      </w:r>
      <w:r w:rsidR="00B73562" w:rsidRPr="0048085B">
        <w:rPr>
          <w:color w:val="auto"/>
        </w:rPr>
        <w:t>8.12</w:t>
      </w:r>
      <w:r w:rsidRPr="0048085B">
        <w:rPr>
          <w:color w:val="auto"/>
        </w:rPr>
        <w:t>.</w:t>
      </w:r>
    </w:p>
    <w:p w14:paraId="0DBA2216" w14:textId="77777777" w:rsidR="006735A4" w:rsidRPr="0048085B" w:rsidRDefault="006735A4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Bod 6.5.: Návrh </w:t>
      </w:r>
      <w:r w:rsidR="00424F6B" w:rsidRPr="0048085B">
        <w:rPr>
          <w:color w:val="auto"/>
        </w:rPr>
        <w:t>ZČ1</w:t>
      </w:r>
      <w:r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je zpracován invariantně.</w:t>
      </w:r>
    </w:p>
    <w:p w14:paraId="38BA6BD3" w14:textId="77777777" w:rsidR="00D855CB" w:rsidRPr="0048085B" w:rsidRDefault="00D855CB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Bod </w:t>
      </w:r>
      <w:r w:rsidR="006735A4" w:rsidRPr="0048085B">
        <w:rPr>
          <w:color w:val="auto"/>
        </w:rPr>
        <w:t>6</w:t>
      </w:r>
      <w:r w:rsidRPr="0048085B">
        <w:rPr>
          <w:color w:val="auto"/>
        </w:rPr>
        <w:t xml:space="preserve">.6: </w:t>
      </w:r>
      <w:r w:rsidR="00424F6B" w:rsidRPr="0048085B">
        <w:rPr>
          <w:color w:val="auto"/>
        </w:rPr>
        <w:t>ZČ1</w:t>
      </w:r>
      <w:r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je zpracována v rozsahu, v členění a v počtu kopií dle uvedeného bodu.</w:t>
      </w:r>
    </w:p>
    <w:p w14:paraId="62C76294" w14:textId="77777777" w:rsidR="001F0C09" w:rsidRPr="0048085B" w:rsidRDefault="001F0C09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Bod 6.7.a): Nadzemní komunikační vedení včetně ochranného pásmo </w:t>
      </w:r>
      <w:r w:rsidR="008A7A7E" w:rsidRPr="0048085B">
        <w:rPr>
          <w:color w:val="auto"/>
        </w:rPr>
        <w:t xml:space="preserve">bylo </w:t>
      </w:r>
      <w:r w:rsidRPr="0048085B">
        <w:rPr>
          <w:color w:val="auto"/>
        </w:rPr>
        <w:t xml:space="preserve">doplněno do koordinačního výkresu. Regulativy </w:t>
      </w:r>
      <w:r w:rsidR="008A7A7E" w:rsidRPr="0048085B">
        <w:rPr>
          <w:color w:val="auto"/>
        </w:rPr>
        <w:t xml:space="preserve">byly </w:t>
      </w:r>
      <w:r w:rsidRPr="0048085B">
        <w:rPr>
          <w:color w:val="auto"/>
        </w:rPr>
        <w:t xml:space="preserve">doplněny do kapitoly </w:t>
      </w:r>
      <w:r w:rsidR="0010078F" w:rsidRPr="0048085B">
        <w:rPr>
          <w:color w:val="auto"/>
        </w:rPr>
        <w:t>8.1.</w:t>
      </w:r>
    </w:p>
    <w:p w14:paraId="161DBB4F" w14:textId="77777777" w:rsidR="008A7A7E" w:rsidRPr="0048085B" w:rsidRDefault="008A7A7E" w:rsidP="00222C71">
      <w:pPr>
        <w:pStyle w:val="skryttext"/>
        <w:rPr>
          <w:color w:val="auto"/>
        </w:rPr>
      </w:pPr>
      <w:r w:rsidRPr="0048085B">
        <w:rPr>
          <w:color w:val="auto"/>
        </w:rPr>
        <w:t>Bod 6.7.b): Válečný hrob jako pietní místo byl doplněn do koordinačního výkresu.</w:t>
      </w:r>
    </w:p>
    <w:p w14:paraId="0DA77CA0" w14:textId="77777777" w:rsidR="008A7A7E" w:rsidRPr="0048085B" w:rsidRDefault="008A7A7E" w:rsidP="00222C71">
      <w:pPr>
        <w:pStyle w:val="skryttext"/>
        <w:rPr>
          <w:color w:val="auto"/>
        </w:rPr>
      </w:pPr>
      <w:r w:rsidRPr="0048085B">
        <w:rPr>
          <w:color w:val="auto"/>
        </w:rPr>
        <w:t>Bod 6.7.c):Ochranné pásmo dráhy bylo v koordinačním výkrese aktualizováno.</w:t>
      </w:r>
    </w:p>
    <w:p w14:paraId="6D64BF11" w14:textId="77777777" w:rsidR="008A7A7E" w:rsidRPr="0048085B" w:rsidRDefault="008A7A7E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Bod 6.7.d): </w:t>
      </w:r>
      <w:r w:rsidR="00BB186D" w:rsidRPr="0048085B">
        <w:rPr>
          <w:color w:val="auto"/>
        </w:rPr>
        <w:t xml:space="preserve">Podmínka doplněna do kapitoly 3 textové části ÚP </w:t>
      </w:r>
      <w:r w:rsidR="00424F6B" w:rsidRPr="0048085B">
        <w:rPr>
          <w:color w:val="auto"/>
        </w:rPr>
        <w:t>Jilem</w:t>
      </w:r>
      <w:r w:rsidR="00BB186D" w:rsidRPr="0048085B">
        <w:rPr>
          <w:color w:val="auto"/>
        </w:rPr>
        <w:t>.</w:t>
      </w:r>
    </w:p>
    <w:p w14:paraId="4D02F12D" w14:textId="77777777" w:rsidR="00BB186D" w:rsidRPr="0048085B" w:rsidRDefault="00BB186D" w:rsidP="00222C71">
      <w:pPr>
        <w:pStyle w:val="skryttext"/>
        <w:rPr>
          <w:color w:val="auto"/>
        </w:rPr>
      </w:pPr>
      <w:r w:rsidRPr="0048085B">
        <w:rPr>
          <w:color w:val="auto"/>
        </w:rPr>
        <w:t>Bod 6.7.e): Odůvodnění je uvedeno v kapitolách 7 a 9.</w:t>
      </w:r>
    </w:p>
    <w:p w14:paraId="04EB2AE3" w14:textId="77777777" w:rsidR="00D855CB" w:rsidRPr="0048085B" w:rsidRDefault="00D855CB" w:rsidP="00222C71">
      <w:pPr>
        <w:pStyle w:val="skryttext"/>
        <w:rPr>
          <w:color w:val="auto"/>
        </w:rPr>
      </w:pPr>
      <w:r w:rsidRPr="0048085B">
        <w:rPr>
          <w:color w:val="auto"/>
        </w:rPr>
        <w:t xml:space="preserve">Bod 7: Zpracování vyhodnocení vlivu </w:t>
      </w:r>
      <w:r w:rsidR="00424F6B" w:rsidRPr="0048085B">
        <w:rPr>
          <w:color w:val="auto"/>
        </w:rPr>
        <w:t>ZČ1</w:t>
      </w:r>
      <w:r w:rsidRPr="0048085B">
        <w:rPr>
          <w:color w:val="auto"/>
        </w:rPr>
        <w:t xml:space="preserve"> ÚP </w:t>
      </w:r>
      <w:r w:rsidR="00424F6B" w:rsidRPr="0048085B">
        <w:rPr>
          <w:color w:val="auto"/>
        </w:rPr>
        <w:t>Jilem</w:t>
      </w:r>
      <w:r w:rsidRPr="0048085B">
        <w:rPr>
          <w:color w:val="auto"/>
        </w:rPr>
        <w:t xml:space="preserve"> na u</w:t>
      </w:r>
      <w:r w:rsidR="001B6CBA" w:rsidRPr="0048085B">
        <w:rPr>
          <w:color w:val="auto"/>
        </w:rPr>
        <w:t>d</w:t>
      </w:r>
      <w:r w:rsidRPr="0048085B">
        <w:rPr>
          <w:color w:val="auto"/>
        </w:rPr>
        <w:t>ržitelný rozvoj území nebylo požadováno.</w:t>
      </w:r>
    </w:p>
    <w:p w14:paraId="4CD8EA48" w14:textId="77777777" w:rsidR="0034054B" w:rsidRPr="0048085B" w:rsidRDefault="0034054B" w:rsidP="00DF0B6A">
      <w:pPr>
        <w:pStyle w:val="skryttext"/>
        <w:rPr>
          <w:color w:val="auto"/>
        </w:rPr>
      </w:pPr>
    </w:p>
    <w:p w14:paraId="38A09F41" w14:textId="77777777" w:rsidR="0034054B" w:rsidRPr="0048085B" w:rsidRDefault="0034054B" w:rsidP="00DF0B6A">
      <w:pPr>
        <w:pStyle w:val="skryttext"/>
        <w:rPr>
          <w:color w:val="auto"/>
        </w:rPr>
      </w:pPr>
    </w:p>
    <w:p w14:paraId="050A44F4" w14:textId="77777777" w:rsidR="0034054B" w:rsidRPr="0048085B" w:rsidRDefault="0034054B" w:rsidP="00DF0B6A">
      <w:pPr>
        <w:pStyle w:val="skryttext"/>
        <w:rPr>
          <w:color w:val="auto"/>
        </w:rPr>
      </w:pPr>
      <w:r w:rsidRPr="0048085B">
        <w:rPr>
          <w:color w:val="auto"/>
        </w:rPr>
        <w:t xml:space="preserve">&gt;&gt; Pokyny Havlíčkův Brod </w:t>
      </w:r>
    </w:p>
    <w:p w14:paraId="7603EAED" w14:textId="77777777" w:rsidR="0034054B" w:rsidRPr="0048085B" w:rsidRDefault="0034054B" w:rsidP="00DF0B6A">
      <w:pPr>
        <w:pStyle w:val="skryttext"/>
        <w:rPr>
          <w:color w:val="auto"/>
        </w:rPr>
      </w:pPr>
    </w:p>
    <w:p w14:paraId="0F587F56" w14:textId="77777777" w:rsidR="006B7D00" w:rsidRPr="0048085B" w:rsidRDefault="00006A4B" w:rsidP="00DF0B6A">
      <w:pPr>
        <w:pStyle w:val="skryttext"/>
        <w:rPr>
          <w:color w:val="auto"/>
        </w:rPr>
      </w:pPr>
      <w:r w:rsidRPr="0048085B">
        <w:rPr>
          <w:color w:val="auto"/>
        </w:rPr>
        <w:t xml:space="preserve">Úvodní odstavec: </w:t>
      </w:r>
      <w:r w:rsidR="001144C2" w:rsidRPr="0048085B">
        <w:rPr>
          <w:color w:val="auto"/>
        </w:rPr>
        <w:t>ZČ2</w:t>
      </w:r>
      <w:r w:rsidR="00B1668B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B1668B" w:rsidRPr="0048085B">
        <w:rPr>
          <w:color w:val="auto"/>
        </w:rPr>
        <w:t xml:space="preserve"> upravuje ÚP </w:t>
      </w:r>
      <w:r w:rsidRPr="0048085B">
        <w:rPr>
          <w:color w:val="auto"/>
        </w:rPr>
        <w:t xml:space="preserve">do souladu s aktualizovanými ZÚR kraje Vysočina, </w:t>
      </w:r>
      <w:r w:rsidR="00B1668B" w:rsidRPr="0048085B">
        <w:rPr>
          <w:color w:val="auto"/>
        </w:rPr>
        <w:t xml:space="preserve">zajišťuje </w:t>
      </w:r>
      <w:r w:rsidRPr="0048085B">
        <w:rPr>
          <w:color w:val="auto"/>
        </w:rPr>
        <w:t xml:space="preserve">návaznosti na okolní ÚP a </w:t>
      </w:r>
      <w:r w:rsidR="00B1668B" w:rsidRPr="0048085B">
        <w:rPr>
          <w:color w:val="auto"/>
        </w:rPr>
        <w:t xml:space="preserve">řeší </w:t>
      </w:r>
      <w:r w:rsidRPr="0048085B">
        <w:rPr>
          <w:color w:val="auto"/>
        </w:rPr>
        <w:t>problém</w:t>
      </w:r>
      <w:r w:rsidR="00B1668B" w:rsidRPr="0048085B">
        <w:rPr>
          <w:color w:val="auto"/>
        </w:rPr>
        <w:t>y</w:t>
      </w:r>
      <w:r w:rsidRPr="0048085B">
        <w:rPr>
          <w:color w:val="auto"/>
        </w:rPr>
        <w:t xml:space="preserve"> stanoven</w:t>
      </w:r>
      <w:r w:rsidR="00B1668B" w:rsidRPr="0048085B">
        <w:rPr>
          <w:color w:val="auto"/>
        </w:rPr>
        <w:t>é</w:t>
      </w:r>
      <w:r w:rsidRPr="0048085B">
        <w:rPr>
          <w:color w:val="auto"/>
        </w:rPr>
        <w:t xml:space="preserve"> v ÚAP (vymezení koridoru E01) a dále </w:t>
      </w:r>
      <w:r w:rsidR="00B1668B" w:rsidRPr="0048085B">
        <w:rPr>
          <w:color w:val="auto"/>
        </w:rPr>
        <w:t xml:space="preserve">uvádí ÚP </w:t>
      </w:r>
      <w:r w:rsidR="0083109B" w:rsidRPr="0048085B">
        <w:rPr>
          <w:color w:val="auto"/>
        </w:rPr>
        <w:t xml:space="preserve">do </w:t>
      </w:r>
      <w:r w:rsidRPr="0048085B">
        <w:rPr>
          <w:color w:val="auto"/>
        </w:rPr>
        <w:t>souladu s novelizovaným zákonem č. 183/2006 Sb., o územním plánování a stavebním řádu.</w:t>
      </w:r>
    </w:p>
    <w:p w14:paraId="5119B5D2" w14:textId="77777777" w:rsidR="002255CA" w:rsidRPr="0048085B" w:rsidRDefault="00F46C79" w:rsidP="00DF0B6A">
      <w:pPr>
        <w:pStyle w:val="skryttext"/>
        <w:rPr>
          <w:color w:val="auto"/>
        </w:rPr>
      </w:pPr>
      <w:r w:rsidRPr="0048085B">
        <w:rPr>
          <w:color w:val="auto"/>
        </w:rPr>
        <w:t>Kapitola</w:t>
      </w:r>
      <w:r w:rsidR="00B61C43" w:rsidRPr="0048085B">
        <w:rPr>
          <w:color w:val="auto"/>
        </w:rPr>
        <w:t xml:space="preserve"> a), odst.</w:t>
      </w:r>
      <w:r w:rsidR="00E172B8" w:rsidRPr="0048085B">
        <w:rPr>
          <w:color w:val="auto"/>
        </w:rPr>
        <w:t>1</w:t>
      </w:r>
      <w:r w:rsidR="00B61C43" w:rsidRPr="0048085B">
        <w:rPr>
          <w:color w:val="auto"/>
        </w:rPr>
        <w:t xml:space="preserve">: </w:t>
      </w:r>
      <w:r w:rsidR="008D1F49" w:rsidRPr="0048085B">
        <w:rPr>
          <w:color w:val="auto"/>
        </w:rPr>
        <w:t xml:space="preserve">Řešení </w:t>
      </w:r>
      <w:r w:rsidR="001144C2" w:rsidRPr="0048085B">
        <w:rPr>
          <w:color w:val="auto"/>
        </w:rPr>
        <w:t>ZČ2</w:t>
      </w:r>
      <w:r w:rsidR="008D1F49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8D1F49" w:rsidRPr="0048085B">
        <w:rPr>
          <w:color w:val="auto"/>
        </w:rPr>
        <w:t xml:space="preserve"> respektuje zásady ochrany kulturních, přírodních a jiných hodnot </w:t>
      </w:r>
      <w:r w:rsidR="00925482" w:rsidRPr="0048085B">
        <w:rPr>
          <w:color w:val="auto"/>
        </w:rPr>
        <w:t xml:space="preserve">řešeného a širšího území </w:t>
      </w:r>
      <w:r w:rsidR="008D1F49" w:rsidRPr="0048085B">
        <w:rPr>
          <w:color w:val="auto"/>
        </w:rPr>
        <w:t>v souladu s princip</w:t>
      </w:r>
      <w:r w:rsidR="00925482" w:rsidRPr="0048085B">
        <w:rPr>
          <w:color w:val="auto"/>
        </w:rPr>
        <w:t>y</w:t>
      </w:r>
      <w:r w:rsidR="008D1F49" w:rsidRPr="0048085B">
        <w:rPr>
          <w:color w:val="auto"/>
        </w:rPr>
        <w:t xml:space="preserve"> udržitelného rozvoje. Navržené změny zlepšují podmínky pro ochranu uvedených zájmů.</w:t>
      </w:r>
    </w:p>
    <w:p w14:paraId="6261203D" w14:textId="77777777" w:rsidR="008D1F49" w:rsidRPr="0048085B" w:rsidRDefault="008D1F49" w:rsidP="00DF0B6A">
      <w:pPr>
        <w:pStyle w:val="skryttext"/>
        <w:rPr>
          <w:color w:val="auto"/>
        </w:rPr>
      </w:pPr>
      <w:r w:rsidRPr="0048085B">
        <w:rPr>
          <w:color w:val="auto"/>
        </w:rPr>
        <w:t xml:space="preserve">Kapitola a), odst.2-5: Vyhodnocení souladu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s PÚR ČR, </w:t>
      </w:r>
      <w:r w:rsidR="00820D22" w:rsidRPr="0048085B">
        <w:rPr>
          <w:color w:val="auto"/>
        </w:rPr>
        <w:t xml:space="preserve">se </w:t>
      </w:r>
      <w:r w:rsidRPr="0048085B">
        <w:rPr>
          <w:color w:val="auto"/>
        </w:rPr>
        <w:t xml:space="preserve">ZÚR Kraje Vysočina, </w:t>
      </w:r>
      <w:r w:rsidR="00820D22" w:rsidRPr="0048085B">
        <w:rPr>
          <w:color w:val="auto"/>
        </w:rPr>
        <w:t xml:space="preserve">s </w:t>
      </w:r>
      <w:r w:rsidRPr="0048085B">
        <w:rPr>
          <w:color w:val="auto"/>
        </w:rPr>
        <w:t xml:space="preserve">ÚAP ORP Havlíčkův Brod a </w:t>
      </w:r>
      <w:r w:rsidR="00800E26" w:rsidRPr="0048085B">
        <w:rPr>
          <w:color w:val="auto"/>
        </w:rPr>
        <w:t>s požadavky vyplývajícími ze širších územních vztahů</w:t>
      </w:r>
      <w:r w:rsidR="00820D22" w:rsidRPr="0048085B">
        <w:rPr>
          <w:color w:val="auto"/>
        </w:rPr>
        <w:t>,</w:t>
      </w:r>
      <w:r w:rsidR="00800E26" w:rsidRPr="0048085B">
        <w:rPr>
          <w:color w:val="auto"/>
        </w:rPr>
        <w:t xml:space="preserve"> je uvedeno v kapitolách 1-4.</w:t>
      </w:r>
    </w:p>
    <w:p w14:paraId="431EB407" w14:textId="77777777" w:rsidR="00800E26" w:rsidRPr="0048085B" w:rsidRDefault="00800E26" w:rsidP="00DF0B6A">
      <w:pPr>
        <w:pStyle w:val="skryttext"/>
        <w:rPr>
          <w:color w:val="auto"/>
        </w:rPr>
      </w:pPr>
      <w:r w:rsidRPr="0048085B">
        <w:rPr>
          <w:color w:val="auto"/>
        </w:rPr>
        <w:t xml:space="preserve">Kapitola a), odst.6: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nemění urbanistickou koncepci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>.</w:t>
      </w:r>
    </w:p>
    <w:p w14:paraId="0BED51A7" w14:textId="77777777" w:rsidR="00800E26" w:rsidRPr="0048085B" w:rsidRDefault="00800E26" w:rsidP="00DF0B6A">
      <w:pPr>
        <w:pStyle w:val="skryttext"/>
        <w:rPr>
          <w:color w:val="auto"/>
        </w:rPr>
      </w:pPr>
      <w:r w:rsidRPr="0048085B">
        <w:rPr>
          <w:color w:val="auto"/>
        </w:rPr>
        <w:t xml:space="preserve">Kapitola a) odst.8: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nemění koncepci řešení veřejné infrastruktury. V souladu s předchozími body je </w:t>
      </w:r>
      <w:r w:rsidR="00820D22" w:rsidRPr="0048085B">
        <w:rPr>
          <w:color w:val="auto"/>
        </w:rPr>
        <w:t xml:space="preserve">pouze </w:t>
      </w:r>
      <w:r w:rsidRPr="0048085B">
        <w:rPr>
          <w:color w:val="auto"/>
        </w:rPr>
        <w:t>upravena trasa koridoru X2 pro výstavbu vedení ZVN.</w:t>
      </w:r>
    </w:p>
    <w:p w14:paraId="2A6236BB" w14:textId="77777777" w:rsidR="00800E26" w:rsidRPr="0048085B" w:rsidRDefault="00800E26" w:rsidP="00DF0B6A">
      <w:pPr>
        <w:pStyle w:val="skryttext"/>
        <w:rPr>
          <w:color w:val="auto"/>
        </w:rPr>
      </w:pPr>
      <w:r w:rsidRPr="0048085B">
        <w:rPr>
          <w:color w:val="auto"/>
        </w:rPr>
        <w:t xml:space="preserve"> Kapitola a), odst. 10: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upravuje podmínky využití ploch tak, aby byla zjištěna větší ochrana nezastavěného území. Plochy ÚSES jsou upraveny tak, aby byla zajištěna jeho lepší funkčnost.</w:t>
      </w:r>
    </w:p>
    <w:p w14:paraId="14DA6D37" w14:textId="77777777" w:rsidR="00800E26" w:rsidRPr="0048085B" w:rsidRDefault="00800E26" w:rsidP="00DF0B6A">
      <w:pPr>
        <w:pStyle w:val="skryttext"/>
        <w:rPr>
          <w:color w:val="auto"/>
        </w:rPr>
      </w:pPr>
      <w:r w:rsidRPr="0048085B">
        <w:rPr>
          <w:color w:val="auto"/>
        </w:rPr>
        <w:t xml:space="preserve">Kapitola a), odst.11: </w:t>
      </w:r>
      <w:r w:rsidR="009C3645" w:rsidRPr="0048085B">
        <w:rPr>
          <w:color w:val="auto"/>
        </w:rPr>
        <w:t>V podmínkách pro využití ploch s rozdílným způsobem využití (</w:t>
      </w:r>
      <w:r w:rsidR="00B61C43" w:rsidRPr="0048085B">
        <w:rPr>
          <w:color w:val="auto"/>
        </w:rPr>
        <w:t>kapitol</w:t>
      </w:r>
      <w:r w:rsidR="009C3645" w:rsidRPr="0048085B">
        <w:rPr>
          <w:color w:val="auto"/>
        </w:rPr>
        <w:t>a</w:t>
      </w:r>
      <w:r w:rsidR="00B61C43" w:rsidRPr="0048085B">
        <w:rPr>
          <w:color w:val="auto"/>
        </w:rPr>
        <w:t xml:space="preserve"> 6 textové částí ÚP </w:t>
      </w:r>
      <w:r w:rsidR="00000E3A" w:rsidRPr="0048085B">
        <w:rPr>
          <w:color w:val="auto"/>
        </w:rPr>
        <w:t>Hamry nad Sázavou</w:t>
      </w:r>
      <w:r w:rsidR="009C3645" w:rsidRPr="0048085B">
        <w:rPr>
          <w:color w:val="auto"/>
        </w:rPr>
        <w:t>)</w:t>
      </w:r>
      <w:r w:rsidR="00B61C43" w:rsidRPr="0048085B">
        <w:rPr>
          <w:color w:val="auto"/>
        </w:rPr>
        <w:t xml:space="preserve"> byly zrušeny následující podrobnosti náležející svým obsahem regulačnímu plánu nebo územnímu rozhodnutí:</w:t>
      </w:r>
      <w:r w:rsidRPr="0048085B">
        <w:rPr>
          <w:color w:val="auto"/>
        </w:rPr>
        <w:tab/>
      </w:r>
      <w:r w:rsidR="002255CA" w:rsidRPr="0048085B">
        <w:rPr>
          <w:color w:val="auto"/>
        </w:rPr>
        <w:tab/>
      </w:r>
      <w:r w:rsidR="002255CA" w:rsidRPr="0048085B">
        <w:rPr>
          <w:color w:val="auto"/>
        </w:rPr>
        <w:tab/>
      </w:r>
      <w:r w:rsidR="002255CA" w:rsidRPr="0048085B">
        <w:rPr>
          <w:color w:val="auto"/>
        </w:rPr>
        <w:tab/>
      </w:r>
      <w:r w:rsidR="002255CA" w:rsidRPr="0048085B">
        <w:rPr>
          <w:color w:val="auto"/>
        </w:rPr>
        <w:tab/>
      </w:r>
      <w:r w:rsidR="002255CA" w:rsidRPr="0048085B">
        <w:rPr>
          <w:color w:val="auto"/>
        </w:rPr>
        <w:tab/>
      </w:r>
      <w:r w:rsidR="002255CA" w:rsidRPr="0048085B">
        <w:rPr>
          <w:color w:val="auto"/>
        </w:rPr>
        <w:tab/>
        <w:t>1. „</w:t>
      </w:r>
      <w:r w:rsidR="009C3645" w:rsidRPr="0048085B">
        <w:rPr>
          <w:color w:val="auto"/>
        </w:rPr>
        <w:t>Zástavba či rekonstrukce objektu v souvislé uliční frontě musí dodržovat uliční čáru, stejnou výškovou hladinu a stejnou orientaci hřebene střechy jako sousední objekty uliční fronty. Při orientaci hřebene střechy rovnoběžně s uliční čarou musí být okapní římsa ve stejné výšce jako okapní římsa alespoň jednoho sousedního objektu v uliční frontě.</w:t>
      </w:r>
      <w:r w:rsidR="002255CA" w:rsidRPr="0048085B">
        <w:rPr>
          <w:color w:val="auto"/>
        </w:rPr>
        <w:t xml:space="preserve">“ </w:t>
      </w:r>
      <w:r w:rsidR="002255CA" w:rsidRPr="0048085B">
        <w:rPr>
          <w:color w:val="auto"/>
        </w:rPr>
        <w:tab/>
      </w:r>
      <w:r w:rsidR="002255CA" w:rsidRPr="0048085B">
        <w:rPr>
          <w:color w:val="auto"/>
        </w:rPr>
        <w:tab/>
        <w:t>2. „</w:t>
      </w:r>
      <w:r w:rsidR="009C3645" w:rsidRPr="0048085B">
        <w:rPr>
          <w:color w:val="auto"/>
        </w:rPr>
        <w:t>Návrh dopravních staveb musí být v souladu s příslušnými normami.</w:t>
      </w:r>
      <w:r w:rsidR="002255CA" w:rsidRPr="0048085B">
        <w:rPr>
          <w:color w:val="auto"/>
        </w:rPr>
        <w:t>“</w:t>
      </w:r>
      <w:r w:rsidRPr="0048085B">
        <w:rPr>
          <w:color w:val="auto"/>
        </w:rPr>
        <w:tab/>
      </w:r>
    </w:p>
    <w:p w14:paraId="1A9CA32F" w14:textId="77777777" w:rsidR="00800E26" w:rsidRPr="0048085B" w:rsidRDefault="003B6AAF" w:rsidP="00DF0B6A">
      <w:pPr>
        <w:pStyle w:val="skryttext"/>
        <w:rPr>
          <w:color w:val="auto"/>
        </w:rPr>
      </w:pPr>
      <w:r w:rsidRPr="0048085B">
        <w:rPr>
          <w:color w:val="auto"/>
        </w:rPr>
        <w:t>Kapitola a), odst.12: Možnost uplatnění předkupního práva byla upravena v souladu s platnou legislativou. Zároveň bylo v tomto smyslu upraveno i označení veřejně prospěšných staveb a opatření a grafická úprava výkresu veřejně prospěšných staveb, opatření a asanací.</w:t>
      </w:r>
    </w:p>
    <w:p w14:paraId="062D1181" w14:textId="77777777" w:rsidR="003B6AAF" w:rsidRPr="0048085B" w:rsidRDefault="003B6AAF" w:rsidP="00DF0B6A">
      <w:pPr>
        <w:pStyle w:val="skryttext"/>
        <w:rPr>
          <w:color w:val="auto"/>
        </w:rPr>
      </w:pPr>
      <w:r w:rsidRPr="0048085B">
        <w:rPr>
          <w:color w:val="auto"/>
        </w:rPr>
        <w:t xml:space="preserve">Kapitola a), odst.13: Zastavěné území bylo aktualizováno ke dni </w:t>
      </w:r>
      <w:r w:rsidR="00925482" w:rsidRPr="0048085B">
        <w:rPr>
          <w:color w:val="auto"/>
        </w:rPr>
        <w:t>31.8.2015, což je datum aktualizace katastrální mapy.</w:t>
      </w:r>
    </w:p>
    <w:p w14:paraId="0A0523A9" w14:textId="77777777" w:rsidR="00781369" w:rsidRPr="0048085B" w:rsidRDefault="00781369" w:rsidP="00DF0B6A">
      <w:pPr>
        <w:pStyle w:val="skryttext"/>
        <w:rPr>
          <w:color w:val="auto"/>
        </w:rPr>
      </w:pPr>
      <w:r w:rsidRPr="0048085B">
        <w:rPr>
          <w:color w:val="auto"/>
        </w:rPr>
        <w:t>Kapitola c): Možnost uplatnění předkupního práva byla upravena v souladu s platnou legislativou.</w:t>
      </w:r>
      <w:r w:rsidR="003412B4" w:rsidRPr="0048085B">
        <w:rPr>
          <w:color w:val="auto"/>
        </w:rPr>
        <w:t xml:space="preserve"> </w:t>
      </w:r>
      <w:r w:rsidR="00925482" w:rsidRPr="0048085B">
        <w:rPr>
          <w:color w:val="auto"/>
        </w:rPr>
        <w:t xml:space="preserve">Plochy </w:t>
      </w:r>
      <w:r w:rsidR="003412B4" w:rsidRPr="0048085B">
        <w:rPr>
          <w:color w:val="auto"/>
        </w:rPr>
        <w:t>veřejně prospěšných staveb a opatření byl</w:t>
      </w:r>
      <w:r w:rsidR="00925482" w:rsidRPr="0048085B">
        <w:rPr>
          <w:color w:val="auto"/>
        </w:rPr>
        <w:t>y</w:t>
      </w:r>
      <w:r w:rsidR="003412B4" w:rsidRPr="0048085B">
        <w:rPr>
          <w:color w:val="auto"/>
        </w:rPr>
        <w:t xml:space="preserve"> upraven</w:t>
      </w:r>
      <w:r w:rsidR="00925482" w:rsidRPr="0048085B">
        <w:rPr>
          <w:color w:val="auto"/>
        </w:rPr>
        <w:t>y</w:t>
      </w:r>
      <w:r w:rsidR="003412B4" w:rsidRPr="0048085B">
        <w:rPr>
          <w:color w:val="auto"/>
        </w:rPr>
        <w:t xml:space="preserve"> v rozsahu úprav koridoru X2 a ploch ÚSES.</w:t>
      </w:r>
    </w:p>
    <w:p w14:paraId="0235BACD" w14:textId="77777777" w:rsidR="00E172B8" w:rsidRPr="0048085B" w:rsidRDefault="00E172B8" w:rsidP="00DF0B6A">
      <w:pPr>
        <w:pStyle w:val="skryttext"/>
        <w:rPr>
          <w:color w:val="auto"/>
        </w:rPr>
      </w:pPr>
      <w:r w:rsidRPr="0048085B">
        <w:rPr>
          <w:color w:val="auto"/>
        </w:rPr>
        <w:t xml:space="preserve">Kapitola f):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je zpracována v rozsahu, v členění a v počtu kopií dle uvedeného bodu. Výkres širších vztahů byl zpracován jako výřez na titulní straně.</w:t>
      </w:r>
    </w:p>
    <w:p w14:paraId="624C0AFC" w14:textId="77777777" w:rsidR="003412B4" w:rsidRPr="0048085B" w:rsidRDefault="003412B4" w:rsidP="00DF0B6A">
      <w:pPr>
        <w:pStyle w:val="skryttext"/>
        <w:rPr>
          <w:color w:val="auto"/>
        </w:rPr>
      </w:pPr>
      <w:r w:rsidRPr="0048085B">
        <w:rPr>
          <w:color w:val="auto"/>
        </w:rPr>
        <w:t xml:space="preserve">Kapitola g): </w:t>
      </w:r>
      <w:r w:rsidR="00BB7D07" w:rsidRPr="0048085B">
        <w:rPr>
          <w:color w:val="auto"/>
        </w:rPr>
        <w:t xml:space="preserve">Vyhodnocení vlivů </w:t>
      </w:r>
      <w:r w:rsidR="001144C2" w:rsidRPr="0048085B">
        <w:rPr>
          <w:color w:val="auto"/>
        </w:rPr>
        <w:t>ZČ2</w:t>
      </w:r>
      <w:r w:rsidR="00BB7D07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BB7D07" w:rsidRPr="0048085B">
        <w:rPr>
          <w:color w:val="auto"/>
        </w:rPr>
        <w:t xml:space="preserve"> na udržitelný rozvoj území nebylo požadováno.</w:t>
      </w:r>
    </w:p>
    <w:p w14:paraId="1A4E4E74" w14:textId="77777777" w:rsidR="00E172B8" w:rsidRPr="0048085B" w:rsidRDefault="00E172B8" w:rsidP="00DF0B6A">
      <w:pPr>
        <w:pStyle w:val="skryttext"/>
        <w:rPr>
          <w:color w:val="auto"/>
        </w:rPr>
      </w:pPr>
      <w:r w:rsidRPr="0048085B">
        <w:rPr>
          <w:color w:val="auto"/>
        </w:rPr>
        <w:t xml:space="preserve">Kapitola h): Koncepce </w:t>
      </w:r>
      <w:r w:rsidR="001A3BFB" w:rsidRPr="0048085B">
        <w:rPr>
          <w:color w:val="auto"/>
        </w:rPr>
        <w:t>uspořádání krajiny není zásadně upravována. S ohledem na § 18 odst.5 zák.</w:t>
      </w:r>
      <w:r w:rsidR="005A354D" w:rsidRPr="0048085B">
        <w:rPr>
          <w:color w:val="auto"/>
        </w:rPr>
        <w:t>č.1</w:t>
      </w:r>
      <w:r w:rsidR="001A3BFB" w:rsidRPr="0048085B">
        <w:rPr>
          <w:color w:val="auto"/>
        </w:rPr>
        <w:t xml:space="preserve">83/2006 Sb. </w:t>
      </w:r>
      <w:r w:rsidR="00804369" w:rsidRPr="0048085B">
        <w:rPr>
          <w:color w:val="auto"/>
        </w:rPr>
        <w:t>je posílena ochrana nezastavěného území.</w:t>
      </w:r>
      <w:r w:rsidR="00124604" w:rsidRPr="0048085B">
        <w:rPr>
          <w:color w:val="auto"/>
        </w:rPr>
        <w:t xml:space="preserve"> V nezastavěném území je vyloučena možnost </w:t>
      </w:r>
      <w:r w:rsidR="00601382" w:rsidRPr="0048085B">
        <w:rPr>
          <w:color w:val="auto"/>
        </w:rPr>
        <w:t>u</w:t>
      </w:r>
      <w:r w:rsidR="00124604" w:rsidRPr="0048085B">
        <w:rPr>
          <w:color w:val="auto"/>
        </w:rPr>
        <w:t>mísťování staveb, které mají charakter budov.</w:t>
      </w:r>
    </w:p>
    <w:p w14:paraId="492467A5" w14:textId="77777777" w:rsidR="00065417" w:rsidRPr="0048085B" w:rsidRDefault="00065417" w:rsidP="00DF0B6A">
      <w:pPr>
        <w:pStyle w:val="skryttext"/>
        <w:rPr>
          <w:color w:val="auto"/>
        </w:rPr>
      </w:pPr>
    </w:p>
    <w:p w14:paraId="14A904ED" w14:textId="77777777" w:rsidR="00E172B8" w:rsidRPr="0048085B" w:rsidRDefault="00065417" w:rsidP="00DF0B6A">
      <w:pPr>
        <w:pStyle w:val="skryttext"/>
        <w:rPr>
          <w:color w:val="auto"/>
        </w:rPr>
      </w:pPr>
      <w:r w:rsidRPr="0048085B">
        <w:rPr>
          <w:color w:val="auto"/>
        </w:rPr>
        <w:t xml:space="preserve">&gt;&gt;Zadání Havlíčkův Brod </w:t>
      </w:r>
    </w:p>
    <w:p w14:paraId="332EC5B9" w14:textId="77777777" w:rsidR="00065417" w:rsidRPr="0048085B" w:rsidRDefault="00065417" w:rsidP="00DF0B6A">
      <w:pPr>
        <w:pStyle w:val="skryttext"/>
        <w:rPr>
          <w:color w:val="auto"/>
        </w:rPr>
      </w:pPr>
    </w:p>
    <w:p w14:paraId="24642AF1" w14:textId="77777777" w:rsidR="00065417" w:rsidRPr="0048085B" w:rsidRDefault="00065417" w:rsidP="00DF0B6A">
      <w:pPr>
        <w:pStyle w:val="skryttext"/>
        <w:rPr>
          <w:color w:val="auto"/>
        </w:rPr>
      </w:pPr>
      <w:r w:rsidRPr="0048085B">
        <w:rPr>
          <w:color w:val="auto"/>
        </w:rPr>
        <w:t xml:space="preserve">Zadání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bylo splněno následně:</w:t>
      </w:r>
    </w:p>
    <w:p w14:paraId="31D02622" w14:textId="77777777" w:rsidR="002C55F8" w:rsidRPr="0048085B" w:rsidRDefault="00257E9E" w:rsidP="00DF0B6A">
      <w:pPr>
        <w:pStyle w:val="skryttext"/>
        <w:rPr>
          <w:rFonts w:ascii="TrebuchetMS" w:hAnsi="TrebuchetMS" w:cs="TrebuchetMS"/>
          <w:color w:val="auto"/>
        </w:rPr>
      </w:pPr>
      <w:r w:rsidRPr="0048085B">
        <w:rPr>
          <w:color w:val="auto"/>
        </w:rPr>
        <w:t xml:space="preserve">Kapitola a): Vyhodnocení souladu s PÚR ČR je uvedeno v kapitole 1.1. Vyhodnocení souladu se ZÚR Kraje Vysočina je uvedeno v kapitole 1.2. </w:t>
      </w:r>
      <w:r w:rsidR="00397BC6" w:rsidRPr="0048085B">
        <w:rPr>
          <w:color w:val="auto"/>
        </w:rPr>
        <w:tab/>
      </w:r>
      <w:r w:rsidR="00397BC6" w:rsidRPr="0048085B">
        <w:rPr>
          <w:color w:val="auto"/>
        </w:rPr>
        <w:tab/>
      </w:r>
      <w:r w:rsidR="00397BC6" w:rsidRPr="0048085B">
        <w:rPr>
          <w:color w:val="auto"/>
        </w:rPr>
        <w:tab/>
      </w:r>
      <w:r w:rsidR="00397BC6" w:rsidRPr="0048085B">
        <w:rPr>
          <w:color w:val="auto"/>
        </w:rPr>
        <w:tab/>
      </w:r>
      <w:r w:rsidR="00397BC6" w:rsidRPr="0048085B">
        <w:rPr>
          <w:color w:val="auto"/>
        </w:rPr>
        <w:tab/>
      </w:r>
      <w:r w:rsidR="00397BC6" w:rsidRPr="0048085B">
        <w:rPr>
          <w:color w:val="auto"/>
        </w:rPr>
        <w:tab/>
      </w:r>
      <w:r w:rsidRPr="0048085B">
        <w:rPr>
          <w:color w:val="auto"/>
        </w:rPr>
        <w:t>Hledání plochy pro budoucí umístění veřejného logistického centra (VLC) v prostoru Jihlava – Havlíčkův Brod není v rámci této změny řešeno, protože řešené území nesplňuje podmínky pro jeho umístění. Především se jedná o nemožnost napojení na železniční síť, která se v řešeném území ani nejbližším okolí nenachází.</w:t>
      </w:r>
      <w:r w:rsidR="00397BC6" w:rsidRPr="0048085B">
        <w:rPr>
          <w:color w:val="auto"/>
        </w:rPr>
        <w:tab/>
      </w:r>
      <w:r w:rsidR="00397BC6" w:rsidRPr="0048085B">
        <w:rPr>
          <w:color w:val="auto"/>
        </w:rPr>
        <w:tab/>
      </w:r>
      <w:r w:rsidR="00397BC6" w:rsidRPr="0048085B">
        <w:rPr>
          <w:color w:val="auto"/>
        </w:rPr>
        <w:tab/>
      </w:r>
      <w:r w:rsidR="00397BC6" w:rsidRPr="0048085B">
        <w:rPr>
          <w:color w:val="auto"/>
        </w:rPr>
        <w:tab/>
      </w:r>
      <w:r w:rsidR="00397BC6" w:rsidRPr="0048085B">
        <w:rPr>
          <w:color w:val="auto"/>
        </w:rPr>
        <w:tab/>
      </w:r>
      <w:r w:rsidR="00397BC6" w:rsidRPr="0048085B">
        <w:rPr>
          <w:color w:val="auto"/>
        </w:rPr>
        <w:tab/>
        <w:t xml:space="preserve">Urbanistická koncepce </w:t>
      </w:r>
      <w:r w:rsidR="00E94717"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="00E94717" w:rsidRPr="0048085B">
        <w:rPr>
          <w:color w:val="auto"/>
        </w:rPr>
        <w:t xml:space="preserve"> není </w:t>
      </w:r>
      <w:r w:rsidR="001144C2" w:rsidRPr="0048085B">
        <w:rPr>
          <w:color w:val="auto"/>
        </w:rPr>
        <w:t>ZČ2</w:t>
      </w:r>
      <w:r w:rsidR="00397BC6" w:rsidRPr="0048085B">
        <w:rPr>
          <w:color w:val="auto"/>
        </w:rPr>
        <w:t xml:space="preserve"> </w:t>
      </w:r>
      <w:r w:rsidR="00E94717"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="00E94717" w:rsidRPr="0048085B">
        <w:rPr>
          <w:color w:val="auto"/>
        </w:rPr>
        <w:t xml:space="preserve"> </w:t>
      </w:r>
      <w:r w:rsidR="00397BC6" w:rsidRPr="0048085B">
        <w:rPr>
          <w:color w:val="auto"/>
        </w:rPr>
        <w:t xml:space="preserve">zásadně měněna. </w:t>
      </w:r>
      <w:r w:rsidR="00E94717" w:rsidRPr="0048085B">
        <w:rPr>
          <w:color w:val="auto"/>
        </w:rPr>
        <w:t>Byla prověř</w:t>
      </w:r>
      <w:r w:rsidR="005525D4" w:rsidRPr="0048085B">
        <w:rPr>
          <w:color w:val="auto"/>
        </w:rPr>
        <w:t>e</w:t>
      </w:r>
      <w:r w:rsidR="00E94717" w:rsidRPr="0048085B">
        <w:rPr>
          <w:color w:val="auto"/>
        </w:rPr>
        <w:t xml:space="preserve">na </w:t>
      </w:r>
      <w:r w:rsidR="005525D4" w:rsidRPr="0048085B">
        <w:rPr>
          <w:color w:val="auto"/>
        </w:rPr>
        <w:t xml:space="preserve">možnost </w:t>
      </w:r>
      <w:r w:rsidR="00397BC6" w:rsidRPr="0048085B">
        <w:rPr>
          <w:color w:val="auto"/>
        </w:rPr>
        <w:t>doplnění zastavitelných ploch</w:t>
      </w:r>
      <w:r w:rsidR="005525D4" w:rsidRPr="0048085B">
        <w:rPr>
          <w:color w:val="auto"/>
        </w:rPr>
        <w:t xml:space="preserve"> a jako nejvhodnější způsob rozvoje z hlediska veřejných zájmů byla vyhodnocena navržená plocha a.8., která navazuje na stávající plochu a.1.</w:t>
      </w:r>
      <w:r w:rsidR="00397BC6" w:rsidRPr="0048085B">
        <w:rPr>
          <w:color w:val="auto"/>
        </w:rPr>
        <w:t xml:space="preserve"> </w:t>
      </w:r>
      <w:r w:rsidR="005525D4" w:rsidRPr="0048085B">
        <w:rPr>
          <w:color w:val="auto"/>
        </w:rPr>
        <w:t xml:space="preserve">a doplňuje ji na ucelenou lokalitu pravidelného tvaru, v rámci kterého lze efektivně a hospodárně řešit související infrastrukturu. </w:t>
      </w:r>
      <w:r w:rsidR="005525D4" w:rsidRPr="0048085B">
        <w:rPr>
          <w:color w:val="auto"/>
        </w:rPr>
        <w:tab/>
      </w:r>
      <w:r w:rsidR="005525D4" w:rsidRPr="0048085B">
        <w:rPr>
          <w:color w:val="auto"/>
        </w:rPr>
        <w:tab/>
      </w:r>
      <w:r w:rsidR="005525D4" w:rsidRPr="0048085B">
        <w:rPr>
          <w:color w:val="auto"/>
        </w:rPr>
        <w:tab/>
      </w:r>
      <w:r w:rsidR="005525D4" w:rsidRPr="0048085B">
        <w:rPr>
          <w:color w:val="auto"/>
        </w:rPr>
        <w:tab/>
      </w:r>
      <w:r w:rsidR="005525D4" w:rsidRPr="0048085B">
        <w:rPr>
          <w:color w:val="auto"/>
        </w:rPr>
        <w:tab/>
      </w:r>
      <w:r w:rsidR="005525D4" w:rsidRPr="0048085B">
        <w:rPr>
          <w:color w:val="auto"/>
        </w:rPr>
        <w:tab/>
        <w:t xml:space="preserve">Vymezením plochy a.8. nejsou </w:t>
      </w:r>
      <w:r w:rsidR="00397BC6" w:rsidRPr="0048085B">
        <w:rPr>
          <w:color w:val="auto"/>
        </w:rPr>
        <w:t>negativně ovlivněny odtokové poměry a</w:t>
      </w:r>
      <w:r w:rsidR="00277ECD" w:rsidRPr="0048085B">
        <w:rPr>
          <w:color w:val="auto"/>
        </w:rPr>
        <w:t>ni</w:t>
      </w:r>
      <w:r w:rsidR="00397BC6" w:rsidRPr="0048085B">
        <w:rPr>
          <w:color w:val="auto"/>
        </w:rPr>
        <w:t xml:space="preserve"> vodní režim v území. </w:t>
      </w:r>
      <w:r w:rsidR="005525D4" w:rsidRPr="0048085B">
        <w:rPr>
          <w:color w:val="auto"/>
        </w:rPr>
        <w:t xml:space="preserve">Lokalizace plochy zohledňuje </w:t>
      </w:r>
      <w:r w:rsidR="00397BC6" w:rsidRPr="0048085B">
        <w:rPr>
          <w:color w:val="auto"/>
        </w:rPr>
        <w:t xml:space="preserve">zásady ochrany přírody a krajiny a krajinného rázu. </w:t>
      </w:r>
      <w:r w:rsidR="005525D4" w:rsidRPr="0048085B">
        <w:rPr>
          <w:color w:val="auto"/>
        </w:rPr>
        <w:t xml:space="preserve">Není </w:t>
      </w:r>
      <w:r w:rsidR="00397BC6" w:rsidRPr="0048085B">
        <w:rPr>
          <w:color w:val="auto"/>
        </w:rPr>
        <w:t>ztíženo ani</w:t>
      </w:r>
      <w:r w:rsidR="005525D4" w:rsidRPr="0048085B">
        <w:rPr>
          <w:color w:val="auto"/>
        </w:rPr>
        <w:t xml:space="preserve"> </w:t>
      </w:r>
      <w:r w:rsidR="00397BC6" w:rsidRPr="0048085B">
        <w:rPr>
          <w:color w:val="auto"/>
        </w:rPr>
        <w:t xml:space="preserve">ohroženo využití </w:t>
      </w:r>
      <w:r w:rsidR="005525D4" w:rsidRPr="0048085B">
        <w:rPr>
          <w:color w:val="auto"/>
        </w:rPr>
        <w:t>ploch navazujících a p</w:t>
      </w:r>
      <w:r w:rsidR="00397BC6" w:rsidRPr="0048085B">
        <w:rPr>
          <w:color w:val="auto"/>
        </w:rPr>
        <w:t xml:space="preserve">lošné a prostorové regulativy pro </w:t>
      </w:r>
      <w:r w:rsidR="005525D4" w:rsidRPr="0048085B">
        <w:rPr>
          <w:color w:val="auto"/>
        </w:rPr>
        <w:t xml:space="preserve">plochu a.8. zohledňují charakter okolní zástavby tak, </w:t>
      </w:r>
      <w:r w:rsidR="00397BC6" w:rsidRPr="0048085B">
        <w:rPr>
          <w:color w:val="auto"/>
        </w:rPr>
        <w:t>aby území tvořilo harmonický a funkční celek.</w:t>
      </w:r>
      <w:r w:rsidR="00FA2BF8" w:rsidRPr="0048085B">
        <w:rPr>
          <w:color w:val="auto"/>
        </w:rPr>
        <w:tab/>
      </w:r>
      <w:r w:rsidR="00FA2BF8" w:rsidRPr="0048085B">
        <w:rPr>
          <w:color w:val="auto"/>
        </w:rPr>
        <w:tab/>
        <w:t xml:space="preserve">Plocha a.8. je oproti v zadání požadovanému pozemku parc.č. </w:t>
      </w:r>
      <w:r w:rsidR="00FA2BF8" w:rsidRPr="0048085B">
        <w:rPr>
          <w:rFonts w:ascii="TrebuchetMS" w:hAnsi="TrebuchetMS" w:cs="TrebuchetMS"/>
          <w:color w:val="auto"/>
        </w:rPr>
        <w:t xml:space="preserve">291/41 v k.ú. </w:t>
      </w:r>
      <w:r w:rsidR="00000E3A" w:rsidRPr="0048085B">
        <w:rPr>
          <w:rFonts w:ascii="TrebuchetMS" w:hAnsi="TrebuchetMS" w:cs="TrebuchetMS"/>
          <w:color w:val="auto"/>
        </w:rPr>
        <w:t>Hamry nad Sázavou</w:t>
      </w:r>
      <w:r w:rsidR="00FA2BF8" w:rsidRPr="0048085B">
        <w:rPr>
          <w:rFonts w:ascii="TrebuchetMS" w:hAnsi="TrebuchetMS" w:cs="TrebuchetMS"/>
          <w:color w:val="auto"/>
        </w:rPr>
        <w:t xml:space="preserve"> rozšířena z důvodu </w:t>
      </w:r>
      <w:r w:rsidR="00BF4AF5" w:rsidRPr="0048085B">
        <w:rPr>
          <w:rFonts w:ascii="TrebuchetMS" w:hAnsi="TrebuchetMS" w:cs="TrebuchetMS"/>
          <w:color w:val="auto"/>
        </w:rPr>
        <w:t xml:space="preserve">potřeby koncepčního řešení </w:t>
      </w:r>
      <w:r w:rsidR="00A52B0C" w:rsidRPr="0048085B">
        <w:rPr>
          <w:rFonts w:ascii="TrebuchetMS" w:hAnsi="TrebuchetMS" w:cs="TrebuchetMS"/>
          <w:color w:val="auto"/>
        </w:rPr>
        <w:t xml:space="preserve">související </w:t>
      </w:r>
      <w:r w:rsidR="00BF4AF5" w:rsidRPr="0048085B">
        <w:rPr>
          <w:rFonts w:ascii="TrebuchetMS" w:hAnsi="TrebuchetMS" w:cs="TrebuchetMS"/>
          <w:color w:val="auto"/>
        </w:rPr>
        <w:t xml:space="preserve">dopravní a technické infrastruktury a z důvodu </w:t>
      </w:r>
      <w:r w:rsidR="00277ECD" w:rsidRPr="0048085B">
        <w:rPr>
          <w:rFonts w:ascii="TrebuchetMS" w:hAnsi="TrebuchetMS" w:cs="TrebuchetMS"/>
          <w:color w:val="auto"/>
        </w:rPr>
        <w:t xml:space="preserve">potřeby </w:t>
      </w:r>
      <w:r w:rsidR="00FA2BF8" w:rsidRPr="0048085B">
        <w:rPr>
          <w:rFonts w:ascii="TrebuchetMS" w:hAnsi="TrebuchetMS" w:cs="TrebuchetMS"/>
          <w:color w:val="auto"/>
        </w:rPr>
        <w:t xml:space="preserve">umožnění </w:t>
      </w:r>
      <w:r w:rsidR="00BF4AF5" w:rsidRPr="0048085B">
        <w:rPr>
          <w:rFonts w:ascii="TrebuchetMS" w:hAnsi="TrebuchetMS" w:cs="TrebuchetMS"/>
          <w:color w:val="auto"/>
        </w:rPr>
        <w:t>přímého napojení lokality na silnici III/34812 v místě křižovatky s místní komunikací směrem na Kochánov.</w:t>
      </w:r>
      <w:r w:rsidR="0060276E" w:rsidRPr="0048085B">
        <w:rPr>
          <w:rFonts w:ascii="TrebuchetMS" w:hAnsi="TrebuchetMS" w:cs="TrebuchetMS"/>
          <w:color w:val="auto"/>
        </w:rPr>
        <w:tab/>
      </w:r>
      <w:r w:rsidR="00A52B0C" w:rsidRPr="0048085B">
        <w:rPr>
          <w:rFonts w:ascii="TrebuchetMS" w:hAnsi="TrebuchetMS" w:cs="TrebuchetMS"/>
          <w:color w:val="auto"/>
        </w:rPr>
        <w:tab/>
      </w:r>
      <w:r w:rsidR="00A52B0C" w:rsidRPr="0048085B">
        <w:rPr>
          <w:rFonts w:ascii="TrebuchetMS" w:hAnsi="TrebuchetMS" w:cs="TrebuchetMS"/>
          <w:color w:val="auto"/>
        </w:rPr>
        <w:tab/>
      </w:r>
      <w:r w:rsidR="00A52B0C" w:rsidRPr="0048085B">
        <w:rPr>
          <w:rFonts w:ascii="TrebuchetMS" w:hAnsi="TrebuchetMS" w:cs="TrebuchetMS"/>
          <w:color w:val="auto"/>
        </w:rPr>
        <w:tab/>
      </w:r>
      <w:r w:rsidR="0060276E" w:rsidRPr="0048085B">
        <w:rPr>
          <w:rFonts w:ascii="TrebuchetMS" w:hAnsi="TrebuchetMS" w:cs="TrebuchetMS"/>
          <w:color w:val="auto"/>
        </w:rPr>
        <w:tab/>
      </w:r>
      <w:r w:rsidR="0060276E" w:rsidRPr="0048085B">
        <w:rPr>
          <w:rFonts w:ascii="TrebuchetMS" w:hAnsi="TrebuchetMS" w:cs="TrebuchetMS"/>
          <w:color w:val="auto"/>
        </w:rPr>
        <w:tab/>
      </w:r>
      <w:r w:rsidR="0060276E" w:rsidRPr="0048085B">
        <w:rPr>
          <w:rFonts w:ascii="TrebuchetMS" w:hAnsi="TrebuchetMS" w:cs="TrebuchetMS"/>
          <w:color w:val="auto"/>
        </w:rPr>
        <w:tab/>
      </w:r>
      <w:r w:rsidR="0060276E" w:rsidRPr="0048085B">
        <w:rPr>
          <w:rFonts w:ascii="TrebuchetMS" w:hAnsi="TrebuchetMS" w:cs="TrebuchetMS"/>
          <w:color w:val="auto"/>
        </w:rPr>
        <w:tab/>
      </w:r>
      <w:r w:rsidR="001144C2" w:rsidRPr="0048085B">
        <w:rPr>
          <w:rFonts w:ascii="TrebuchetMS" w:hAnsi="TrebuchetMS" w:cs="TrebuchetMS"/>
          <w:color w:val="auto"/>
        </w:rPr>
        <w:t>ZČ2</w:t>
      </w:r>
      <w:r w:rsidR="0060276E" w:rsidRPr="0048085B">
        <w:rPr>
          <w:rFonts w:ascii="TrebuchetMS" w:hAnsi="TrebuchetMS" w:cs="TrebuchetMS"/>
          <w:color w:val="auto"/>
        </w:rPr>
        <w:t xml:space="preserve"> ÚP </w:t>
      </w:r>
      <w:r w:rsidR="00000E3A" w:rsidRPr="0048085B">
        <w:rPr>
          <w:rFonts w:ascii="TrebuchetMS" w:hAnsi="TrebuchetMS" w:cs="TrebuchetMS"/>
          <w:color w:val="auto"/>
        </w:rPr>
        <w:t>Hamry nad Sázavou</w:t>
      </w:r>
      <w:r w:rsidR="0060276E" w:rsidRPr="0048085B">
        <w:rPr>
          <w:rFonts w:ascii="TrebuchetMS" w:hAnsi="TrebuchetMS" w:cs="TrebuchetMS"/>
          <w:color w:val="auto"/>
        </w:rPr>
        <w:t xml:space="preserve"> nemění koncepci veřejné infrastruktury ani koncepci uspořádání krajiny. Zájmy ochrany přírody, krajiny a krajinného rázu ani ekologické stability nejsou ohroženy </w:t>
      </w:r>
      <w:r w:rsidR="001144C2" w:rsidRPr="0048085B">
        <w:rPr>
          <w:rFonts w:ascii="TrebuchetMS" w:hAnsi="TrebuchetMS" w:cs="TrebuchetMS"/>
          <w:color w:val="auto"/>
        </w:rPr>
        <w:t>ZČ2</w:t>
      </w:r>
      <w:r w:rsidR="0060276E" w:rsidRPr="0048085B">
        <w:rPr>
          <w:rFonts w:ascii="TrebuchetMS" w:hAnsi="TrebuchetMS" w:cs="TrebuchetMS"/>
          <w:color w:val="auto"/>
        </w:rPr>
        <w:t xml:space="preserve"> ÚP </w:t>
      </w:r>
      <w:r w:rsidR="00000E3A" w:rsidRPr="0048085B">
        <w:rPr>
          <w:rFonts w:ascii="TrebuchetMS" w:hAnsi="TrebuchetMS" w:cs="TrebuchetMS"/>
          <w:color w:val="auto"/>
        </w:rPr>
        <w:t>Hamry nad Sázavou</w:t>
      </w:r>
      <w:r w:rsidR="0060276E" w:rsidRPr="0048085B">
        <w:rPr>
          <w:rFonts w:ascii="TrebuchetMS" w:hAnsi="TrebuchetMS" w:cs="TrebuchetMS"/>
          <w:color w:val="auto"/>
        </w:rPr>
        <w:t xml:space="preserve">. </w:t>
      </w:r>
      <w:r w:rsidR="002C55F8" w:rsidRPr="0048085B">
        <w:rPr>
          <w:rFonts w:ascii="TrebuchetMS" w:hAnsi="TrebuchetMS" w:cs="TrebuchetMS"/>
          <w:color w:val="auto"/>
        </w:rPr>
        <w:tab/>
      </w:r>
      <w:r w:rsidR="002C55F8" w:rsidRPr="0048085B">
        <w:rPr>
          <w:rFonts w:ascii="TrebuchetMS" w:hAnsi="TrebuchetMS" w:cs="TrebuchetMS"/>
          <w:color w:val="auto"/>
        </w:rPr>
        <w:tab/>
      </w:r>
      <w:r w:rsidR="002C55F8" w:rsidRPr="0048085B">
        <w:rPr>
          <w:rFonts w:ascii="TrebuchetMS" w:hAnsi="TrebuchetMS" w:cs="TrebuchetMS"/>
          <w:color w:val="auto"/>
        </w:rPr>
        <w:tab/>
      </w:r>
      <w:r w:rsidR="002C55F8" w:rsidRPr="0048085B">
        <w:rPr>
          <w:rFonts w:ascii="TrebuchetMS" w:hAnsi="TrebuchetMS" w:cs="TrebuchetMS"/>
          <w:color w:val="auto"/>
        </w:rPr>
        <w:tab/>
      </w:r>
      <w:r w:rsidR="002C55F8" w:rsidRPr="0048085B">
        <w:rPr>
          <w:rFonts w:ascii="TrebuchetMS" w:hAnsi="TrebuchetMS" w:cs="TrebuchetMS"/>
          <w:color w:val="auto"/>
        </w:rPr>
        <w:tab/>
      </w:r>
      <w:r w:rsidR="002C55F8" w:rsidRPr="0048085B">
        <w:rPr>
          <w:rFonts w:ascii="TrebuchetMS" w:hAnsi="TrebuchetMS" w:cs="TrebuchetMS"/>
          <w:color w:val="auto"/>
        </w:rPr>
        <w:tab/>
        <w:t xml:space="preserve">ÚP </w:t>
      </w:r>
      <w:r w:rsidR="00000E3A" w:rsidRPr="0048085B">
        <w:rPr>
          <w:rFonts w:ascii="TrebuchetMS" w:hAnsi="TrebuchetMS" w:cs="TrebuchetMS"/>
          <w:color w:val="auto"/>
        </w:rPr>
        <w:t>Hamry nad Sázavou</w:t>
      </w:r>
      <w:r w:rsidR="002C55F8" w:rsidRPr="0048085B">
        <w:rPr>
          <w:rFonts w:ascii="TrebuchetMS" w:hAnsi="TrebuchetMS" w:cs="TrebuchetMS"/>
          <w:color w:val="auto"/>
        </w:rPr>
        <w:t xml:space="preserve"> neobsahuje podrobnosti náležející svým obsahem regulačnímu plánu nebo územnímu rozhodnutí, a to ve vazbě na obsah příloh č. 7 a 11 vyhlášky č. 500/2006 Sb., o územně analytických podkladech, územně plánovací dokumentaci a způsobu evidence územně plánovací činnosti, ve znění vyhlášky č. 458/2012 Sb.</w:t>
      </w:r>
      <w:r w:rsidR="00630881" w:rsidRPr="0048085B">
        <w:rPr>
          <w:rFonts w:ascii="TrebuchetMS" w:hAnsi="TrebuchetMS" w:cs="TrebuchetMS"/>
          <w:color w:val="auto"/>
        </w:rPr>
        <w:tab/>
      </w:r>
      <w:r w:rsidR="00630881" w:rsidRPr="0048085B">
        <w:rPr>
          <w:rFonts w:ascii="TrebuchetMS" w:hAnsi="TrebuchetMS" w:cs="TrebuchetMS"/>
          <w:color w:val="auto"/>
        </w:rPr>
        <w:tab/>
      </w:r>
      <w:r w:rsidR="00630881" w:rsidRPr="0048085B">
        <w:rPr>
          <w:rFonts w:ascii="TrebuchetMS" w:hAnsi="TrebuchetMS" w:cs="TrebuchetMS"/>
          <w:color w:val="auto"/>
        </w:rPr>
        <w:tab/>
      </w:r>
      <w:r w:rsidR="00630881" w:rsidRPr="0048085B">
        <w:rPr>
          <w:rFonts w:ascii="TrebuchetMS" w:hAnsi="TrebuchetMS" w:cs="TrebuchetMS"/>
          <w:color w:val="auto"/>
        </w:rPr>
        <w:tab/>
      </w:r>
      <w:r w:rsidR="001144C2" w:rsidRPr="0048085B">
        <w:rPr>
          <w:rFonts w:ascii="TrebuchetMS" w:hAnsi="TrebuchetMS" w:cs="TrebuchetMS"/>
          <w:color w:val="auto"/>
        </w:rPr>
        <w:t>ZČ2</w:t>
      </w:r>
      <w:r w:rsidR="002C55F8" w:rsidRPr="0048085B">
        <w:rPr>
          <w:rFonts w:ascii="TrebuchetMS" w:hAnsi="TrebuchetMS" w:cs="TrebuchetMS"/>
          <w:color w:val="auto"/>
        </w:rPr>
        <w:t xml:space="preserve"> ÚP </w:t>
      </w:r>
      <w:r w:rsidR="00000E3A" w:rsidRPr="0048085B">
        <w:rPr>
          <w:rFonts w:ascii="TrebuchetMS" w:hAnsi="TrebuchetMS" w:cs="TrebuchetMS"/>
          <w:color w:val="auto"/>
        </w:rPr>
        <w:t>Hamry nad Sázavou</w:t>
      </w:r>
      <w:r w:rsidR="002C55F8" w:rsidRPr="0048085B">
        <w:rPr>
          <w:rFonts w:ascii="TrebuchetMS" w:hAnsi="TrebuchetMS" w:cs="TrebuchetMS"/>
          <w:color w:val="auto"/>
        </w:rPr>
        <w:t xml:space="preserve"> upravuje možnosti uplatnění předkupního práva </w:t>
      </w:r>
      <w:r w:rsidR="00630881" w:rsidRPr="0048085B">
        <w:rPr>
          <w:rFonts w:ascii="TrebuchetMS" w:hAnsi="TrebuchetMS" w:cs="TrebuchetMS"/>
          <w:color w:val="auto"/>
        </w:rPr>
        <w:t xml:space="preserve">v </w:t>
      </w:r>
      <w:r w:rsidR="002C55F8" w:rsidRPr="0048085B">
        <w:rPr>
          <w:rFonts w:ascii="TrebuchetMS" w:hAnsi="TrebuchetMS" w:cs="TrebuchetMS"/>
          <w:color w:val="auto"/>
        </w:rPr>
        <w:t>souladu se zákonem č. 183/2006 Sb., o</w:t>
      </w:r>
      <w:r w:rsidR="00630881" w:rsidRPr="0048085B">
        <w:rPr>
          <w:rFonts w:ascii="TrebuchetMS" w:hAnsi="TrebuchetMS" w:cs="TrebuchetMS"/>
          <w:color w:val="auto"/>
        </w:rPr>
        <w:t xml:space="preserve"> </w:t>
      </w:r>
      <w:r w:rsidR="002C55F8" w:rsidRPr="0048085B">
        <w:rPr>
          <w:rFonts w:ascii="TrebuchetMS" w:hAnsi="TrebuchetMS" w:cs="TrebuchetMS"/>
          <w:color w:val="auto"/>
        </w:rPr>
        <w:t xml:space="preserve">územním plánování a stavebním řádu, kdy novelou stavebního zákona došlo ke zúžení </w:t>
      </w:r>
      <w:r w:rsidR="00630881" w:rsidRPr="0048085B">
        <w:rPr>
          <w:rFonts w:ascii="TrebuchetMS" w:hAnsi="TrebuchetMS" w:cs="TrebuchetMS"/>
          <w:color w:val="auto"/>
        </w:rPr>
        <w:t>okruhu staveb a opatření, pro které lze předkupní právo využít</w:t>
      </w:r>
      <w:r w:rsidR="002C55F8" w:rsidRPr="0048085B">
        <w:rPr>
          <w:rFonts w:ascii="TrebuchetMS" w:hAnsi="TrebuchetMS" w:cs="TrebuchetMS"/>
          <w:color w:val="auto"/>
        </w:rPr>
        <w:t>.</w:t>
      </w:r>
      <w:r w:rsidR="00F46DD5" w:rsidRPr="0048085B">
        <w:rPr>
          <w:rFonts w:ascii="TrebuchetMS" w:hAnsi="TrebuchetMS" w:cs="TrebuchetMS"/>
          <w:color w:val="auto"/>
        </w:rPr>
        <w:tab/>
      </w:r>
      <w:r w:rsidR="00F46DD5" w:rsidRPr="0048085B">
        <w:rPr>
          <w:rFonts w:ascii="TrebuchetMS" w:hAnsi="TrebuchetMS" w:cs="TrebuchetMS"/>
          <w:color w:val="auto"/>
        </w:rPr>
        <w:tab/>
        <w:t xml:space="preserve">V rámci </w:t>
      </w:r>
      <w:r w:rsidR="001144C2" w:rsidRPr="0048085B">
        <w:rPr>
          <w:rFonts w:ascii="TrebuchetMS" w:hAnsi="TrebuchetMS" w:cs="TrebuchetMS"/>
          <w:color w:val="auto"/>
        </w:rPr>
        <w:t>ZČ2</w:t>
      </w:r>
      <w:r w:rsidR="00F46DD5" w:rsidRPr="0048085B">
        <w:rPr>
          <w:rFonts w:ascii="TrebuchetMS" w:hAnsi="TrebuchetMS" w:cs="TrebuchetMS"/>
          <w:color w:val="auto"/>
        </w:rPr>
        <w:t xml:space="preserve"> ÚP </w:t>
      </w:r>
      <w:r w:rsidR="00000E3A" w:rsidRPr="0048085B">
        <w:rPr>
          <w:rFonts w:ascii="TrebuchetMS" w:hAnsi="TrebuchetMS" w:cs="TrebuchetMS"/>
          <w:color w:val="auto"/>
        </w:rPr>
        <w:t>Hamry nad Sázavou</w:t>
      </w:r>
      <w:r w:rsidR="00F46DD5" w:rsidRPr="0048085B">
        <w:rPr>
          <w:rFonts w:ascii="TrebuchetMS" w:hAnsi="TrebuchetMS" w:cs="TrebuchetMS"/>
          <w:color w:val="auto"/>
        </w:rPr>
        <w:t xml:space="preserve"> byla provedena aktualizace katastrální mapy a aktualizace zastavěného území ke dni 31.12.2014.</w:t>
      </w:r>
    </w:p>
    <w:p w14:paraId="1953C43D" w14:textId="77777777" w:rsidR="00796086" w:rsidRPr="0048085B" w:rsidRDefault="008A5F5C" w:rsidP="00DF0B6A">
      <w:pPr>
        <w:pStyle w:val="skryttext"/>
        <w:rPr>
          <w:color w:val="auto"/>
        </w:rPr>
      </w:pPr>
      <w:r w:rsidRPr="0048085B">
        <w:rPr>
          <w:color w:val="auto"/>
        </w:rPr>
        <w:t>Kapitola b): P</w:t>
      </w:r>
      <w:r w:rsidRPr="0048085B">
        <w:rPr>
          <w:rFonts w:ascii="TrebuchetMS" w:hAnsi="TrebuchetMS" w:cs="TrebuchetMS"/>
          <w:color w:val="auto"/>
        </w:rPr>
        <w:t xml:space="preserve">lochy ani koridory územních rezerv nejsou </w:t>
      </w:r>
      <w:r w:rsidR="001144C2" w:rsidRPr="0048085B">
        <w:rPr>
          <w:rFonts w:ascii="TrebuchetMS" w:hAnsi="TrebuchetMS" w:cs="TrebuchetMS"/>
          <w:color w:val="auto"/>
        </w:rPr>
        <w:t>ZČ2</w:t>
      </w:r>
      <w:r w:rsidRPr="0048085B">
        <w:rPr>
          <w:rFonts w:ascii="TrebuchetMS" w:hAnsi="TrebuchetMS" w:cs="TrebuchetMS"/>
          <w:color w:val="auto"/>
        </w:rPr>
        <w:t xml:space="preserve"> ÚP </w:t>
      </w:r>
      <w:r w:rsidR="00000E3A" w:rsidRPr="0048085B">
        <w:rPr>
          <w:rFonts w:ascii="TrebuchetMS" w:hAnsi="TrebuchetMS" w:cs="TrebuchetMS"/>
          <w:color w:val="auto"/>
        </w:rPr>
        <w:t>Hamry nad Sázavou</w:t>
      </w:r>
      <w:r w:rsidRPr="0048085B">
        <w:rPr>
          <w:rFonts w:ascii="TrebuchetMS" w:hAnsi="TrebuchetMS" w:cs="TrebuchetMS"/>
          <w:color w:val="auto"/>
        </w:rPr>
        <w:t xml:space="preserve"> vymezeny.</w:t>
      </w:r>
    </w:p>
    <w:p w14:paraId="3D9C227D" w14:textId="77777777" w:rsidR="00257E9E" w:rsidRPr="0048085B" w:rsidRDefault="008A5F5C" w:rsidP="00DF0B6A">
      <w:pPr>
        <w:pStyle w:val="skryttext"/>
        <w:rPr>
          <w:color w:val="auto"/>
        </w:rPr>
      </w:pPr>
      <w:r w:rsidRPr="0048085B">
        <w:rPr>
          <w:color w:val="auto"/>
        </w:rPr>
        <w:t xml:space="preserve">Kapitola c): </w:t>
      </w:r>
      <w:r w:rsidR="001144C2" w:rsidRPr="0048085B">
        <w:rPr>
          <w:rFonts w:ascii="TrebuchetMS" w:hAnsi="TrebuchetMS" w:cs="TrebuchetMS"/>
          <w:color w:val="auto"/>
        </w:rPr>
        <w:t>ZČ2</w:t>
      </w:r>
      <w:r w:rsidRPr="0048085B">
        <w:rPr>
          <w:rFonts w:ascii="TrebuchetMS" w:hAnsi="TrebuchetMS" w:cs="TrebuchetMS"/>
          <w:color w:val="auto"/>
        </w:rPr>
        <w:t xml:space="preserve"> ÚP </w:t>
      </w:r>
      <w:r w:rsidR="00000E3A" w:rsidRPr="0048085B">
        <w:rPr>
          <w:rFonts w:ascii="TrebuchetMS" w:hAnsi="TrebuchetMS" w:cs="TrebuchetMS"/>
          <w:color w:val="auto"/>
        </w:rPr>
        <w:t>Hamry nad Sázavou</w:t>
      </w:r>
      <w:r w:rsidRPr="0048085B">
        <w:rPr>
          <w:rFonts w:ascii="TrebuchetMS" w:hAnsi="TrebuchetMS" w:cs="TrebuchetMS"/>
          <w:color w:val="auto"/>
        </w:rPr>
        <w:t xml:space="preserve"> nejsou vymezeny</w:t>
      </w:r>
      <w:r w:rsidRPr="0048085B">
        <w:rPr>
          <w:color w:val="auto"/>
        </w:rPr>
        <w:t xml:space="preserve"> nové veřejně prospěšné stavby, veřejně prospěšná opatření ani asanace.</w:t>
      </w:r>
    </w:p>
    <w:p w14:paraId="29E3F672" w14:textId="77777777" w:rsidR="00A31CFB" w:rsidRPr="0048085B" w:rsidRDefault="008A5F5C" w:rsidP="00DF0B6A">
      <w:pPr>
        <w:pStyle w:val="skryttext"/>
        <w:rPr>
          <w:color w:val="auto"/>
        </w:rPr>
      </w:pPr>
      <w:r w:rsidRPr="0048085B">
        <w:rPr>
          <w:color w:val="auto"/>
        </w:rPr>
        <w:t xml:space="preserve">Kapitola </w:t>
      </w:r>
      <w:r w:rsidR="00A31CFB" w:rsidRPr="0048085B">
        <w:rPr>
          <w:color w:val="auto"/>
        </w:rPr>
        <w:t>f</w:t>
      </w:r>
      <w:r w:rsidRPr="0048085B">
        <w:rPr>
          <w:color w:val="auto"/>
        </w:rPr>
        <w:t>):</w:t>
      </w:r>
      <w:r w:rsidR="00A31CFB" w:rsidRPr="0048085B">
        <w:rPr>
          <w:color w:val="auto"/>
        </w:rPr>
        <w:t xml:space="preserve"> </w:t>
      </w:r>
      <w:r w:rsidR="001144C2" w:rsidRPr="0048085B">
        <w:rPr>
          <w:color w:val="auto"/>
        </w:rPr>
        <w:t>ZČ2</w:t>
      </w:r>
      <w:r w:rsidR="00A31CFB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A31CFB" w:rsidRPr="0048085B">
        <w:rPr>
          <w:color w:val="auto"/>
        </w:rPr>
        <w:t xml:space="preserve"> je zpracována v rozsahu, v členění a v počtu kopií dle uvedeného bodu. Výkres širších vztahů byl zpracován jako výřez na titulní straně.</w:t>
      </w:r>
    </w:p>
    <w:p w14:paraId="29722F82" w14:textId="77777777" w:rsidR="008A5F5C" w:rsidRPr="0048085B" w:rsidRDefault="008A5F5C" w:rsidP="00DF0B6A">
      <w:pPr>
        <w:pStyle w:val="skryttext"/>
        <w:rPr>
          <w:color w:val="auto"/>
        </w:rPr>
      </w:pPr>
      <w:r w:rsidRPr="0048085B">
        <w:rPr>
          <w:color w:val="auto"/>
        </w:rPr>
        <w:t xml:space="preserve">Kapitola </w:t>
      </w:r>
      <w:r w:rsidR="00A31CFB" w:rsidRPr="0048085B">
        <w:rPr>
          <w:color w:val="auto"/>
        </w:rPr>
        <w:t>g</w:t>
      </w:r>
      <w:r w:rsidRPr="0048085B">
        <w:rPr>
          <w:color w:val="auto"/>
        </w:rPr>
        <w:t>):</w:t>
      </w:r>
      <w:r w:rsidR="00A31CFB" w:rsidRPr="0048085B">
        <w:rPr>
          <w:color w:val="auto"/>
        </w:rPr>
        <w:t xml:space="preserve"> </w:t>
      </w:r>
      <w:r w:rsidR="001144C2" w:rsidRPr="0048085B">
        <w:rPr>
          <w:color w:val="auto"/>
        </w:rPr>
        <w:t>ZČ2</w:t>
      </w:r>
      <w:r w:rsidR="00A31CFB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A31CFB" w:rsidRPr="0048085B">
        <w:rPr>
          <w:color w:val="auto"/>
        </w:rPr>
        <w:t xml:space="preserve"> respektuje požadavky na udržitelný rozvoj území. Jsou upřednostněny principy trvale udržitelného rozvoje území a požadavky péče o životní prostředí a zdravé životní podmínky. Koncepce ochrany krajiny není řešením </w:t>
      </w:r>
      <w:r w:rsidR="001144C2" w:rsidRPr="0048085B">
        <w:rPr>
          <w:color w:val="auto"/>
        </w:rPr>
        <w:t>ZČ2</w:t>
      </w:r>
      <w:r w:rsidR="00A31CFB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A31CFB" w:rsidRPr="0048085B">
        <w:rPr>
          <w:color w:val="auto"/>
        </w:rPr>
        <w:t xml:space="preserve"> upravována.</w:t>
      </w:r>
    </w:p>
    <w:p w14:paraId="1C955BA1" w14:textId="77777777" w:rsidR="00065417" w:rsidRPr="0048085B" w:rsidRDefault="00065417" w:rsidP="00DF0B6A">
      <w:pPr>
        <w:pStyle w:val="skryttext"/>
        <w:rPr>
          <w:color w:val="auto"/>
        </w:rPr>
      </w:pPr>
    </w:p>
    <w:p w14:paraId="28E8FB51" w14:textId="77777777" w:rsidR="00365830" w:rsidRPr="0048085B" w:rsidRDefault="00365830" w:rsidP="00DF0B6A">
      <w:pPr>
        <w:pStyle w:val="skryttext"/>
        <w:rPr>
          <w:color w:val="auto"/>
        </w:rPr>
      </w:pPr>
      <w:r w:rsidRPr="0048085B">
        <w:rPr>
          <w:color w:val="auto"/>
        </w:rPr>
        <w:t>&gt;&gt;Zadání C H O T Ě B O Ř</w:t>
      </w:r>
    </w:p>
    <w:p w14:paraId="0CFE2560" w14:textId="77777777" w:rsidR="00365830" w:rsidRPr="0048085B" w:rsidRDefault="00365830" w:rsidP="00DF0B6A">
      <w:pPr>
        <w:pStyle w:val="skryttext"/>
        <w:rPr>
          <w:color w:val="auto"/>
        </w:rPr>
      </w:pPr>
    </w:p>
    <w:p w14:paraId="0CEC8A47" w14:textId="77777777" w:rsidR="00365830" w:rsidRPr="0048085B" w:rsidRDefault="00365830" w:rsidP="00DF0B6A">
      <w:pPr>
        <w:pStyle w:val="skryttext"/>
        <w:rPr>
          <w:color w:val="auto"/>
        </w:rPr>
      </w:pPr>
      <w:r w:rsidRPr="0048085B">
        <w:rPr>
          <w:color w:val="auto"/>
        </w:rPr>
        <w:t xml:space="preserve">Zadání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bylo splněno následně:</w:t>
      </w:r>
    </w:p>
    <w:p w14:paraId="69817452" w14:textId="77777777" w:rsidR="00BB7D07" w:rsidRPr="0048085B" w:rsidRDefault="00BB7D07" w:rsidP="00DF0B6A">
      <w:pPr>
        <w:pStyle w:val="skryttext"/>
        <w:rPr>
          <w:color w:val="auto"/>
        </w:rPr>
      </w:pPr>
    </w:p>
    <w:p w14:paraId="26586647" w14:textId="77777777" w:rsidR="00FE3BB8" w:rsidRPr="0048085B" w:rsidRDefault="00FE3BB8" w:rsidP="00DF0B6A">
      <w:pPr>
        <w:pStyle w:val="skryttext"/>
        <w:rPr>
          <w:color w:val="auto"/>
        </w:rPr>
      </w:pPr>
      <w:r w:rsidRPr="0048085B">
        <w:rPr>
          <w:color w:val="auto"/>
        </w:rPr>
        <w:t>Pokyny pro zpracování návrhu změny územního plánu byly splněny následně:</w:t>
      </w:r>
    </w:p>
    <w:p w14:paraId="28586845" w14:textId="77777777" w:rsidR="00FE3BB8" w:rsidRPr="0048085B" w:rsidRDefault="00D96F90" w:rsidP="00DF0B6A">
      <w:pPr>
        <w:pStyle w:val="skryttext"/>
        <w:rPr>
          <w:color w:val="auto"/>
        </w:rPr>
      </w:pPr>
      <w:r w:rsidRPr="0048085B">
        <w:rPr>
          <w:color w:val="auto"/>
        </w:rPr>
        <w:t>Návrhové plochy P5 a P10, u kterých dochází k potenciálnímu ohrožení sesuvným úz</w:t>
      </w:r>
      <w:r w:rsidR="009C1B63" w:rsidRPr="0048085B">
        <w:rPr>
          <w:color w:val="auto"/>
        </w:rPr>
        <w:t>emím, byly touto změnou zrušeny a zachován původní způsobu využití „zeleň soukromá a vyhrazená (ZS)</w:t>
      </w:r>
      <w:r w:rsidR="006933C6" w:rsidRPr="0048085B">
        <w:rPr>
          <w:color w:val="auto"/>
        </w:rPr>
        <w:t>“</w:t>
      </w:r>
      <w:r w:rsidR="009C1B63" w:rsidRPr="0048085B">
        <w:rPr>
          <w:color w:val="auto"/>
        </w:rPr>
        <w:t xml:space="preserve">. </w:t>
      </w:r>
    </w:p>
    <w:p w14:paraId="62A4D490" w14:textId="77777777" w:rsidR="00D96F90" w:rsidRPr="0048085B" w:rsidRDefault="001144C2" w:rsidP="00DF0B6A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D96F90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D96F90" w:rsidRPr="0048085B">
        <w:rPr>
          <w:color w:val="auto"/>
        </w:rPr>
        <w:t xml:space="preserve"> respektuje hodnoty v území a vytváří předpoklady pro ochranu kulturních, přírodních a civilizačních hodnot řešeného území.</w:t>
      </w:r>
    </w:p>
    <w:p w14:paraId="687B8CAD" w14:textId="77777777" w:rsidR="00BF6337" w:rsidRPr="0048085B" w:rsidRDefault="001144C2" w:rsidP="00DF0B6A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BF6337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BF6337" w:rsidRPr="0048085B">
        <w:rPr>
          <w:color w:val="auto"/>
        </w:rPr>
        <w:t xml:space="preserve"> nemění celkovou koncepci ÚP.</w:t>
      </w:r>
    </w:p>
    <w:p w14:paraId="66D0A60E" w14:textId="77777777" w:rsidR="00BF6337" w:rsidRPr="0048085B" w:rsidRDefault="00BF6337" w:rsidP="00DF0B6A">
      <w:pPr>
        <w:pStyle w:val="skryttext"/>
        <w:rPr>
          <w:color w:val="auto"/>
        </w:rPr>
      </w:pPr>
      <w:r w:rsidRPr="0048085B">
        <w:rPr>
          <w:color w:val="auto"/>
        </w:rPr>
        <w:t xml:space="preserve">Byla provedena aktualizace katastrální mapy jako referenčního mapového podkladu a aktualizace zastavěného území – viz kapitola </w:t>
      </w:r>
      <w:r w:rsidR="005D593D" w:rsidRPr="0048085B">
        <w:rPr>
          <w:color w:val="auto"/>
        </w:rPr>
        <w:t>4.2.2</w:t>
      </w:r>
      <w:r w:rsidRPr="0048085B">
        <w:rPr>
          <w:color w:val="auto"/>
        </w:rPr>
        <w:t>.</w:t>
      </w:r>
    </w:p>
    <w:p w14:paraId="6D7F65CA" w14:textId="77777777" w:rsidR="00B02FD2" w:rsidRPr="0048085B" w:rsidRDefault="00B02FD2" w:rsidP="00BB7D07">
      <w:pPr>
        <w:pStyle w:val="skryttext"/>
        <w:rPr>
          <w:b/>
          <w:color w:val="auto"/>
        </w:rPr>
      </w:pPr>
      <w:r w:rsidRPr="0048085B">
        <w:rPr>
          <w:color w:val="auto"/>
        </w:rPr>
        <w:t xml:space="preserve">Byla prověřena návaznost na územní plány sousedních obcí a dle závěrů z ÚAP 2014 byly provedeny úpravy prvků ÚSES lokální úrovně. </w:t>
      </w:r>
    </w:p>
    <w:p w14:paraId="4B70D624" w14:textId="77777777" w:rsidR="00BF6337" w:rsidRPr="0048085B" w:rsidRDefault="006E74F2" w:rsidP="00BB7D07">
      <w:pPr>
        <w:pStyle w:val="skryttext"/>
        <w:rPr>
          <w:color w:val="auto"/>
        </w:rPr>
      </w:pPr>
      <w:r w:rsidRPr="0048085B">
        <w:rPr>
          <w:color w:val="auto"/>
        </w:rPr>
        <w:t>Byly upraveny podmínky využití ploch a zrušeny ty části, které svoji podrobností překračují rámec územního plánu.</w:t>
      </w:r>
    </w:p>
    <w:p w14:paraId="42D40250" w14:textId="77777777" w:rsidR="008710EB" w:rsidRPr="0048085B" w:rsidRDefault="008710EB" w:rsidP="00BB7D07">
      <w:pPr>
        <w:pStyle w:val="skryttext"/>
        <w:rPr>
          <w:color w:val="auto"/>
        </w:rPr>
      </w:pPr>
      <w:r w:rsidRPr="0048085B">
        <w:rPr>
          <w:color w:val="auto"/>
        </w:rPr>
        <w:t>Bylo ověřeno, že koridor P01 pro výstavbu VVTL plynovodu je vymezen v souladu se ZÚR Kraje Vysočina.</w:t>
      </w:r>
    </w:p>
    <w:p w14:paraId="5A698BBB" w14:textId="77777777" w:rsidR="006E74F2" w:rsidRPr="0048085B" w:rsidRDefault="006E74F2" w:rsidP="00BB7D07">
      <w:pPr>
        <w:pStyle w:val="skryttext"/>
        <w:rPr>
          <w:color w:val="auto"/>
        </w:rPr>
      </w:pPr>
      <w:r w:rsidRPr="0048085B">
        <w:rPr>
          <w:color w:val="auto"/>
        </w:rPr>
        <w:t>Plocha zemědělského areálu v Jeřišně byla vymezena jako plocha přestavby P19 tak, aby bylo možné realizovat záměr výstavby bioplynové stanice</w:t>
      </w:r>
      <w:r w:rsidR="002212B3" w:rsidRPr="0048085B">
        <w:rPr>
          <w:color w:val="auto"/>
        </w:rPr>
        <w:t xml:space="preserve"> při zachování stávající zemědělské výroby</w:t>
      </w:r>
      <w:r w:rsidRPr="0048085B">
        <w:rPr>
          <w:color w:val="auto"/>
        </w:rPr>
        <w:t>.</w:t>
      </w:r>
    </w:p>
    <w:p w14:paraId="1E226884" w14:textId="77777777" w:rsidR="008710EB" w:rsidRPr="0048085B" w:rsidRDefault="008710EB" w:rsidP="00BB7D07">
      <w:pPr>
        <w:pStyle w:val="skryttext"/>
        <w:rPr>
          <w:color w:val="auto"/>
        </w:rPr>
      </w:pPr>
      <w:r w:rsidRPr="0048085B">
        <w:rPr>
          <w:color w:val="auto"/>
        </w:rPr>
        <w:t>Lhůta pro zpracování územní studie pro plochu Z17 byla prodloužena do 31.12.2020.</w:t>
      </w:r>
    </w:p>
    <w:p w14:paraId="291052CA" w14:textId="77777777" w:rsidR="00D40B0A" w:rsidRPr="0048085B" w:rsidRDefault="00D40B0A" w:rsidP="00D40B0A"/>
    <w:p w14:paraId="7244EA1E" w14:textId="77777777" w:rsidR="0070160C" w:rsidRPr="0048085B" w:rsidRDefault="00896826" w:rsidP="007C1535">
      <w:pPr>
        <w:pStyle w:val="Nadpis1"/>
      </w:pPr>
      <w:bookmarkStart w:id="21" w:name="_Toc437771478"/>
      <w:r w:rsidRPr="0048085B">
        <w:t xml:space="preserve">Prokázání nemožnosti využít vymezené zastavitelné plochy a </w:t>
      </w:r>
      <w:r w:rsidR="003452B9" w:rsidRPr="0048085B">
        <w:t>v</w:t>
      </w:r>
      <w:r w:rsidR="0070160C" w:rsidRPr="0048085B">
        <w:t xml:space="preserve">yhodnocení potřeby vymezení </w:t>
      </w:r>
      <w:r w:rsidRPr="0048085B">
        <w:t xml:space="preserve">nových </w:t>
      </w:r>
      <w:r w:rsidR="0070160C" w:rsidRPr="0048085B">
        <w:t>zastavitelných ploch</w:t>
      </w:r>
      <w:bookmarkEnd w:id="21"/>
    </w:p>
    <w:p w14:paraId="37F2B677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Uvedené ustanovení se nepoužije, protože ZČ1 ÚP Česká Bělá nevymezuje nové zastavitelné plochy .</w:t>
      </w:r>
    </w:p>
    <w:p w14:paraId="754ED3E3" w14:textId="77777777" w:rsidR="008F3EC8" w:rsidRPr="0048085B" w:rsidRDefault="008F3EC8" w:rsidP="008F3EC8">
      <w:pPr>
        <w:pStyle w:val="skryttext"/>
        <w:rPr>
          <w:color w:val="auto"/>
        </w:rPr>
      </w:pPr>
    </w:p>
    <w:p w14:paraId="6C239171" w14:textId="77777777" w:rsidR="00435986" w:rsidRPr="0048085B" w:rsidRDefault="00435986" w:rsidP="00435986">
      <w:bookmarkStart w:id="22" w:name="_Hlk169690159"/>
      <w:r w:rsidRPr="0048085B">
        <w:t>Vymezení nových zastavitelných ploch není touto změnou navrženo.</w:t>
      </w:r>
      <w:bookmarkEnd w:id="22"/>
      <w:r w:rsidRPr="0048085B">
        <w:t xml:space="preserve"> </w:t>
      </w:r>
    </w:p>
    <w:p w14:paraId="2B8F7E22" w14:textId="77777777" w:rsidR="001306AC" w:rsidRPr="0048085B" w:rsidRDefault="001306AC" w:rsidP="001306AC">
      <w:pPr>
        <w:rPr>
          <w:vanish/>
        </w:rPr>
      </w:pPr>
    </w:p>
    <w:p w14:paraId="3AE6AF5A" w14:textId="77777777" w:rsidR="0056063A" w:rsidRPr="0048085B" w:rsidRDefault="0056063A" w:rsidP="0056063A">
      <w:pPr>
        <w:pStyle w:val="skryttext"/>
        <w:rPr>
          <w:color w:val="auto"/>
        </w:rPr>
      </w:pPr>
      <w:r w:rsidRPr="0048085B">
        <w:rPr>
          <w:color w:val="auto"/>
        </w:rPr>
        <w:t>Uvedené ustanovení se nepoužije, protože ZČ1 ÚP Česká Bělá nevymezuje nové zastavitelné plochy .</w:t>
      </w:r>
    </w:p>
    <w:p w14:paraId="3EE1D0BC" w14:textId="77777777" w:rsidR="0056063A" w:rsidRPr="0048085B" w:rsidRDefault="0056063A" w:rsidP="0056063A">
      <w:pPr>
        <w:pStyle w:val="skryttext"/>
        <w:rPr>
          <w:color w:val="auto"/>
        </w:rPr>
      </w:pPr>
    </w:p>
    <w:p w14:paraId="7811893F" w14:textId="77777777" w:rsidR="00B83633" w:rsidRPr="0048085B" w:rsidRDefault="00B83633" w:rsidP="00FA457C"/>
    <w:p w14:paraId="53CB24A1" w14:textId="77777777" w:rsidR="00B32BCE" w:rsidRPr="0048085B" w:rsidRDefault="00B32BCE" w:rsidP="00B32BCE">
      <w:pPr>
        <w:pStyle w:val="skryttext"/>
        <w:rPr>
          <w:color w:val="auto"/>
        </w:rPr>
      </w:pPr>
    </w:p>
    <w:p w14:paraId="33492050" w14:textId="77777777" w:rsidR="008F3EC8" w:rsidRPr="0048085B" w:rsidRDefault="008F3EC8" w:rsidP="00B32BCE">
      <w:pPr>
        <w:pStyle w:val="skryttext"/>
        <w:rPr>
          <w:color w:val="auto"/>
        </w:rPr>
      </w:pPr>
      <w:bookmarkStart w:id="23" w:name="_Toc435423144"/>
      <w:r w:rsidRPr="0048085B">
        <w:rPr>
          <w:color w:val="auto"/>
        </w:rPr>
        <w:t>Prokázání nemožnosti využít vymezené zastavitelné plochy</w:t>
      </w:r>
      <w:bookmarkEnd w:id="23"/>
    </w:p>
    <w:p w14:paraId="17695F27" w14:textId="77777777" w:rsidR="008F3EC8" w:rsidRPr="0048085B" w:rsidRDefault="008F3EC8" w:rsidP="00B32BCE">
      <w:pPr>
        <w:pStyle w:val="skryttext"/>
        <w:rPr>
          <w:color w:val="auto"/>
        </w:rPr>
      </w:pPr>
    </w:p>
    <w:p w14:paraId="40741696" w14:textId="77777777" w:rsidR="00291FDF" w:rsidRPr="0048085B" w:rsidRDefault="008F3EC8" w:rsidP="00B32BCE">
      <w:pPr>
        <w:pStyle w:val="skryttext"/>
        <w:rPr>
          <w:color w:val="auto"/>
        </w:rPr>
      </w:pPr>
      <w:r w:rsidRPr="0048085B">
        <w:rPr>
          <w:color w:val="auto"/>
        </w:rPr>
        <w:t xml:space="preserve">V uplynulém období došlo v obci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k zastavění následujících zastavitelných ploch, jejichž </w:t>
      </w:r>
      <w:r w:rsidR="00291FDF" w:rsidRPr="0048085B">
        <w:rPr>
          <w:color w:val="auto"/>
        </w:rPr>
        <w:t xml:space="preserve">zástavba </w:t>
      </w:r>
      <w:r w:rsidRPr="0048085B">
        <w:rPr>
          <w:color w:val="auto"/>
        </w:rPr>
        <w:t>je zřejm</w:t>
      </w:r>
      <w:r w:rsidR="00291FDF" w:rsidRPr="0048085B">
        <w:rPr>
          <w:color w:val="auto"/>
        </w:rPr>
        <w:t>á</w:t>
      </w:r>
      <w:r w:rsidRPr="0048085B">
        <w:rPr>
          <w:color w:val="auto"/>
        </w:rPr>
        <w:t xml:space="preserve"> z aktualizace katastrální mapy a hranic zastavěného území:</w:t>
      </w:r>
    </w:p>
    <w:p w14:paraId="409353E8" w14:textId="77777777" w:rsidR="008F3EC8" w:rsidRPr="0048085B" w:rsidRDefault="008F3EC8" w:rsidP="00B32BCE">
      <w:pPr>
        <w:pStyle w:val="skryttext"/>
        <w:rPr>
          <w:color w:val="auto"/>
        </w:rPr>
      </w:pPr>
    </w:p>
    <w:p w14:paraId="6F06B5D5" w14:textId="77777777" w:rsidR="008F3EC8" w:rsidRPr="0048085B" w:rsidRDefault="008F3EC8" w:rsidP="00B32BCE">
      <w:pPr>
        <w:pStyle w:val="skryttext"/>
        <w:rPr>
          <w:color w:val="auto"/>
        </w:rPr>
      </w:pPr>
      <w:bookmarkStart w:id="24" w:name="_Toc435423145"/>
      <w:r w:rsidRPr="0048085B">
        <w:rPr>
          <w:color w:val="auto"/>
        </w:rPr>
        <w:t>Vyhodnocení potřeby vymezení nových zastavitelných ploch</w:t>
      </w:r>
      <w:bookmarkEnd w:id="24"/>
    </w:p>
    <w:p w14:paraId="6F7AA250" w14:textId="77777777" w:rsidR="006B0172" w:rsidRPr="0048085B" w:rsidRDefault="006B0172" w:rsidP="00B32BCE">
      <w:pPr>
        <w:pStyle w:val="skryttext"/>
        <w:rPr>
          <w:color w:val="auto"/>
        </w:rPr>
      </w:pPr>
    </w:p>
    <w:p w14:paraId="4EB1D3AB" w14:textId="77777777" w:rsidR="006B0172" w:rsidRPr="0048085B" w:rsidRDefault="006B0172" w:rsidP="00B32BCE">
      <w:pPr>
        <w:pStyle w:val="skryttext"/>
        <w:rPr>
          <w:color w:val="auto"/>
        </w:rPr>
      </w:pPr>
      <w:r w:rsidRPr="0048085B">
        <w:rPr>
          <w:color w:val="auto"/>
        </w:rPr>
        <w:t>Plochy pro bydlení</w:t>
      </w:r>
    </w:p>
    <w:p w14:paraId="171223A9" w14:textId="77777777" w:rsidR="006B0172" w:rsidRPr="0048085B" w:rsidRDefault="006B0172" w:rsidP="00B32BCE">
      <w:pPr>
        <w:pStyle w:val="skryttext"/>
        <w:rPr>
          <w:color w:val="auto"/>
        </w:rPr>
      </w:pPr>
    </w:p>
    <w:p w14:paraId="2DEECA62" w14:textId="77777777" w:rsidR="006F3B6C" w:rsidRPr="0048085B" w:rsidRDefault="006F3B6C" w:rsidP="00B32BCE">
      <w:pPr>
        <w:pStyle w:val="skryttext"/>
        <w:rPr>
          <w:color w:val="auto"/>
        </w:rPr>
      </w:pPr>
      <w:r w:rsidRPr="0048085B">
        <w:rPr>
          <w:color w:val="auto"/>
        </w:rPr>
        <w:t>Z tabulky uvedené v předchozím bodě vyplývá, že uplynulém období byly zas</w:t>
      </w:r>
      <w:r w:rsidR="00291FDF" w:rsidRPr="0048085B">
        <w:rPr>
          <w:color w:val="auto"/>
        </w:rPr>
        <w:t xml:space="preserve">tavěny zastavitelné plochy v celkovém rozsahu 8,68 ha. </w:t>
      </w:r>
    </w:p>
    <w:p w14:paraId="3CD6F016" w14:textId="77777777" w:rsidR="00291FDF" w:rsidRPr="0048085B" w:rsidRDefault="00291FDF" w:rsidP="00B32BCE">
      <w:pPr>
        <w:pStyle w:val="skryttext"/>
        <w:rPr>
          <w:color w:val="auto"/>
        </w:rPr>
      </w:pPr>
    </w:p>
    <w:p w14:paraId="1CC557B5" w14:textId="77777777" w:rsidR="006B0172" w:rsidRPr="0048085B" w:rsidRDefault="00670976" w:rsidP="00B32BCE">
      <w:pPr>
        <w:pStyle w:val="skryttext"/>
        <w:rPr>
          <w:color w:val="auto"/>
        </w:rPr>
      </w:pPr>
      <w:r w:rsidRPr="0048085B">
        <w:rPr>
          <w:color w:val="auto"/>
        </w:rPr>
        <w:t xml:space="preserve">V uplynulém období došlo k zástavbě zastavitelné plochy Z5 a části zastavitelné plochy Z4 v celkovém rozsahu 0,26 ha. Jedná se o využití pouze zanedbatelné části zastavitelných ploch, protože i nadále je možné rozvíjet obytnou zástavbu na </w:t>
      </w:r>
      <w:r w:rsidR="004541C5" w:rsidRPr="0048085B">
        <w:rPr>
          <w:color w:val="auto"/>
        </w:rPr>
        <w:t xml:space="preserve">zbývajících </w:t>
      </w:r>
      <w:r w:rsidRPr="0048085B">
        <w:rPr>
          <w:color w:val="auto"/>
        </w:rPr>
        <w:t>zastavitelných plochách Z1 až Z9 o celkové výměře 2,82 ha. Přidávání nových zastavitelných ploch pro obytnou zástavbu proto není přijatelné z hlediska překroční nezbytného rozsahu s ohledem na předpokládané demografické trendy.</w:t>
      </w:r>
    </w:p>
    <w:p w14:paraId="59C27AD1" w14:textId="77777777" w:rsidR="00670976" w:rsidRPr="0048085B" w:rsidRDefault="00670976" w:rsidP="00B32BCE">
      <w:pPr>
        <w:pStyle w:val="skryttext"/>
        <w:rPr>
          <w:color w:val="auto"/>
        </w:rPr>
      </w:pPr>
      <w:r w:rsidRPr="0048085B">
        <w:rPr>
          <w:color w:val="auto"/>
        </w:rPr>
        <w:t xml:space="preserve">Nicméně </w:t>
      </w:r>
      <w:r w:rsidR="00724575" w:rsidRPr="0048085B">
        <w:rPr>
          <w:color w:val="auto"/>
        </w:rPr>
        <w:t xml:space="preserve">jedním z cílů řešení ZČ2 ÚP </w:t>
      </w:r>
      <w:r w:rsidR="00000E3A" w:rsidRPr="0048085B">
        <w:rPr>
          <w:color w:val="auto"/>
        </w:rPr>
        <w:t>Hamry nad Sázavou</w:t>
      </w:r>
      <w:r w:rsidR="00724575" w:rsidRPr="0048085B">
        <w:rPr>
          <w:color w:val="auto"/>
        </w:rPr>
        <w:t xml:space="preserve"> je zlepšení podmínek pro soudržnost společenství obyvatel v území, které vyžaduje vymezení nových zastavitelných ploch </w:t>
      </w:r>
      <w:r w:rsidR="004541C5" w:rsidRPr="0048085B">
        <w:rPr>
          <w:color w:val="auto"/>
        </w:rPr>
        <w:t xml:space="preserve">pro obytnou zástavbu </w:t>
      </w:r>
      <w:r w:rsidR="00724575" w:rsidRPr="0048085B">
        <w:rPr>
          <w:color w:val="auto"/>
        </w:rPr>
        <w:t>v</w:t>
      </w:r>
      <w:r w:rsidR="006437F9" w:rsidRPr="0048085B">
        <w:rPr>
          <w:color w:val="auto"/>
        </w:rPr>
        <w:t xml:space="preserve">e vhodných </w:t>
      </w:r>
      <w:r w:rsidR="00724575" w:rsidRPr="0048085B">
        <w:rPr>
          <w:color w:val="auto"/>
        </w:rPr>
        <w:t xml:space="preserve">lokalitách, jejichž využití bude snazší a reálnější než </w:t>
      </w:r>
      <w:r w:rsidR="004541C5" w:rsidRPr="0048085B">
        <w:rPr>
          <w:color w:val="auto"/>
        </w:rPr>
        <w:t xml:space="preserve">v </w:t>
      </w:r>
      <w:r w:rsidR="00724575" w:rsidRPr="0048085B">
        <w:rPr>
          <w:color w:val="auto"/>
        </w:rPr>
        <w:t>dosavadní</w:t>
      </w:r>
      <w:r w:rsidR="004541C5" w:rsidRPr="0048085B">
        <w:rPr>
          <w:color w:val="auto"/>
        </w:rPr>
        <w:t>m</w:t>
      </w:r>
      <w:r w:rsidR="00724575" w:rsidRPr="0048085B">
        <w:rPr>
          <w:color w:val="auto"/>
        </w:rPr>
        <w:t xml:space="preserve"> návrh</w:t>
      </w:r>
      <w:r w:rsidR="004541C5" w:rsidRPr="0048085B">
        <w:rPr>
          <w:color w:val="auto"/>
        </w:rPr>
        <w:t>u</w:t>
      </w:r>
      <w:r w:rsidR="00724575" w:rsidRPr="0048085B">
        <w:rPr>
          <w:color w:val="auto"/>
        </w:rPr>
        <w:t xml:space="preserve">. Z tohoto důvodu ZČ2 ÚP </w:t>
      </w:r>
      <w:r w:rsidR="00000E3A" w:rsidRPr="0048085B">
        <w:rPr>
          <w:color w:val="auto"/>
        </w:rPr>
        <w:t>Hamry nad Sázavou</w:t>
      </w:r>
      <w:r w:rsidR="00724575" w:rsidRPr="0048085B">
        <w:rPr>
          <w:color w:val="auto"/>
        </w:rPr>
        <w:t xml:space="preserve"> nově vymezuje</w:t>
      </w:r>
      <w:r w:rsidR="006437F9" w:rsidRPr="0048085B">
        <w:rPr>
          <w:color w:val="auto"/>
        </w:rPr>
        <w:t xml:space="preserve"> zastavitelné plochy Z15 a Z16 a jako kompenzaci ruší v odpovídajícím rozsahu zastavitelnou plochu Z3. </w:t>
      </w:r>
      <w:r w:rsidR="00724575" w:rsidRPr="0048085B">
        <w:rPr>
          <w:color w:val="auto"/>
        </w:rPr>
        <w:t xml:space="preserve">Výhodnost nově navržené úpravy v porovnání s předcházejícím řešení je uvedena v kapitole </w:t>
      </w:r>
      <w:r w:rsidR="004541C5" w:rsidRPr="0048085B">
        <w:rPr>
          <w:color w:val="auto"/>
        </w:rPr>
        <w:t>8.4.1.</w:t>
      </w:r>
    </w:p>
    <w:p w14:paraId="14EE8962" w14:textId="77777777" w:rsidR="00670976" w:rsidRPr="0048085B" w:rsidRDefault="00670976" w:rsidP="00B32BCE">
      <w:pPr>
        <w:pStyle w:val="skryttext"/>
        <w:rPr>
          <w:color w:val="auto"/>
        </w:rPr>
      </w:pPr>
    </w:p>
    <w:p w14:paraId="1E1925D5" w14:textId="77777777" w:rsidR="006437F9" w:rsidRPr="0048085B" w:rsidRDefault="006437F9" w:rsidP="00B32BCE">
      <w:pPr>
        <w:pStyle w:val="skryttext"/>
        <w:rPr>
          <w:color w:val="auto"/>
        </w:rPr>
      </w:pPr>
      <w:r w:rsidRPr="0048085B">
        <w:rPr>
          <w:color w:val="auto"/>
        </w:rPr>
        <w:t>Plochy pro zemědělskou výrobu.</w:t>
      </w:r>
    </w:p>
    <w:p w14:paraId="45CD1CD1" w14:textId="77777777" w:rsidR="006437F9" w:rsidRPr="0048085B" w:rsidRDefault="006437F9" w:rsidP="00B32BCE">
      <w:pPr>
        <w:pStyle w:val="skryttext"/>
        <w:rPr>
          <w:color w:val="auto"/>
        </w:rPr>
      </w:pPr>
    </w:p>
    <w:p w14:paraId="68D75FDB" w14:textId="77777777" w:rsidR="006437F9" w:rsidRPr="0048085B" w:rsidRDefault="006437F9" w:rsidP="00B32BCE">
      <w:pPr>
        <w:pStyle w:val="skryttext"/>
        <w:rPr>
          <w:color w:val="auto"/>
        </w:rPr>
      </w:pPr>
      <w:r w:rsidRPr="0048085B">
        <w:rPr>
          <w:color w:val="auto"/>
        </w:rPr>
        <w:t xml:space="preserve">Podobně jako u ploch pro obytnou zástavbu nedošlo ani u ploch pro zemědělskou výrobu v uplynulém období k zásadnější zástavbě.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vymezuje pro rozvoj výroby jedinou zastavitelnou plochu Z13, jejíž větší využití je ale problematické z hygienického hlediska (nedostatečný odstup od stávající obytné zástavby) a z n</w:t>
      </w:r>
      <w:r w:rsidR="003826EF" w:rsidRPr="0048085B">
        <w:rPr>
          <w:color w:val="auto"/>
        </w:rPr>
        <w:t>evyhovujícího</w:t>
      </w:r>
      <w:r w:rsidRPr="0048085B">
        <w:rPr>
          <w:color w:val="auto"/>
        </w:rPr>
        <w:t xml:space="preserve"> dopravního napojení. Plocha Z13 je dopravně přístupná pouze po místní komunikaci ne</w:t>
      </w:r>
      <w:r w:rsidR="003826EF" w:rsidRPr="0048085B">
        <w:rPr>
          <w:color w:val="auto"/>
        </w:rPr>
        <w:t>dostatečných</w:t>
      </w:r>
      <w:r w:rsidRPr="0048085B">
        <w:rPr>
          <w:color w:val="auto"/>
        </w:rPr>
        <w:t xml:space="preserve"> parametrů, která vede </w:t>
      </w:r>
      <w:r w:rsidR="004541C5" w:rsidRPr="0048085B">
        <w:rPr>
          <w:color w:val="auto"/>
        </w:rPr>
        <w:t xml:space="preserve">skrz plochy </w:t>
      </w:r>
      <w:r w:rsidRPr="0048085B">
        <w:rPr>
          <w:color w:val="auto"/>
        </w:rPr>
        <w:t>obytné zástavby v centru obce.</w:t>
      </w:r>
    </w:p>
    <w:p w14:paraId="29853DE9" w14:textId="77777777" w:rsidR="006437F9" w:rsidRPr="0048085B" w:rsidRDefault="006437F9" w:rsidP="00B32BCE">
      <w:pPr>
        <w:pStyle w:val="skryttext"/>
        <w:rPr>
          <w:color w:val="auto"/>
        </w:rPr>
      </w:pPr>
      <w:r w:rsidRPr="0048085B">
        <w:rPr>
          <w:color w:val="auto"/>
        </w:rPr>
        <w:t xml:space="preserve">Z vyhodnocení uplatňování ÚP vyplývá, že se jedná o zásadní překážku z hlediska vytvoření podmínek pro hospodářský rozvoj řešeného území. ZČ2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proto vymezuje novou zastavitelnou plochu Z17, která je situována v dostatečné vzdálenosti od obytné zástavby, a jejíž využití nebude spjato s intenzifikací související dopravy v centru obce. Z výše uvedených důvodů je vymezení plochy Z17 kompenzováno zrušením odpovídající části plochy Z13</w:t>
      </w:r>
      <w:r w:rsidR="004541C5" w:rsidRPr="0048085B">
        <w:rPr>
          <w:color w:val="auto"/>
        </w:rPr>
        <w:t>.</w:t>
      </w:r>
    </w:p>
    <w:p w14:paraId="77A4D5F4" w14:textId="77777777" w:rsidR="008F3EC8" w:rsidRPr="0048085B" w:rsidRDefault="008F3EC8" w:rsidP="00B32BCE">
      <w:pPr>
        <w:pStyle w:val="skryttext"/>
        <w:rPr>
          <w:color w:val="auto"/>
        </w:rPr>
      </w:pPr>
    </w:p>
    <w:p w14:paraId="09B0E855" w14:textId="77777777" w:rsidR="006437F9" w:rsidRPr="0048085B" w:rsidRDefault="006437F9" w:rsidP="00B32BCE">
      <w:pPr>
        <w:pStyle w:val="skryttext"/>
        <w:rPr>
          <w:color w:val="auto"/>
        </w:rPr>
      </w:pPr>
    </w:p>
    <w:p w14:paraId="62CDAD90" w14:textId="77777777" w:rsidR="006437F9" w:rsidRPr="0048085B" w:rsidRDefault="006437F9" w:rsidP="00B32BCE">
      <w:pPr>
        <w:pStyle w:val="skryttext"/>
        <w:rPr>
          <w:color w:val="auto"/>
        </w:rPr>
      </w:pPr>
    </w:p>
    <w:p w14:paraId="07885F5B" w14:textId="77777777" w:rsidR="008F3EC8" w:rsidRPr="0048085B" w:rsidRDefault="008F3EC8" w:rsidP="00B32BCE">
      <w:pPr>
        <w:pStyle w:val="skryttext"/>
        <w:rPr>
          <w:color w:val="auto"/>
        </w:rPr>
      </w:pPr>
      <w:r w:rsidRPr="0048085B">
        <w:rPr>
          <w:color w:val="auto"/>
        </w:rPr>
        <w:t xml:space="preserve">Potřeba vymezení nových zastavitelných ploch vyplývá především z jejich zastavění, jak je uvedeno v předcházející kapitole. </w:t>
      </w:r>
    </w:p>
    <w:p w14:paraId="15BEEB12" w14:textId="77777777" w:rsidR="008F3EC8" w:rsidRPr="0048085B" w:rsidRDefault="008F3EC8" w:rsidP="00B32BCE">
      <w:pPr>
        <w:pStyle w:val="skryttext"/>
        <w:rPr>
          <w:color w:val="auto"/>
        </w:rPr>
      </w:pPr>
      <w:r w:rsidRPr="0048085B">
        <w:rPr>
          <w:color w:val="auto"/>
        </w:rPr>
        <w:t xml:space="preserve">U výrobních ploch (plocha Z6) se nejedná o významný rozsah zastavění jak v rámci lokality tak v rámci celkového rozsahu rozvojových ploch pro výrobu. </w:t>
      </w:r>
    </w:p>
    <w:p w14:paraId="584CD02E" w14:textId="77777777" w:rsidR="008F3EC8" w:rsidRPr="0048085B" w:rsidRDefault="008F3EC8" w:rsidP="00B32BCE">
      <w:pPr>
        <w:pStyle w:val="skryttext"/>
        <w:rPr>
          <w:color w:val="auto"/>
        </w:rPr>
      </w:pPr>
      <w:r w:rsidRPr="0048085B">
        <w:rPr>
          <w:color w:val="auto"/>
        </w:rPr>
        <w:t>U ploch pro obytnou zástavbu se ale jedná o významný úbytek, zejména s ohledem na předpokládané brzké zastavění plochy Z12. Z důvodu potřeby zachování stávajících příznivých podmínek pro zajištění udržitelného rozvoje území je proto nutné, aby byl úbytek zastavitelných ploch pro obytnou zástavbu kompenzován v rámci řešení ZČ1 ÚP Česká Bělá minimálně v rozsahu již zastavěných částí ploch Z11 a Z27, tj.0,75 ha.</w:t>
      </w:r>
    </w:p>
    <w:p w14:paraId="15DB48DC" w14:textId="77777777" w:rsidR="008F3EC8" w:rsidRPr="0048085B" w:rsidRDefault="008F3EC8" w:rsidP="00B32BCE">
      <w:pPr>
        <w:pStyle w:val="skryttext"/>
        <w:rPr>
          <w:color w:val="auto"/>
        </w:rPr>
      </w:pPr>
    </w:p>
    <w:p w14:paraId="1886D2BA" w14:textId="77777777" w:rsidR="008F3EC8" w:rsidRPr="0048085B" w:rsidRDefault="008F3EC8" w:rsidP="00B32BCE">
      <w:pPr>
        <w:pStyle w:val="skryttext"/>
        <w:rPr>
          <w:color w:val="auto"/>
        </w:rPr>
      </w:pPr>
    </w:p>
    <w:p w14:paraId="074EE2E5" w14:textId="77777777" w:rsidR="008F3EC8" w:rsidRPr="0048085B" w:rsidRDefault="008F3EC8" w:rsidP="00B32BCE">
      <w:pPr>
        <w:pStyle w:val="skryttext"/>
        <w:rPr>
          <w:color w:val="auto"/>
        </w:rPr>
      </w:pPr>
    </w:p>
    <w:p w14:paraId="78631CF1" w14:textId="77777777" w:rsidR="008F3EC8" w:rsidRPr="0048085B" w:rsidRDefault="008F3EC8" w:rsidP="00B32BCE">
      <w:pPr>
        <w:pStyle w:val="skryttext"/>
        <w:rPr>
          <w:color w:val="auto"/>
        </w:rPr>
      </w:pPr>
    </w:p>
    <w:p w14:paraId="0D5A3AC5" w14:textId="77777777" w:rsidR="008F3EC8" w:rsidRPr="0048085B" w:rsidRDefault="008F3EC8" w:rsidP="00B32BCE">
      <w:pPr>
        <w:pStyle w:val="skryttext"/>
        <w:rPr>
          <w:color w:val="auto"/>
        </w:rPr>
      </w:pPr>
    </w:p>
    <w:p w14:paraId="598D5CB9" w14:textId="77777777" w:rsidR="008F3EC8" w:rsidRPr="0048085B" w:rsidRDefault="008F3EC8" w:rsidP="00B32BCE">
      <w:pPr>
        <w:pStyle w:val="skryttext"/>
        <w:rPr>
          <w:color w:val="auto"/>
        </w:rPr>
      </w:pPr>
    </w:p>
    <w:p w14:paraId="1F2B1826" w14:textId="77777777" w:rsidR="008F3EC8" w:rsidRPr="0048085B" w:rsidRDefault="008F3EC8" w:rsidP="00B32BCE">
      <w:pPr>
        <w:pStyle w:val="skryttext"/>
        <w:rPr>
          <w:color w:val="auto"/>
        </w:rPr>
      </w:pPr>
      <w:r w:rsidRPr="0048085B">
        <w:rPr>
          <w:color w:val="auto"/>
        </w:rPr>
        <w:t>V uplynulém období došlo v Okrouhličce k zásadnímu zastavění zastavitelných ploch pro bydlení, což je zřejmé z následující tabulky. Z důvodu provedených úprav pozemků na téměř všech zastavitelných plochách je pro lepší přehled je posuzován přímo konkrétní počet parcel místo využité výměry:</w:t>
      </w:r>
    </w:p>
    <w:p w14:paraId="534A35B5" w14:textId="77777777" w:rsidR="008F3EC8" w:rsidRPr="0048085B" w:rsidRDefault="008F3EC8" w:rsidP="00B32BCE">
      <w:pPr>
        <w:pStyle w:val="skryttext"/>
        <w:rPr>
          <w:color w:val="auto"/>
        </w:rPr>
      </w:pPr>
      <w:r w:rsidRPr="0048085B">
        <w:rPr>
          <w:color w:val="auto"/>
        </w:rPr>
        <w:t>Pozn: do výše uvedeného vyhodnocení se nezapočítává plocha a.4., protože je vymezena v místní části Skřivánek a výše uvedené vyhodnocení se vztahuje pouze na zastavitelné plochy pro bydlení v místní části Česká Bělá.</w:t>
      </w:r>
    </w:p>
    <w:p w14:paraId="60FB3AAB" w14:textId="77777777" w:rsidR="008F3EC8" w:rsidRPr="0048085B" w:rsidRDefault="008F3EC8" w:rsidP="00B32BCE">
      <w:pPr>
        <w:pStyle w:val="skryttext"/>
        <w:rPr>
          <w:color w:val="auto"/>
        </w:rPr>
      </w:pPr>
      <w:r w:rsidRPr="0048085B">
        <w:rPr>
          <w:color w:val="auto"/>
        </w:rPr>
        <w:t>Nemožnost využít vymezené zastavitelné plochy vyplývá v řešeném území především z jejich fyzického zastavění. Nicméně ani 7 dosud volných parcel na ploše a.3. není reálně využitelných, protože 4 z nich již byly zakoupeny investory a předpokládá se výstavba rodinných domů v nejbližším období. Teoreticky tak lze v nejbližším období využít pouze 8 volných parcel, což by bylo, s ohledem na dosavadní tempo rozvoje zástavby a polohu řešeného území v rozvojové oblasti republikového významu, nedostačující i při možnosti ideálního řešení vlastnických vztahů.</w:t>
      </w:r>
    </w:p>
    <w:p w14:paraId="21068AC3" w14:textId="77777777" w:rsidR="008F3EC8" w:rsidRPr="0048085B" w:rsidRDefault="008F3EC8" w:rsidP="00B32BCE">
      <w:pPr>
        <w:pStyle w:val="skryttext"/>
        <w:rPr>
          <w:color w:val="auto"/>
        </w:rPr>
      </w:pPr>
      <w:r w:rsidRPr="0048085B">
        <w:rPr>
          <w:color w:val="auto"/>
        </w:rPr>
        <w:t>Potřeba vymezení nových zastavitelných ploch pro obytnou zástavbu v Okrouhličce, jako jeden z předpokladů dosažení soudržnosti společenství obyvatel v řešeném území, je proto evidentní.</w:t>
      </w:r>
    </w:p>
    <w:p w14:paraId="1306301C" w14:textId="77777777" w:rsidR="008F3EC8" w:rsidRPr="0048085B" w:rsidRDefault="008F3EC8" w:rsidP="008F3EC8">
      <w:pPr>
        <w:pStyle w:val="skryttext"/>
        <w:rPr>
          <w:color w:val="auto"/>
        </w:rPr>
      </w:pPr>
    </w:p>
    <w:p w14:paraId="6F7070C5" w14:textId="77777777" w:rsidR="008F3EC8" w:rsidRPr="0048085B" w:rsidRDefault="008F3EC8" w:rsidP="008F3EC8">
      <w:pPr>
        <w:pStyle w:val="skryttext"/>
        <w:rPr>
          <w:color w:val="auto"/>
        </w:rPr>
      </w:pPr>
    </w:p>
    <w:p w14:paraId="47A32429" w14:textId="77777777" w:rsidR="008F3EC8" w:rsidRPr="0048085B" w:rsidRDefault="008F3EC8" w:rsidP="008F3EC8">
      <w:pPr>
        <w:pStyle w:val="skryttext"/>
        <w:rPr>
          <w:color w:val="auto"/>
        </w:rPr>
      </w:pPr>
    </w:p>
    <w:p w14:paraId="58AF16A1" w14:textId="77777777" w:rsidR="008F3EC8" w:rsidRPr="0048085B" w:rsidRDefault="008F3EC8" w:rsidP="008F3EC8">
      <w:pPr>
        <w:pStyle w:val="skryttext"/>
        <w:rPr>
          <w:color w:val="auto"/>
        </w:rPr>
      </w:pPr>
    </w:p>
    <w:p w14:paraId="5004013E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V rámci řešení ZČ1 ÚP Česká Bělá byla aktualizována katastrální mapa jako referenční mapový podklad a hranice zastavěného území. Zastavěné území bylo rozšířeno o části zastavitelných ploch Z1 a Z3 (pro bydlení v rodinných domech) o celkovém rozsahu 1,29 ha. Nicméně přesto zůstává v řešeném území vymezeno dostatečné množství jiných zastavitelných ploch umožňujících rozvoj obytné zástavby:</w:t>
      </w:r>
    </w:p>
    <w:p w14:paraId="44B090CC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Pro zástavbu v první etapě zůstávají vymezeny zbývající části ploch Z1, Z2 a Z3 o celkové výměře 1,59 ha.</w:t>
      </w:r>
    </w:p>
    <w:p w14:paraId="44AFC3D1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Pro zástavbu ve druhé etapě zůstává vymezena plocha Z5 o celkové výměře 3,11 ha.</w:t>
      </w:r>
    </w:p>
    <w:p w14:paraId="25F7FD5F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Výše uvedené plochy jsou pro rozvoj obce Česká Bělá v nejbližším období dostačující, a proto není zapotřebí v rámci této změny vymezovat nové zastavitelné plochy pro bydlení.</w:t>
      </w:r>
    </w:p>
    <w:p w14:paraId="35BFF430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Nově je vymezena pouze zastavitelná plocha Z8 pro dopravní infrastrukturu, jejíž potřeba vymezení vyplývá z Aktualizace č.1 ZÚR Kraje Vysočina.</w:t>
      </w:r>
    </w:p>
    <w:p w14:paraId="2007A4A4" w14:textId="77777777" w:rsidR="008F3EC8" w:rsidRPr="0048085B" w:rsidRDefault="008F3EC8" w:rsidP="008F3EC8">
      <w:pPr>
        <w:pStyle w:val="skryttext"/>
        <w:rPr>
          <w:color w:val="auto"/>
        </w:rPr>
      </w:pPr>
    </w:p>
    <w:p w14:paraId="6043DAD4" w14:textId="77777777" w:rsidR="008F3EC8" w:rsidRPr="0048085B" w:rsidRDefault="008F3EC8" w:rsidP="008F3EC8">
      <w:pPr>
        <w:pStyle w:val="skryttext"/>
        <w:rPr>
          <w:color w:val="auto"/>
        </w:rPr>
      </w:pPr>
    </w:p>
    <w:p w14:paraId="262EDA26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 xml:space="preserve">ZČ1 ÚP Česká Bělá nejsou vymezeny nové zastavitelné plochy pro smíšenou obytnou zástavbu (převládající způsob využití zastavitelných ploch v řešeném území) z důvodu dostatečného množství dosud nevyužitých ploch stávajících. </w:t>
      </w:r>
    </w:p>
    <w:p w14:paraId="6E73A331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 xml:space="preserve">ZČ1 ÚP Česká Bělá je vymezena zastavitelná plocha Z10, která je určena pro výstavbu rozhledny v sousedství stávajících vodojemů jihovýchodně od obce. S ohledem na ustanovení § 12 zákona č.114/1992 Sb., o ochraně přírody a krajiny v platném znění je nutné upřesnit její polohu v rámci řešeného území a stanovit maximální výšku budoucí rozhledny. Nezbytné omezení polohy a parametrů rozhledny lze koncepčně řešit pouze v rámci nově definované zastavitelné plochy včetně podmínek jejího využití. </w:t>
      </w:r>
    </w:p>
    <w:p w14:paraId="65488243" w14:textId="77777777" w:rsidR="008F3EC8" w:rsidRPr="0048085B" w:rsidRDefault="008F3EC8" w:rsidP="008F3EC8">
      <w:pPr>
        <w:pStyle w:val="skryttext"/>
        <w:rPr>
          <w:color w:val="auto"/>
        </w:rPr>
      </w:pPr>
    </w:p>
    <w:p w14:paraId="29BA4119" w14:textId="77777777" w:rsidR="008F3EC8" w:rsidRPr="0048085B" w:rsidRDefault="008F3EC8" w:rsidP="008F3EC8">
      <w:pPr>
        <w:pStyle w:val="skryttext"/>
        <w:rPr>
          <w:color w:val="auto"/>
        </w:rPr>
      </w:pPr>
    </w:p>
    <w:p w14:paraId="6960201D" w14:textId="77777777" w:rsidR="008F3EC8" w:rsidRPr="0048085B" w:rsidRDefault="008F3EC8" w:rsidP="008F3EC8">
      <w:pPr>
        <w:pStyle w:val="skryttext"/>
        <w:rPr>
          <w:color w:val="auto"/>
        </w:rPr>
      </w:pPr>
    </w:p>
    <w:p w14:paraId="27BCF60B" w14:textId="77777777" w:rsidR="008F3EC8" w:rsidRPr="0048085B" w:rsidRDefault="008F3EC8" w:rsidP="008F3EC8">
      <w:pPr>
        <w:pStyle w:val="skryttext"/>
        <w:rPr>
          <w:color w:val="auto"/>
        </w:rPr>
      </w:pPr>
    </w:p>
    <w:p w14:paraId="1737C0FE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Prokázání nemožnosti využít vymezené zastavitelné plochy</w:t>
      </w:r>
    </w:p>
    <w:p w14:paraId="50F37E34" w14:textId="77777777" w:rsidR="008F3EC8" w:rsidRPr="0048085B" w:rsidRDefault="008F3EC8" w:rsidP="008F3EC8">
      <w:pPr>
        <w:pStyle w:val="skryttext"/>
        <w:rPr>
          <w:color w:val="auto"/>
        </w:rPr>
      </w:pPr>
    </w:p>
    <w:p w14:paraId="283D77FE" w14:textId="77777777" w:rsidR="008F3EC8" w:rsidRPr="0048085B" w:rsidRDefault="008F3EC8" w:rsidP="008F3EC8">
      <w:pPr>
        <w:pStyle w:val="skryttext"/>
        <w:rPr>
          <w:color w:val="auto"/>
        </w:rPr>
      </w:pPr>
    </w:p>
    <w:p w14:paraId="593122B7" w14:textId="77777777" w:rsidR="008F3EC8" w:rsidRPr="0048085B" w:rsidRDefault="008F3EC8" w:rsidP="008F3EC8">
      <w:pPr>
        <w:pStyle w:val="skryttext"/>
        <w:rPr>
          <w:color w:val="auto"/>
        </w:rPr>
      </w:pPr>
    </w:p>
    <w:p w14:paraId="4D0D9F58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V rámci řešení ZČ1 ÚP Česká Bělá byla aktualizována katastrální mapa jako referenční mapový podklad a hranice zastavěného území. Zastavěné území bylo rozšířeno o následující části zastavitelných ploch:</w:t>
      </w:r>
    </w:p>
    <w:p w14:paraId="1EA6DD25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Plochy pro bydlení a rekreaci:</w:t>
      </w:r>
      <w:r w:rsidRPr="0048085B">
        <w:rPr>
          <w:color w:val="auto"/>
        </w:rPr>
        <w:tab/>
      </w:r>
    </w:p>
    <w:p w14:paraId="027E96AF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část plochy Z9 o výměře</w:t>
      </w:r>
      <w:r w:rsidRPr="0048085B">
        <w:rPr>
          <w:color w:val="auto"/>
        </w:rPr>
        <w:tab/>
      </w:r>
      <w:r w:rsidRPr="0048085B">
        <w:rPr>
          <w:color w:val="auto"/>
        </w:rPr>
        <w:tab/>
      </w:r>
      <w:r w:rsidRPr="0048085B">
        <w:rPr>
          <w:color w:val="auto"/>
        </w:rPr>
        <w:tab/>
        <w:t>0,46 ha</w:t>
      </w:r>
    </w:p>
    <w:p w14:paraId="4D675A91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část plochy Z58 o výměře</w:t>
      </w:r>
      <w:r w:rsidRPr="0048085B">
        <w:rPr>
          <w:color w:val="auto"/>
        </w:rPr>
        <w:tab/>
      </w:r>
      <w:r w:rsidRPr="0048085B">
        <w:rPr>
          <w:color w:val="auto"/>
        </w:rPr>
        <w:tab/>
      </w:r>
      <w:r w:rsidRPr="0048085B">
        <w:rPr>
          <w:color w:val="auto"/>
        </w:rPr>
        <w:tab/>
        <w:t>0,57 ha</w:t>
      </w:r>
    </w:p>
    <w:p w14:paraId="110A3FDA" w14:textId="77777777" w:rsidR="008F3EC8" w:rsidRPr="0048085B" w:rsidRDefault="008F3EC8" w:rsidP="008F3EC8">
      <w:pPr>
        <w:pStyle w:val="skryttext"/>
        <w:rPr>
          <w:color w:val="auto"/>
          <w:u w:val="single"/>
        </w:rPr>
      </w:pPr>
      <w:r w:rsidRPr="0048085B">
        <w:rPr>
          <w:color w:val="auto"/>
          <w:u w:val="single"/>
        </w:rPr>
        <w:t>část plochy Z222 o výměře</w:t>
      </w:r>
      <w:r w:rsidRPr="0048085B">
        <w:rPr>
          <w:color w:val="auto"/>
          <w:u w:val="single"/>
        </w:rPr>
        <w:tab/>
      </w:r>
      <w:r w:rsidRPr="0048085B">
        <w:rPr>
          <w:color w:val="auto"/>
          <w:u w:val="single"/>
        </w:rPr>
        <w:tab/>
      </w:r>
      <w:r w:rsidRPr="0048085B">
        <w:rPr>
          <w:color w:val="auto"/>
          <w:u w:val="single"/>
        </w:rPr>
        <w:tab/>
        <w:t>0,08 ha</w:t>
      </w:r>
    </w:p>
    <w:p w14:paraId="51404A23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ab/>
        <w:t>součet:</w:t>
      </w:r>
      <w:r w:rsidRPr="0048085B">
        <w:rPr>
          <w:color w:val="auto"/>
        </w:rPr>
        <w:tab/>
      </w:r>
      <w:r w:rsidRPr="0048085B">
        <w:rPr>
          <w:color w:val="auto"/>
        </w:rPr>
        <w:tab/>
      </w:r>
      <w:r w:rsidRPr="0048085B">
        <w:rPr>
          <w:color w:val="auto"/>
        </w:rPr>
        <w:tab/>
      </w:r>
      <w:r w:rsidRPr="0048085B">
        <w:rPr>
          <w:color w:val="auto"/>
        </w:rPr>
        <w:tab/>
      </w:r>
      <w:r w:rsidRPr="0048085B">
        <w:rPr>
          <w:color w:val="auto"/>
        </w:rPr>
        <w:tab/>
      </w:r>
      <w:r w:rsidRPr="0048085B">
        <w:rPr>
          <w:color w:val="auto"/>
        </w:rPr>
        <w:tab/>
        <w:t>1,11 ha</w:t>
      </w:r>
    </w:p>
    <w:p w14:paraId="2A69068B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Plochy pro výrobu</w:t>
      </w:r>
    </w:p>
    <w:p w14:paraId="1A2CD691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 xml:space="preserve">část plochy Z89 o výměře </w:t>
      </w:r>
      <w:r w:rsidRPr="0048085B">
        <w:rPr>
          <w:color w:val="auto"/>
        </w:rPr>
        <w:tab/>
      </w:r>
      <w:r w:rsidRPr="0048085B">
        <w:rPr>
          <w:color w:val="auto"/>
        </w:rPr>
        <w:tab/>
      </w:r>
      <w:r w:rsidRPr="0048085B">
        <w:rPr>
          <w:color w:val="auto"/>
        </w:rPr>
        <w:tab/>
        <w:t>0,39 ha</w:t>
      </w:r>
    </w:p>
    <w:p w14:paraId="45304ADF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Z výše uvedeného přehledu je zřejmé, že proti situaci při projednávání ZČ1 ÚP Česká Bělá již nelze využít 1,11 ha zastavitelných ploch pro bydlení a rekreaci a 0,39 ha zastavitelných ploch pro výrobu. Využitelnost ostatních zastavitelných ploch zůstává nezměněna.</w:t>
      </w:r>
    </w:p>
    <w:p w14:paraId="68B530D0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Pozn: Rozšíření zastavěného území u železniční stanice Česká Bělá (KÚ Česká Bělá) a pod hrází Břevnické přehrady (KÚ Česká Bělá) nebylo provedeno na základě zápisu nových zastavěných ploch do katastru nemovitostí, ale jedná se pouze o opravu opomenutí, ke kterému došlo při zpracování původního ÚP.</w:t>
      </w:r>
    </w:p>
    <w:p w14:paraId="0A1E99AC" w14:textId="77777777" w:rsidR="008F3EC8" w:rsidRPr="0048085B" w:rsidRDefault="008F3EC8" w:rsidP="008F3EC8">
      <w:pPr>
        <w:pStyle w:val="skryttext"/>
        <w:rPr>
          <w:color w:val="auto"/>
        </w:rPr>
      </w:pPr>
    </w:p>
    <w:p w14:paraId="52FA037F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Za uplynulé období nedošlo v řešeném území k zástavbě na žádné zastavitelné ploše pro bydlení. Na největší zastavitelné ploše Z2 sice proběhla parcelace a bylo vydáno stavební povolení na výstavbu základní technické vybavenosti, nicméně fyzicky k realizaci staveb nedošlo. Všechny vymezené zastavitelné plochy jsou proto i nadále využitelné.</w:t>
      </w:r>
    </w:p>
    <w:p w14:paraId="5C64F8D3" w14:textId="77777777" w:rsidR="008F3EC8" w:rsidRPr="0048085B" w:rsidRDefault="008F3EC8" w:rsidP="008F3EC8">
      <w:pPr>
        <w:pStyle w:val="skryttext"/>
        <w:rPr>
          <w:color w:val="auto"/>
        </w:rPr>
      </w:pPr>
    </w:p>
    <w:p w14:paraId="28AAA0C1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Plochy pro výrobu</w:t>
      </w:r>
    </w:p>
    <w:p w14:paraId="34E5C762" w14:textId="77777777" w:rsidR="008F3EC8" w:rsidRPr="0048085B" w:rsidRDefault="008F3EC8" w:rsidP="008F3EC8">
      <w:pPr>
        <w:pStyle w:val="skryttext"/>
        <w:rPr>
          <w:color w:val="auto"/>
        </w:rPr>
      </w:pPr>
    </w:p>
    <w:p w14:paraId="6E1EC813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V řešeném území nejsou vymezeny žádné zastavitelné plochy pro výrobu.</w:t>
      </w:r>
    </w:p>
    <w:p w14:paraId="2DEE7A10" w14:textId="77777777" w:rsidR="008F3EC8" w:rsidRPr="0048085B" w:rsidRDefault="008F3EC8" w:rsidP="008F3EC8">
      <w:pPr>
        <w:pStyle w:val="skryttext"/>
        <w:rPr>
          <w:color w:val="auto"/>
        </w:rPr>
      </w:pPr>
    </w:p>
    <w:p w14:paraId="30CD86B7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Uvedené ustanovení se nepoužije, protože ZČ1 ÚP Česká Bělá nedochází ke zvětšení celkového rozsahu zastavitelných ploch – viz následující bilance:</w:t>
      </w:r>
    </w:p>
    <w:p w14:paraId="57B5D838" w14:textId="77777777" w:rsidR="00B32BCE" w:rsidRPr="0048085B" w:rsidRDefault="00B32BCE" w:rsidP="008F3EC8">
      <w:pPr>
        <w:pStyle w:val="skryttext"/>
        <w:rPr>
          <w:color w:val="auto"/>
        </w:rPr>
      </w:pPr>
    </w:p>
    <w:p w14:paraId="7634CFF5" w14:textId="77777777" w:rsidR="00B32BCE" w:rsidRPr="0048085B" w:rsidRDefault="00B32BCE" w:rsidP="008F3EC8">
      <w:pPr>
        <w:pStyle w:val="skryttext"/>
        <w:rPr>
          <w:color w:val="auto"/>
        </w:rPr>
      </w:pPr>
    </w:p>
    <w:p w14:paraId="631ACE42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Plochy Z15 a Z18 se do uvedené bilance nezapočítávají, protože jsou určeny pro veřejnou zeleň, a nemají proto charakter zastavitelné plochy. ZČ1 ÚP Česká Bělá se mění především způsob využití již vymezených zastavitelných ploch. Nově vymezené zastavitelné plochy Z13 a Z20 jsou pouze menšího rozsahu a jejich vymezení je kompenzováno zrušením odpovídající části již vymezené zastavitelné plochy Z2.</w:t>
      </w:r>
    </w:p>
    <w:p w14:paraId="16679551" w14:textId="77777777" w:rsidR="008F3EC8" w:rsidRPr="0048085B" w:rsidRDefault="008F3EC8" w:rsidP="008F3EC8">
      <w:pPr>
        <w:pStyle w:val="skryttext"/>
        <w:rPr>
          <w:color w:val="auto"/>
        </w:rPr>
      </w:pPr>
    </w:p>
    <w:p w14:paraId="1ED80803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Uvedené prokázání není zpracováno, protože podstatou řešení ZČ1 ÚP Česká Bělá není vymezení nových zastavitelných ploch, ale úprava koncepce řešení veřejné infrastruktury. Vymezení nových zastavitelných ploch je pouze nezásadního rozsahu a pouze jako důsledek úprav koncepce veřejné infrastruktury.</w:t>
      </w:r>
    </w:p>
    <w:p w14:paraId="60B82EC8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V období od vydání ÚP Česká Bělá do 31.12.2012 došlo k zastavění zastavitelné plochy Z3 (0,53 ha) a části zastavitelné plochy Z2 (0,23 ha). ZČ1 ÚP Česká Bělá jsou uvedené plochy (celkem 0,76 ha) zařazeny do zastavěného území v rámci jeho aktualizace. Využití uvedených ploch k další zástavbě formou intenzifikace využití území nelze předpokládat. Z původního rozsahu zastavitelných ploch pro smíšenou obytnou zástavbu (3,58 ha) lze nyní využít pouze 2,82 ha.</w:t>
      </w:r>
    </w:p>
    <w:p w14:paraId="14E7AABE" w14:textId="77777777" w:rsidR="008F3EC8" w:rsidRPr="0048085B" w:rsidRDefault="008F3EC8" w:rsidP="008F3EC8">
      <w:pPr>
        <w:pStyle w:val="skryttext"/>
        <w:rPr>
          <w:color w:val="auto"/>
        </w:rPr>
      </w:pPr>
    </w:p>
    <w:p w14:paraId="168DE6B6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&gt;&gt;ze zprávy o uplatňování ÚP</w:t>
      </w:r>
    </w:p>
    <w:p w14:paraId="5CD8839F" w14:textId="77777777" w:rsidR="008F3EC8" w:rsidRPr="0048085B" w:rsidRDefault="008F3EC8" w:rsidP="008F3EC8">
      <w:pPr>
        <w:pStyle w:val="skryttext"/>
        <w:rPr>
          <w:color w:val="auto"/>
        </w:rPr>
      </w:pPr>
    </w:p>
    <w:p w14:paraId="793E4ABE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V uplynulém období došlo k zastavění následujících částí ploch pro bydlení:</w:t>
      </w:r>
    </w:p>
    <w:p w14:paraId="65C64F03" w14:textId="77777777" w:rsidR="008F3EC8" w:rsidRPr="0048085B" w:rsidRDefault="008F3EC8" w:rsidP="008F3EC8">
      <w:pPr>
        <w:pStyle w:val="skryttext"/>
        <w:rPr>
          <w:color w:val="auto"/>
        </w:rPr>
      </w:pPr>
    </w:p>
    <w:p w14:paraId="03D206D4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 xml:space="preserve">O výše uvedené části byly ZČ1 ÚP Česká Bělá zastavitelné plochy zmenšeny a naopak bylo o ně rozšířeno zastavěné území, které bylo aktualizováno ke dni 31.5.2014. </w:t>
      </w:r>
    </w:p>
    <w:p w14:paraId="2B5C933D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Využitelný rozsah zastavitelných ploch pro bydlení v rodinných domech je tedy snížen o 1,12 ha. Využitelnost ostatních zastavitelných ploch zůstává nezměněna.</w:t>
      </w:r>
    </w:p>
    <w:p w14:paraId="198942AF" w14:textId="77777777" w:rsidR="008F3EC8" w:rsidRPr="0048085B" w:rsidRDefault="008F3EC8" w:rsidP="008F3EC8">
      <w:pPr>
        <w:pStyle w:val="skryttext"/>
        <w:rPr>
          <w:color w:val="auto"/>
        </w:rPr>
      </w:pPr>
    </w:p>
    <w:p w14:paraId="41CFFDE7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V uplynulém období došlo k zastavění částí ploch pro bydlení BR1, BR9, BR10, BR17 a BR20 o celkovém rozsahu 0,79 ha. O tyto části byly zastavitelné plochy zmenšeny a naopak bylo o ně rozšířeno zastavěné území, které bylo aktualizováno ke dni 31.12.2013. Využitelný rozsah zastavitelných ploch pro bydlení v rodinných domech je tedy snížen o 0,79 ha. Využitelnost ostatních zastavitelných ploch zůstává nezměněna.</w:t>
      </w:r>
    </w:p>
    <w:p w14:paraId="634C67F3" w14:textId="77777777" w:rsidR="008F3EC8" w:rsidRPr="0048085B" w:rsidRDefault="008F3EC8" w:rsidP="008F3EC8">
      <w:pPr>
        <w:pStyle w:val="skryttext"/>
        <w:rPr>
          <w:color w:val="auto"/>
        </w:rPr>
      </w:pPr>
    </w:p>
    <w:p w14:paraId="053CB7BD" w14:textId="77777777" w:rsidR="008F3EC8" w:rsidRPr="0048085B" w:rsidRDefault="008F3EC8" w:rsidP="008F3EC8">
      <w:pPr>
        <w:pStyle w:val="skryttext"/>
        <w:rPr>
          <w:color w:val="auto"/>
        </w:rPr>
      </w:pPr>
    </w:p>
    <w:p w14:paraId="056174B4" w14:textId="77777777" w:rsidR="008F3EC8" w:rsidRPr="0048085B" w:rsidRDefault="008F3EC8" w:rsidP="008F3EC8">
      <w:pPr>
        <w:pStyle w:val="skryttext"/>
        <w:rPr>
          <w:color w:val="auto"/>
        </w:rPr>
      </w:pPr>
    </w:p>
    <w:p w14:paraId="06C6C2DC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Vyhodnocení potřeby vymezení nových zastavitelných ploch</w:t>
      </w:r>
    </w:p>
    <w:p w14:paraId="122E1E82" w14:textId="77777777" w:rsidR="008F3EC8" w:rsidRPr="0048085B" w:rsidRDefault="008F3EC8" w:rsidP="008F3EC8">
      <w:pPr>
        <w:pStyle w:val="skryttext"/>
        <w:rPr>
          <w:color w:val="auto"/>
        </w:rPr>
      </w:pPr>
    </w:p>
    <w:p w14:paraId="0E5517A1" w14:textId="77777777" w:rsidR="008F3EC8" w:rsidRPr="0048085B" w:rsidRDefault="008F3EC8" w:rsidP="008F3EC8">
      <w:pPr>
        <w:pStyle w:val="skryttext"/>
        <w:rPr>
          <w:color w:val="auto"/>
        </w:rPr>
      </w:pPr>
    </w:p>
    <w:p w14:paraId="71782A04" w14:textId="77777777" w:rsidR="008F3EC8" w:rsidRPr="0048085B" w:rsidRDefault="008F3EC8" w:rsidP="008F3EC8">
      <w:pPr>
        <w:pStyle w:val="skryttext"/>
        <w:rPr>
          <w:color w:val="auto"/>
        </w:rPr>
      </w:pPr>
    </w:p>
    <w:p w14:paraId="29F0D3F1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Z předcházejícího bodu vyplývá, že v uplynulém období nedošlo k významnějšímu využití vymezených zastavitelných ploch. Nové zastavitelné plochy lze proto vymezit nejvýše v rozsahu zastavěných částí zastavitelných ploch.</w:t>
      </w:r>
    </w:p>
    <w:p w14:paraId="16FF7B07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Nezbytnost vymezení nových zastavitelných ploch vyplývá z požadavků udržitelného rozvoje území. Rozsah zastavitelných ploch by měl být dlouhodobě stabilní tak, aby byly zajištěny vhodné podmínky pro soudržnost obyvatel v území a podmínek pro hospodářský rozvoj.</w:t>
      </w:r>
    </w:p>
    <w:p w14:paraId="621F710A" w14:textId="77777777" w:rsidR="008F3EC8" w:rsidRPr="0048085B" w:rsidRDefault="008F3EC8" w:rsidP="008F3EC8">
      <w:pPr>
        <w:pStyle w:val="skryttext"/>
        <w:rPr>
          <w:color w:val="auto"/>
        </w:rPr>
      </w:pPr>
    </w:p>
    <w:p w14:paraId="6B4080FE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Plochy pro bydlení</w:t>
      </w:r>
    </w:p>
    <w:p w14:paraId="24A193D9" w14:textId="77777777" w:rsidR="008F3EC8" w:rsidRPr="0048085B" w:rsidRDefault="008F3EC8" w:rsidP="008F3EC8">
      <w:pPr>
        <w:pStyle w:val="skryttext"/>
        <w:rPr>
          <w:color w:val="auto"/>
        </w:rPr>
      </w:pPr>
    </w:p>
    <w:p w14:paraId="65B1C42C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V rámci vyhodnocení zastavitelných ploch byla prověřována vhodnost vymezení v zadání požadované plochy Z13 v porovnání s ostatními vymezenými zastavitelnými plochami pro bydlení. Zastavitelná plocha Z13 navazuje na zastavěné území a vyplňuje proluku mezi silnicí III/35210 ve směru na Zábornou a rybníkem v údolí Česká Běláského potoka. Budoucí zástavba na této bude proto přispívat k ucelování tvaru zastavěného území.</w:t>
      </w:r>
    </w:p>
    <w:p w14:paraId="6FBFABBD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 xml:space="preserve">Naopak zástavba na plochách Z3 a Z4 by rozšiřovala zastavěné území nežádoucím způsobem lineárně podél silnice III/3539 ve směru na Sirákov. Dosavadní zástavba je podél silnice III/3539 ve směru na Sirákov limitována fotbalovým hřištěm a bezpečnostním pásmem VTL plynovodu včetně regulační stanice VTL/STL. Zástavba ploch Z3 a Z4 musí uvedené limity rovněž respektovat, a proto by při zástavbě uvedených ploch došlo ke vzniku nežádoucích proluk mezi stávající a novou zástavbou. U plochy Z4 lze navíc považovat za nevhodné i to, že omezuje možnost budoucího rozvoje hřiště a obestavovat hřiště obytnou zástavbou není vhodné i z hledisek provozních a hygienických. </w:t>
      </w:r>
    </w:p>
    <w:p w14:paraId="272C771C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Z výše uvedených důvodů je proto ZČ1 ÚP Česká Bělá nově vymezena plocha Z13 (0,24 ha) a zrušena plocha Z4 (0,28 ha).</w:t>
      </w:r>
    </w:p>
    <w:p w14:paraId="6FE233FA" w14:textId="77777777" w:rsidR="008F3EC8" w:rsidRPr="0048085B" w:rsidRDefault="008F3EC8" w:rsidP="008F3EC8">
      <w:pPr>
        <w:pStyle w:val="skryttext"/>
        <w:rPr>
          <w:color w:val="auto"/>
        </w:rPr>
      </w:pPr>
    </w:p>
    <w:p w14:paraId="53F0F09C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Plochy pro výrobu</w:t>
      </w:r>
    </w:p>
    <w:p w14:paraId="5D4B7500" w14:textId="77777777" w:rsidR="008F3EC8" w:rsidRPr="0048085B" w:rsidRDefault="008F3EC8" w:rsidP="008F3EC8">
      <w:pPr>
        <w:pStyle w:val="skryttext"/>
        <w:rPr>
          <w:color w:val="auto"/>
        </w:rPr>
      </w:pPr>
    </w:p>
    <w:p w14:paraId="32D46328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Potřeba vymezení zastavitelných ploch pro výrobu je evidentní, protože v řešeném území nejsou vymezeny žádné zastavitelné plochy pro výrobu a ani uvnitř stávajícího výrobního areálu nejsou větší nevyužité plochy či objekty. ZČ1 ÚP Česká Bělá proto řeší vymezení nových zastavitelných ploch Z11 a Z12 v návaznosti na výrobní areál.</w:t>
      </w:r>
    </w:p>
    <w:p w14:paraId="18ECCD6D" w14:textId="77777777" w:rsidR="008F3EC8" w:rsidRPr="0048085B" w:rsidRDefault="008F3EC8" w:rsidP="008F3EC8">
      <w:pPr>
        <w:pStyle w:val="skryttext"/>
        <w:rPr>
          <w:color w:val="auto"/>
        </w:rPr>
      </w:pPr>
    </w:p>
    <w:p w14:paraId="4F91848C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ZČ1 ÚP Česká Bělá se vymezují nové zastavitelné plochy především pro dopravní infrastrukturu. Potřeba jejich vymezení vyplývá z úpravy koncepce řešení dopravní infrastruktury dle Aktualizace č.1 ZÚR Kraje Vysočina.</w:t>
      </w:r>
    </w:p>
    <w:p w14:paraId="1C96C04F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U ostatních druhů zastavitelných ploch je ZČ1 ÚP Česká Bělá navrženo snížení rozsahu (především z důvodů střetů s koridory dopravní infrastruktury nebo zastavěním využitelné části zastavitelné plochy). I přesto je v řešeném území stále dostatečné množství jiných rozvojových ploch, a proto není zapotřebí zrušené či zastavěné části zastavitelných ploch kompenzovat vymezováním odpovídajícího množství nových zastavitelných ploch.</w:t>
      </w:r>
    </w:p>
    <w:p w14:paraId="5E5C5B2F" w14:textId="77777777" w:rsidR="008F3EC8" w:rsidRPr="0048085B" w:rsidRDefault="008F3EC8" w:rsidP="008F3EC8">
      <w:pPr>
        <w:pStyle w:val="skryttext"/>
        <w:rPr>
          <w:color w:val="auto"/>
        </w:rPr>
      </w:pPr>
    </w:p>
    <w:p w14:paraId="1822F4AA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Uvedené vyhodnocení není zpracováno, protože podstatou řešení ZČ1 ÚP Česká Bělá není vymezení nových zastavitelných ploch, ale úprava koncepce řešení veřejné infrastruktury. Vymezení nových zastavitelných ploch je pouze nezásadního rozsahu a pouze jako důsledek úprav koncepce veřejné infrastruktury.</w:t>
      </w:r>
    </w:p>
    <w:p w14:paraId="1010E864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Protože nedošlo k zásadním změnám podmínek v území, platí i nadále předpoklady rozvoje, které byly stanoveny ve stávajícím ÚP Česká Bělá. Z hlediska zajištění podmínek pro soudržnost obyvatel v území jsou v řešeném území zapotřebí zastavitelné plochy pro smíšenou obytnou zástavbu v rozsahu cca. 6,5 ha. Jestliže došlo k vyčerpání části této plochy (viz předchozí kapitola) je vhodné vymezit v odpovídajícím rozsahu nové zastavitelné plochy tak, aby byly zachovány podmínky pro udržitelný rozvoj území.</w:t>
      </w:r>
    </w:p>
    <w:p w14:paraId="73AFF481" w14:textId="77777777" w:rsidR="008F3EC8" w:rsidRPr="0048085B" w:rsidRDefault="008F3EC8" w:rsidP="008F3EC8">
      <w:pPr>
        <w:pStyle w:val="skryttext"/>
        <w:rPr>
          <w:color w:val="auto"/>
        </w:rPr>
      </w:pPr>
    </w:p>
    <w:p w14:paraId="4043F133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V řešeném území je proto zapotřebí vymezit ZČ1 ÚP Česká Bělá nové zastavitelné plochy pro smíšenou obytnou zástavbu v rozsahu cca. 0,76 ha. Tomuto rozsahu přibližně odpovídají navržené zastavitelné plochy Z8, Z9 a Z10 o celkové výměře 0,58 ha.</w:t>
      </w:r>
    </w:p>
    <w:p w14:paraId="09890095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Vymezení nových zastavitelných ploch je zcela kompenzováno provedenou zástavbou ploch stávajících. Zrušení nevyužitých zastavitelných ploch by negativně ovlivnilo podmínky pro udržitelný rozvoj území.</w:t>
      </w:r>
    </w:p>
    <w:p w14:paraId="67E7F971" w14:textId="77777777" w:rsidR="008F3EC8" w:rsidRPr="0048085B" w:rsidRDefault="008F3EC8" w:rsidP="008F3EC8">
      <w:pPr>
        <w:pStyle w:val="skryttext"/>
        <w:rPr>
          <w:color w:val="auto"/>
        </w:rPr>
      </w:pPr>
    </w:p>
    <w:p w14:paraId="49594F6C" w14:textId="77777777" w:rsidR="008F3EC8" w:rsidRPr="0048085B" w:rsidRDefault="008F3EC8" w:rsidP="008F3EC8">
      <w:pPr>
        <w:pStyle w:val="skryttext"/>
        <w:rPr>
          <w:color w:val="auto"/>
        </w:rPr>
      </w:pPr>
    </w:p>
    <w:p w14:paraId="0248C73E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Plochy pro bydlení</w:t>
      </w:r>
    </w:p>
    <w:p w14:paraId="3D10434E" w14:textId="77777777" w:rsidR="008F3EC8" w:rsidRPr="0048085B" w:rsidRDefault="008F3EC8" w:rsidP="008F3EC8">
      <w:pPr>
        <w:pStyle w:val="skryttext"/>
        <w:rPr>
          <w:color w:val="auto"/>
        </w:rPr>
      </w:pPr>
    </w:p>
    <w:p w14:paraId="33F2E081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 xml:space="preserve">Nové zastavitelné plochy pro smíšenou obytnou zástavbu Z13 a Z14 (celková výměra 0,12 ha) jsou vymezeny pouze jako kompenzace zrušení části zastavitelných ploch Z1 a Z4 (výměra zrušených částí 0,11 ha) pro bydlení v rodinných domech v důsledku vymezení koridoru pro realizaci obchvatu. </w:t>
      </w:r>
    </w:p>
    <w:p w14:paraId="079B8531" w14:textId="77777777" w:rsidR="008F3EC8" w:rsidRPr="0048085B" w:rsidRDefault="008F3EC8" w:rsidP="008F3EC8">
      <w:pPr>
        <w:pStyle w:val="skryttext"/>
        <w:rPr>
          <w:color w:val="auto"/>
        </w:rPr>
      </w:pPr>
    </w:p>
    <w:p w14:paraId="7451517C" w14:textId="77777777" w:rsidR="008F3EC8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 xml:space="preserve">Plochy drobné výroby </w:t>
      </w:r>
    </w:p>
    <w:p w14:paraId="6EAFF416" w14:textId="77777777" w:rsidR="008F3EC8" w:rsidRPr="0048085B" w:rsidRDefault="008F3EC8" w:rsidP="008F3EC8">
      <w:pPr>
        <w:pStyle w:val="skryttext"/>
        <w:rPr>
          <w:color w:val="auto"/>
        </w:rPr>
      </w:pPr>
    </w:p>
    <w:p w14:paraId="6F33DB83" w14:textId="77777777" w:rsidR="00D96AE6" w:rsidRPr="0048085B" w:rsidRDefault="008F3EC8" w:rsidP="008F3EC8">
      <w:pPr>
        <w:pStyle w:val="skryttext"/>
        <w:rPr>
          <w:color w:val="auto"/>
        </w:rPr>
      </w:pPr>
      <w:r w:rsidRPr="0048085B">
        <w:rPr>
          <w:color w:val="auto"/>
        </w:rPr>
        <w:t>V platném územním plánu nejsou vymezeny žádné rozvojové plochy pro výrobu a ani pro smíšenou obytnou zástavbu, které by realizaci drobné výroby také umožňovaly. Jedná se o vážný nedostatek z hlediska vytvoření podmínek pro hospodářský rozvoj, a proto je ZČ1 ÚP Česká Bělá vymezena nová zastavitelná plocha pro drobnou výrobu v rozsahu, který odpovídá aktuálním záměrům v území (plocha Z15 o výměře 0,15 ha).</w:t>
      </w:r>
    </w:p>
    <w:p w14:paraId="3379239B" w14:textId="77777777" w:rsidR="00DF5951" w:rsidRPr="0048085B" w:rsidRDefault="00DF5951" w:rsidP="00314251">
      <w:pPr>
        <w:pStyle w:val="skryttext"/>
        <w:rPr>
          <w:color w:val="auto"/>
        </w:rPr>
      </w:pPr>
    </w:p>
    <w:p w14:paraId="4957C441" w14:textId="77777777" w:rsidR="002755FB" w:rsidRPr="0048085B" w:rsidRDefault="002755FB" w:rsidP="002755FB">
      <w:pPr>
        <w:pStyle w:val="Nadpis1"/>
      </w:pPr>
      <w:bookmarkStart w:id="25" w:name="_Toc195269318"/>
      <w:bookmarkStart w:id="26" w:name="_Toc195270568"/>
      <w:bookmarkStart w:id="27" w:name="_Toc195269319"/>
      <w:bookmarkStart w:id="28" w:name="_Toc195270569"/>
      <w:bookmarkStart w:id="29" w:name="_Toc226105693"/>
      <w:bookmarkStart w:id="30" w:name="_Toc437771482"/>
      <w:bookmarkEnd w:id="13"/>
      <w:bookmarkEnd w:id="25"/>
      <w:bookmarkEnd w:id="26"/>
      <w:bookmarkEnd w:id="27"/>
      <w:bookmarkEnd w:id="28"/>
      <w:r w:rsidRPr="0048085B">
        <w:t>Komplexní zdůvodnění přijatého řešení</w:t>
      </w:r>
      <w:bookmarkEnd w:id="29"/>
      <w:bookmarkEnd w:id="30"/>
    </w:p>
    <w:p w14:paraId="4710CE60" w14:textId="77777777" w:rsidR="002755FB" w:rsidRPr="0048085B" w:rsidRDefault="002755FB" w:rsidP="00A4654A">
      <w:pPr>
        <w:pStyle w:val="skryttext"/>
        <w:rPr>
          <w:vanish w:val="0"/>
          <w:color w:val="auto"/>
        </w:rPr>
      </w:pPr>
    </w:p>
    <w:p w14:paraId="6ACA0DC4" w14:textId="77777777" w:rsidR="001F48AE" w:rsidRPr="0048085B" w:rsidRDefault="001F48AE" w:rsidP="00A4654A">
      <w:pPr>
        <w:pStyle w:val="skryttext"/>
        <w:rPr>
          <w:color w:val="auto"/>
        </w:rPr>
      </w:pPr>
    </w:p>
    <w:p w14:paraId="647F10B0" w14:textId="77777777" w:rsidR="002755FB" w:rsidRPr="0048085B" w:rsidRDefault="002755FB" w:rsidP="00A4654A">
      <w:pPr>
        <w:pStyle w:val="skryttext"/>
        <w:rPr>
          <w:color w:val="auto"/>
        </w:rPr>
      </w:pPr>
      <w:bookmarkStart w:id="31" w:name="_Toc226105694"/>
      <w:r w:rsidRPr="0048085B">
        <w:rPr>
          <w:color w:val="auto"/>
        </w:rPr>
        <w:t xml:space="preserve">Vyhodnocení souladu </w:t>
      </w:r>
      <w:r w:rsidR="003452B9" w:rsidRPr="0048085B">
        <w:rPr>
          <w:color w:val="auto"/>
        </w:rPr>
        <w:t xml:space="preserve">změny </w:t>
      </w:r>
      <w:r w:rsidRPr="0048085B">
        <w:rPr>
          <w:color w:val="auto"/>
        </w:rPr>
        <w:t>územního plánu</w:t>
      </w:r>
      <w:bookmarkEnd w:id="31"/>
    </w:p>
    <w:p w14:paraId="79B00CC5" w14:textId="77777777" w:rsidR="002755FB" w:rsidRPr="0048085B" w:rsidRDefault="002755FB" w:rsidP="00A4654A">
      <w:pPr>
        <w:pStyle w:val="skryttext"/>
        <w:rPr>
          <w:color w:val="auto"/>
        </w:rPr>
      </w:pPr>
    </w:p>
    <w:p w14:paraId="71E6E3CA" w14:textId="77777777" w:rsidR="002755FB" w:rsidRPr="0048085B" w:rsidRDefault="002755FB" w:rsidP="00A4654A">
      <w:pPr>
        <w:pStyle w:val="skryttext"/>
        <w:rPr>
          <w:color w:val="auto"/>
        </w:rPr>
      </w:pPr>
      <w:bookmarkStart w:id="32" w:name="_Toc226105695"/>
      <w:r w:rsidRPr="0048085B">
        <w:rPr>
          <w:color w:val="auto"/>
        </w:rPr>
        <w:t>Soulad s cíli a úkoly územního plánování</w:t>
      </w:r>
      <w:bookmarkEnd w:id="32"/>
    </w:p>
    <w:p w14:paraId="41BDB0E6" w14:textId="77777777" w:rsidR="002755FB" w:rsidRPr="0048085B" w:rsidRDefault="002755FB" w:rsidP="00A4654A">
      <w:pPr>
        <w:pStyle w:val="skryttext"/>
        <w:rPr>
          <w:color w:val="auto"/>
        </w:rPr>
      </w:pPr>
      <w:r w:rsidRPr="0048085B">
        <w:rPr>
          <w:color w:val="auto"/>
        </w:rPr>
        <w:t xml:space="preserve">Navržené řešení je v souladu s cíli územního plánování, protože vytváří předpoklady pro zvyšování hodnot v řešeném území a nenarušuje podmínky </w:t>
      </w:r>
      <w:r w:rsidR="00656409" w:rsidRPr="0048085B">
        <w:rPr>
          <w:color w:val="auto"/>
        </w:rPr>
        <w:t xml:space="preserve">jeho </w:t>
      </w:r>
      <w:r w:rsidRPr="0048085B">
        <w:rPr>
          <w:color w:val="auto"/>
        </w:rPr>
        <w:t xml:space="preserve">udržitelného rozvoje. </w:t>
      </w:r>
      <w:r w:rsidR="001144C2" w:rsidRPr="0048085B">
        <w:rPr>
          <w:color w:val="auto"/>
        </w:rPr>
        <w:t>ZČ2</w:t>
      </w:r>
      <w:r w:rsidR="0096109C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Pr="0048085B">
        <w:rPr>
          <w:color w:val="auto"/>
        </w:rPr>
        <w:t xml:space="preserve">dotváří předpoklady k zabezpečení souladu přírodních, civilizačních a kulturních hodnot v území. </w:t>
      </w:r>
    </w:p>
    <w:p w14:paraId="25382C6A" w14:textId="77777777" w:rsidR="002755FB" w:rsidRPr="0048085B" w:rsidRDefault="002755FB" w:rsidP="00A4654A">
      <w:pPr>
        <w:pStyle w:val="skryttext"/>
        <w:rPr>
          <w:color w:val="auto"/>
        </w:rPr>
      </w:pPr>
      <w:bookmarkStart w:id="33" w:name="_Soulad_s_požadavky_stavebního_zákon"/>
      <w:bookmarkStart w:id="34" w:name="_Toc152495907"/>
      <w:bookmarkStart w:id="35" w:name="_Toc165301630"/>
      <w:bookmarkStart w:id="36" w:name="_Toc165687679"/>
      <w:bookmarkStart w:id="37" w:name="_Toc187803752"/>
      <w:bookmarkStart w:id="38" w:name="_Toc226105696"/>
      <w:bookmarkStart w:id="39" w:name="_Toc41895982"/>
      <w:bookmarkStart w:id="40" w:name="_Toc104806262"/>
      <w:bookmarkStart w:id="41" w:name="_Toc130113061"/>
      <w:bookmarkStart w:id="42" w:name="_Toc130113175"/>
      <w:bookmarkEnd w:id="33"/>
      <w:r w:rsidRPr="0048085B">
        <w:rPr>
          <w:color w:val="auto"/>
        </w:rPr>
        <w:t>Soulad s požadavky stavebního zákona a jeho prováděcích předpisů</w:t>
      </w:r>
      <w:bookmarkEnd w:id="34"/>
      <w:bookmarkEnd w:id="35"/>
      <w:bookmarkEnd w:id="36"/>
      <w:bookmarkEnd w:id="37"/>
      <w:bookmarkEnd w:id="38"/>
    </w:p>
    <w:p w14:paraId="770CB592" w14:textId="77777777" w:rsidR="005B5152" w:rsidRPr="0048085B" w:rsidRDefault="005B5152" w:rsidP="00A4654A">
      <w:pPr>
        <w:pStyle w:val="skryttext"/>
        <w:rPr>
          <w:color w:val="auto"/>
        </w:rPr>
      </w:pPr>
      <w:r w:rsidRPr="0048085B">
        <w:rPr>
          <w:color w:val="auto"/>
        </w:rPr>
        <w:t>ÚPD změny i stanovený způsob jejího projednání jsou v souladu se zákonem č. 183/2006 Sb., o územním plánování a stavebním řádu a jeho prováděcími vyhláškami. Grafická úprava změny odpovídá úpravě stávajícího územního plánu. Vzhledem k tomu, že se jedná pouze o změnu územního plánu, je rozsah ÚPD přiměřeně zkrácen.</w:t>
      </w:r>
    </w:p>
    <w:p w14:paraId="3D9EA4CA" w14:textId="77777777" w:rsidR="00C14624" w:rsidRPr="0048085B" w:rsidRDefault="00C14624" w:rsidP="00A4654A">
      <w:pPr>
        <w:pStyle w:val="skryttext"/>
        <w:rPr>
          <w:color w:val="auto"/>
        </w:rPr>
      </w:pPr>
    </w:p>
    <w:p w14:paraId="0A24B1E0" w14:textId="77777777" w:rsidR="002755FB" w:rsidRPr="0048085B" w:rsidRDefault="002755FB" w:rsidP="00B32BCE">
      <w:pPr>
        <w:pStyle w:val="Nadpis2"/>
      </w:pPr>
      <w:bookmarkStart w:id="43" w:name="_Toc226105697"/>
      <w:bookmarkStart w:id="44" w:name="_Toc437771483"/>
      <w:bookmarkEnd w:id="39"/>
      <w:bookmarkEnd w:id="40"/>
      <w:bookmarkEnd w:id="41"/>
      <w:bookmarkEnd w:id="42"/>
      <w:r w:rsidRPr="0048085B">
        <w:t>Soulad s požadavky zvláštních právních předpisů</w:t>
      </w:r>
      <w:bookmarkEnd w:id="43"/>
      <w:bookmarkEnd w:id="44"/>
    </w:p>
    <w:p w14:paraId="3CC8A5B5" w14:textId="77777777" w:rsidR="00064633" w:rsidRPr="0048085B" w:rsidRDefault="00064633" w:rsidP="00B952A6">
      <w:pPr>
        <w:pStyle w:val="skryttext"/>
        <w:rPr>
          <w:color w:val="auto"/>
        </w:rPr>
      </w:pPr>
    </w:p>
    <w:p w14:paraId="7889E798" w14:textId="48126B69" w:rsidR="00435986" w:rsidRPr="0048085B" w:rsidRDefault="00435986" w:rsidP="00435986">
      <w:r w:rsidRPr="0048085B">
        <w:t xml:space="preserve">Návrhem Změny č. 3 ÚP </w:t>
      </w:r>
      <w:r w:rsidR="00943F51">
        <w:t>Slavětín</w:t>
      </w:r>
      <w:r w:rsidRPr="0048085B">
        <w:t xml:space="preserve"> nedochází ke střetu veřejných zájmů. Výsledný návrh je  v souladu se stanovisky dotčených orgánů a se zvláštními právními předpisy. Především zákon č. 254/2001 Sb., o vodách a o změně některých zákonů (vodní zákon), ve znění pozdějších předpisů; zákon č. 114/1992 Sb., o ochraně přírody a krajiny, ve znění pozdějších předpisů; zákon č. 86/2002 Sb., o ochraně ovzduší a o změně některých dalších zákonů (zákon o ochraně ovzduší), ve znění pozdějších předpisů; zákon č. 334/1992 Sb. o ochraně zemědělského půdního fondu, ve znění pozdějších předpisů; zákon č. 20/1987 Sb., o státní památkové péči, ve znění pozdějších předpisů; zákon č. 289/1995 Sb., o lesích a o změně a doplnění některých zákonů (lesní zákon), ve znění pozdějších předpisů; zákon č. 133/1985 Sb., o požární ochraně, ve znění pozdějších předpisů; zákon č. 13/1997 Sb., o pozemních komunikacích, ve znění pozdějších předpisů; zákon č. 44/1988 Sb., o ochraně a využití nerostného bohatství (horní zákon), ve znění pozdějších předpisů; zákon č. 62/1988 Sb., o geologických pracích, ve znění pozdějších předpisů; zákon č. 258/2000 Sb., o ochraně veřejného zdraví a o změně některých souvisejících zákonů, ve znění pozdějších předpisů.</w:t>
      </w:r>
    </w:p>
    <w:p w14:paraId="5D86A010" w14:textId="77777777" w:rsidR="00DA4D54" w:rsidRPr="0048085B" w:rsidRDefault="00DA4D54" w:rsidP="00DA4D54">
      <w:pPr>
        <w:pStyle w:val="Nadpis2"/>
      </w:pPr>
      <w:bookmarkStart w:id="45" w:name="_Toc437771484"/>
      <w:r w:rsidRPr="0048085B">
        <w:lastRenderedPageBreak/>
        <w:t>Úprava mapového podkladu</w:t>
      </w:r>
      <w:bookmarkEnd w:id="45"/>
    </w:p>
    <w:p w14:paraId="10B76ABE" w14:textId="77777777" w:rsidR="00DA4D54" w:rsidRPr="0048085B" w:rsidRDefault="00DA4D54" w:rsidP="00DA4D54">
      <w:pPr>
        <w:pStyle w:val="Nadpis6"/>
        <w:numPr>
          <w:ilvl w:val="0"/>
          <w:numId w:val="0"/>
        </w:numPr>
        <w:ind w:firstLine="709"/>
      </w:pPr>
      <w:r w:rsidRPr="0048085B">
        <w:t>Grafická část územního plánu byla překreslena na základě aktuální, digitálně zpracované katastrální mapy.</w:t>
      </w:r>
    </w:p>
    <w:p w14:paraId="6786C833" w14:textId="77777777" w:rsidR="009B29E9" w:rsidRPr="0048085B" w:rsidRDefault="00064633" w:rsidP="00B952A6">
      <w:pPr>
        <w:pStyle w:val="skryttext"/>
        <w:rPr>
          <w:color w:val="auto"/>
        </w:rPr>
      </w:pPr>
      <w:r w:rsidRPr="0048085B">
        <w:rPr>
          <w:color w:val="auto"/>
        </w:rPr>
        <w:t xml:space="preserve">Většina řešeného území leží v ochranném pásmu letištního radiolokačního prostředku a v prostoru pro létání v malých a přízemních výškách. </w:t>
      </w:r>
      <w:r w:rsidR="00DF7D47" w:rsidRPr="0048085B">
        <w:rPr>
          <w:color w:val="auto"/>
        </w:rPr>
        <w:t>V tomto území lze vydat územní rozhodnutí a povolit nadzemní výstavbu přesahující 30 m nad terénem jen na základě závazného stanoviska Ministerstva obrany.</w:t>
      </w:r>
    </w:p>
    <w:p w14:paraId="38BB29D0" w14:textId="77777777" w:rsidR="002B642F" w:rsidRPr="0048085B" w:rsidRDefault="00E71EB0" w:rsidP="00B724A2">
      <w:pPr>
        <w:pStyle w:val="Nadpis2"/>
      </w:pPr>
      <w:r w:rsidRPr="0048085B">
        <w:t>Úpravy hranic zastavěného území</w:t>
      </w:r>
    </w:p>
    <w:p w14:paraId="7F3FEFDE" w14:textId="4F9468AD" w:rsidR="0068361D" w:rsidRPr="0048085B" w:rsidRDefault="0031374A" w:rsidP="0031374A">
      <w:r w:rsidRPr="0048085B">
        <w:t>Katastrální mapa byla aktualizována ke dni 3</w:t>
      </w:r>
      <w:r w:rsidR="00596AE7">
        <w:t>1</w:t>
      </w:r>
      <w:r w:rsidRPr="0048085B">
        <w:t>.</w:t>
      </w:r>
      <w:r w:rsidR="00596AE7">
        <w:t>12</w:t>
      </w:r>
      <w:r w:rsidR="0056063A" w:rsidRPr="0048085B">
        <w:t>.202</w:t>
      </w:r>
      <w:r w:rsidR="00DA4D54" w:rsidRPr="0048085B">
        <w:t>4</w:t>
      </w:r>
      <w:r w:rsidRPr="0048085B">
        <w:t xml:space="preserve">. </w:t>
      </w:r>
      <w:r w:rsidR="0042767D" w:rsidRPr="0048085B">
        <w:t>Vlivem zápisu budov do katastru nemovitostí dochází touto změnou k úpravě zastavěného území</w:t>
      </w:r>
      <w:r w:rsidR="000E0C49" w:rsidRPr="0048085B">
        <w:t xml:space="preserve"> </w:t>
      </w:r>
      <w:r w:rsidR="00DA4D54" w:rsidRPr="0048085B">
        <w:t>–</w:t>
      </w:r>
      <w:r w:rsidR="000E0C49" w:rsidRPr="0048085B">
        <w:t xml:space="preserve"> </w:t>
      </w:r>
      <w:r w:rsidR="00FC4FBF">
        <w:t>část</w:t>
      </w:r>
      <w:r w:rsidR="00DA4D54" w:rsidRPr="0048085B">
        <w:t xml:space="preserve"> zastaviteln</w:t>
      </w:r>
      <w:r w:rsidR="00FC4FBF">
        <w:t>é</w:t>
      </w:r>
      <w:r w:rsidR="00DA4D54" w:rsidRPr="0048085B">
        <w:t xml:space="preserve"> ploch</w:t>
      </w:r>
      <w:r w:rsidR="00FC4FBF">
        <w:t>y</w:t>
      </w:r>
      <w:r w:rsidR="00DA4D54" w:rsidRPr="0048085B">
        <w:t xml:space="preserve"> s původním označením „</w:t>
      </w:r>
      <w:r w:rsidR="00FC4FBF">
        <w:rPr>
          <w:b/>
          <w:bCs/>
        </w:rPr>
        <w:t>a</w:t>
      </w:r>
      <w:r w:rsidR="00DA4D54" w:rsidRPr="0048085B">
        <w:rPr>
          <w:b/>
          <w:bCs/>
        </w:rPr>
        <w:t>.1</w:t>
      </w:r>
      <w:r w:rsidR="006C0360" w:rsidRPr="0048085B">
        <w:rPr>
          <w:b/>
          <w:bCs/>
        </w:rPr>
        <w:t>.</w:t>
      </w:r>
      <w:r w:rsidR="00DA4D54" w:rsidRPr="0048085B">
        <w:rPr>
          <w:b/>
          <w:bCs/>
        </w:rPr>
        <w:t>“</w:t>
      </w:r>
      <w:r w:rsidR="00FC4FBF">
        <w:rPr>
          <w:b/>
          <w:bCs/>
        </w:rPr>
        <w:t xml:space="preserve"> </w:t>
      </w:r>
      <w:r w:rsidR="00FC4FBF" w:rsidRPr="0048085B">
        <w:t>(nově</w:t>
      </w:r>
      <w:r w:rsidR="00FC4FBF" w:rsidRPr="0048085B">
        <w:rPr>
          <w:b/>
          <w:bCs/>
        </w:rPr>
        <w:t xml:space="preserve"> „Z.1“</w:t>
      </w:r>
      <w:r w:rsidR="00FC4FBF" w:rsidRPr="0048085B">
        <w:t>)</w:t>
      </w:r>
      <w:r w:rsidR="00DA4D54" w:rsidRPr="0048085B">
        <w:t xml:space="preserve"> a </w:t>
      </w:r>
      <w:r w:rsidR="00623D4D" w:rsidRPr="0048085B">
        <w:t>část zastavitelné</w:t>
      </w:r>
      <w:r w:rsidR="0068361D" w:rsidRPr="0048085B">
        <w:t xml:space="preserve"> ploch</w:t>
      </w:r>
      <w:r w:rsidR="00623D4D" w:rsidRPr="0048085B">
        <w:t>y</w:t>
      </w:r>
      <w:r w:rsidR="00DA4D54" w:rsidRPr="0048085B">
        <w:t xml:space="preserve"> s původním označením „</w:t>
      </w:r>
      <w:r w:rsidR="00FC4FBF">
        <w:rPr>
          <w:b/>
          <w:bCs/>
        </w:rPr>
        <w:t>a</w:t>
      </w:r>
      <w:r w:rsidR="00623D4D" w:rsidRPr="0048085B">
        <w:rPr>
          <w:b/>
          <w:bCs/>
        </w:rPr>
        <w:t>.</w:t>
      </w:r>
      <w:r w:rsidR="00FC4FBF">
        <w:rPr>
          <w:b/>
          <w:bCs/>
        </w:rPr>
        <w:t>4</w:t>
      </w:r>
      <w:r w:rsidR="006C0360" w:rsidRPr="0048085B">
        <w:rPr>
          <w:b/>
          <w:bCs/>
        </w:rPr>
        <w:t>.</w:t>
      </w:r>
      <w:r w:rsidR="00DA4D54" w:rsidRPr="0048085B">
        <w:rPr>
          <w:b/>
          <w:bCs/>
        </w:rPr>
        <w:t xml:space="preserve">“ </w:t>
      </w:r>
      <w:r w:rsidR="00DA4D54" w:rsidRPr="0048085B">
        <w:t>(nově</w:t>
      </w:r>
      <w:r w:rsidR="00DA4D54" w:rsidRPr="0048085B">
        <w:rPr>
          <w:b/>
          <w:bCs/>
        </w:rPr>
        <w:t xml:space="preserve"> „Z.</w:t>
      </w:r>
      <w:r w:rsidR="00FC4FBF">
        <w:rPr>
          <w:b/>
          <w:bCs/>
        </w:rPr>
        <w:t>4</w:t>
      </w:r>
      <w:r w:rsidR="00DA4D54" w:rsidRPr="0048085B">
        <w:rPr>
          <w:b/>
          <w:bCs/>
        </w:rPr>
        <w:t>“</w:t>
      </w:r>
      <w:r w:rsidR="00DA4D54" w:rsidRPr="0048085B">
        <w:t>)</w:t>
      </w:r>
      <w:r w:rsidR="0056063A" w:rsidRPr="0048085B">
        <w:t xml:space="preserve"> </w:t>
      </w:r>
      <w:r w:rsidR="0068361D" w:rsidRPr="0048085B">
        <w:t xml:space="preserve"> jso</w:t>
      </w:r>
      <w:r w:rsidR="0056063A" w:rsidRPr="0048085B">
        <w:t>u zařazeny do zastavěného území.</w:t>
      </w:r>
      <w:r w:rsidR="0042767D" w:rsidRPr="0048085B">
        <w:t xml:space="preserve"> </w:t>
      </w:r>
    </w:p>
    <w:p w14:paraId="4416DC3D" w14:textId="77777777" w:rsidR="00FC4FBF" w:rsidRPr="0048085B" w:rsidRDefault="00FC4FBF" w:rsidP="00FC4FBF">
      <w:pPr>
        <w:pStyle w:val="Nadpis2"/>
      </w:pPr>
      <w:r w:rsidRPr="0048085B">
        <w:t>Úpravy veřejně prospěšných staveb</w:t>
      </w:r>
      <w:r>
        <w:t xml:space="preserve"> (VPS)</w:t>
      </w:r>
    </w:p>
    <w:p w14:paraId="3C0BD89E" w14:textId="77777777" w:rsidR="00FC4FBF" w:rsidRPr="0048085B" w:rsidRDefault="00FC4FBF" w:rsidP="00FC4FBF">
      <w:pPr>
        <w:pStyle w:val="skryttext"/>
        <w:ind w:firstLine="0"/>
        <w:rPr>
          <w:color w:val="auto"/>
        </w:rPr>
      </w:pPr>
      <w:r w:rsidRPr="0048085B">
        <w:rPr>
          <w:color w:val="auto"/>
        </w:rPr>
        <w:t>Rozsah veřejně prospěšných staveb (koridor X2) a opatření (založení ÚSES) byl upraven dle Aktualizace č.1 ZÚR Kraje Vysočina a v závislosti na úpravách prvků ÚSES lokální a regionální úrovně – viz kapitola 8.6.</w:t>
      </w:r>
    </w:p>
    <w:p w14:paraId="2D81F1AD" w14:textId="5440EF7B" w:rsidR="00FC4FBF" w:rsidRDefault="00FC4FBF" w:rsidP="00FC4FBF">
      <w:r w:rsidRPr="0048085B">
        <w:t xml:space="preserve">Touto změnou dochází k úpravě </w:t>
      </w:r>
      <w:r>
        <w:t>hranice</w:t>
      </w:r>
      <w:r w:rsidRPr="0048085B">
        <w:t xml:space="preserve"> koridoru </w:t>
      </w:r>
      <w:r w:rsidRPr="0048085B">
        <w:rPr>
          <w:b/>
          <w:bCs/>
        </w:rPr>
        <w:t>DK</w:t>
      </w:r>
      <w:r>
        <w:rPr>
          <w:b/>
          <w:bCs/>
        </w:rPr>
        <w:t>04</w:t>
      </w:r>
      <w:r w:rsidRPr="0048085B">
        <w:t xml:space="preserve"> pro homogenizaci trasy silnice I/3</w:t>
      </w:r>
      <w:r>
        <w:t xml:space="preserve">4 a </w:t>
      </w:r>
      <w:r w:rsidRPr="0048085B">
        <w:t xml:space="preserve">k úpravě </w:t>
      </w:r>
      <w:r>
        <w:t>hranice</w:t>
      </w:r>
      <w:r w:rsidRPr="0048085B">
        <w:t xml:space="preserve"> koridoru </w:t>
      </w:r>
      <w:r w:rsidRPr="0048085B">
        <w:rPr>
          <w:b/>
          <w:bCs/>
        </w:rPr>
        <w:t>DK</w:t>
      </w:r>
      <w:r>
        <w:rPr>
          <w:b/>
          <w:bCs/>
        </w:rPr>
        <w:t>34</w:t>
      </w:r>
      <w:r w:rsidRPr="0048085B">
        <w:t xml:space="preserve"> pro homogenizaci trasy silnice I</w:t>
      </w:r>
      <w:r>
        <w:t>II</w:t>
      </w:r>
      <w:r w:rsidRPr="0048085B">
        <w:t>/3</w:t>
      </w:r>
      <w:r>
        <w:t>507</w:t>
      </w:r>
      <w:r w:rsidRPr="0048085B">
        <w:t xml:space="preserve"> tak, aby byl</w:t>
      </w:r>
      <w:r>
        <w:t>y</w:t>
      </w:r>
      <w:r w:rsidRPr="0048085B">
        <w:t xml:space="preserve"> v souladu s aktualizovanými ZÚR Kraje Vysočina.</w:t>
      </w:r>
    </w:p>
    <w:p w14:paraId="6D21503D" w14:textId="77777777" w:rsidR="00FC4FBF" w:rsidRPr="00B037D0" w:rsidRDefault="00FC4FBF" w:rsidP="00FC4FBF">
      <w:pPr>
        <w:pStyle w:val="Nadpis2"/>
        <w:tabs>
          <w:tab w:val="num" w:pos="1440"/>
        </w:tabs>
      </w:pPr>
      <w:r w:rsidRPr="00B037D0">
        <w:t>Úprav</w:t>
      </w:r>
      <w:r>
        <w:t>y</w:t>
      </w:r>
      <w:r w:rsidRPr="00B037D0">
        <w:t xml:space="preserve"> veřejně prospěšných opatření </w:t>
      </w:r>
      <w:r>
        <w:t>(VPO)</w:t>
      </w:r>
    </w:p>
    <w:p w14:paraId="32101E8F" w14:textId="0E24001E" w:rsidR="00FC4FBF" w:rsidRDefault="00FC4FBF" w:rsidP="00FC4FBF">
      <w:r>
        <w:t xml:space="preserve">Touto změnou dochází k vypuštění ploch pro založení prvků ÚSES z výčtu veřejně prospěšných opatření. Prvky ÚSES v ÚP </w:t>
      </w:r>
      <w:r w:rsidR="00BA0622">
        <w:t>Slavětín</w:t>
      </w:r>
      <w:r>
        <w:t xml:space="preserve"> zůstanou nadále obsaženy, po nabytí účinnosti Změny č. 3 ÚP </w:t>
      </w:r>
      <w:r w:rsidR="00BA0622">
        <w:t>Slavětín</w:t>
      </w:r>
      <w:r>
        <w:t xml:space="preserve"> pouze nebudou vymezeny jako veřejně prospěšná opatření.</w:t>
      </w:r>
    </w:p>
    <w:p w14:paraId="2F712B18" w14:textId="631DA698" w:rsidR="00FC4FBF" w:rsidRPr="00CA1A4E" w:rsidRDefault="00FC4FBF" w:rsidP="00FC4FBF">
      <w:pPr>
        <w:pStyle w:val="Nadpis2"/>
        <w:tabs>
          <w:tab w:val="num" w:pos="1440"/>
        </w:tabs>
      </w:pPr>
      <w:r>
        <w:t>Úpravy stávajících prvků ÚSES</w:t>
      </w:r>
    </w:p>
    <w:p w14:paraId="74977D84" w14:textId="079FC667" w:rsidR="00FC4FBF" w:rsidRDefault="00FC4FBF" w:rsidP="00FC4FBF">
      <w:r w:rsidRPr="0048085B">
        <w:t xml:space="preserve">Touto změnou dochází k úpravě </w:t>
      </w:r>
      <w:r>
        <w:t>hranice</w:t>
      </w:r>
      <w:r w:rsidRPr="0048085B">
        <w:t xml:space="preserve"> </w:t>
      </w:r>
      <w:r>
        <w:t xml:space="preserve">koridoru pro založení </w:t>
      </w:r>
      <w:r w:rsidR="00BA0622" w:rsidRPr="0062007A">
        <w:rPr>
          <w:b/>
          <w:bCs/>
        </w:rPr>
        <w:t>NRBK</w:t>
      </w:r>
      <w:r w:rsidR="001A4755">
        <w:t xml:space="preserve"> </w:t>
      </w:r>
      <w:r w:rsidRPr="0048085B">
        <w:rPr>
          <w:b/>
          <w:bCs/>
        </w:rPr>
        <w:t>K</w:t>
      </w:r>
      <w:r>
        <w:rPr>
          <w:b/>
          <w:bCs/>
        </w:rPr>
        <w:t>126MB</w:t>
      </w:r>
      <w:r w:rsidR="001A4755">
        <w:rPr>
          <w:b/>
          <w:bCs/>
        </w:rPr>
        <w:t xml:space="preserve"> </w:t>
      </w:r>
      <w:r w:rsidR="001A4755" w:rsidRPr="001A4755">
        <w:t>(Údolí Doubravy</w:t>
      </w:r>
      <w:r w:rsidR="001A4755">
        <w:t xml:space="preserve"> –</w:t>
      </w:r>
      <w:r w:rsidR="001A4755" w:rsidRPr="001A4755">
        <w:t xml:space="preserve"> </w:t>
      </w:r>
      <w:proofErr w:type="spellStart"/>
      <w:r w:rsidR="001A4755" w:rsidRPr="001A4755">
        <w:t>Ransko</w:t>
      </w:r>
      <w:proofErr w:type="spellEnd"/>
      <w:r w:rsidR="001A4755">
        <w:t>)</w:t>
      </w:r>
      <w:r w:rsidRPr="0048085B">
        <w:t xml:space="preserve"> </w:t>
      </w:r>
      <w:r>
        <w:t xml:space="preserve">a </w:t>
      </w:r>
      <w:r w:rsidRPr="0048085B">
        <w:t xml:space="preserve">k úpravě </w:t>
      </w:r>
      <w:r>
        <w:t>hranice</w:t>
      </w:r>
      <w:r w:rsidRPr="0048085B">
        <w:t xml:space="preserve"> </w:t>
      </w:r>
      <w:r>
        <w:t xml:space="preserve">koridoru pro založení </w:t>
      </w:r>
      <w:r w:rsidR="00BA0622" w:rsidRPr="0062007A">
        <w:rPr>
          <w:b/>
          <w:bCs/>
        </w:rPr>
        <w:t>RBK</w:t>
      </w:r>
      <w:r w:rsidR="00BA0622">
        <w:t xml:space="preserve"> </w:t>
      </w:r>
      <w:r>
        <w:rPr>
          <w:b/>
          <w:bCs/>
        </w:rPr>
        <w:t>4</w:t>
      </w:r>
      <w:r w:rsidR="001A4755">
        <w:rPr>
          <w:b/>
          <w:bCs/>
        </w:rPr>
        <w:t>4</w:t>
      </w:r>
      <w:r>
        <w:rPr>
          <w:b/>
          <w:bCs/>
        </w:rPr>
        <w:t>5</w:t>
      </w:r>
      <w:r w:rsidR="001A4755">
        <w:rPr>
          <w:b/>
          <w:bCs/>
        </w:rPr>
        <w:t xml:space="preserve"> </w:t>
      </w:r>
      <w:r w:rsidR="001A4755" w:rsidRPr="001A4755">
        <w:t>(K126 – K442)</w:t>
      </w:r>
      <w:r w:rsidR="001A4755">
        <w:rPr>
          <w:b/>
          <w:bCs/>
        </w:rPr>
        <w:t xml:space="preserve"> </w:t>
      </w:r>
      <w:r w:rsidRPr="0048085B">
        <w:t>tak, aby byl</w:t>
      </w:r>
      <w:r>
        <w:t>y</w:t>
      </w:r>
      <w:r w:rsidRPr="0048085B">
        <w:t xml:space="preserve"> v souladu s aktualizovanými ZÚR Kraje Vysočina.</w:t>
      </w:r>
    </w:p>
    <w:p w14:paraId="3555F19E" w14:textId="77777777" w:rsidR="00252327" w:rsidRPr="0048085B" w:rsidRDefault="00252327" w:rsidP="001F48AE">
      <w:pPr>
        <w:pStyle w:val="skryttext"/>
        <w:ind w:firstLine="0"/>
        <w:rPr>
          <w:color w:val="auto"/>
        </w:rPr>
      </w:pPr>
      <w:r w:rsidRPr="0048085B">
        <w:rPr>
          <w:color w:val="auto"/>
        </w:rPr>
        <w:t xml:space="preserve">Rozšíření zastavěného území u železniční stanice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(KÚ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) a pod hrází Břevnické přehrady (KÚ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>) nebylo provedeno na základě zápisu nových zastavěných ploch do katastru nemovitostí, ale jedná se pouze o opravu opomenutí, ke kterému došlo při zpracování původního ÚP.</w:t>
      </w:r>
    </w:p>
    <w:p w14:paraId="3D22FEBC" w14:textId="77777777" w:rsidR="00BF7840" w:rsidRPr="0048085B" w:rsidRDefault="00EB36A4" w:rsidP="007E5D66">
      <w:pPr>
        <w:pStyle w:val="skryttext"/>
        <w:rPr>
          <w:color w:val="auto"/>
        </w:rPr>
      </w:pPr>
      <w:r w:rsidRPr="0048085B">
        <w:rPr>
          <w:color w:val="auto"/>
        </w:rPr>
        <w:t xml:space="preserve">Zároveň byly uvedené části zastavitelných ploch zrušeny </w:t>
      </w:r>
      <w:r w:rsidR="00C03F73" w:rsidRPr="0048085B">
        <w:rPr>
          <w:color w:val="auto"/>
        </w:rPr>
        <w:t xml:space="preserve">(změna časového horizontu z návrhu do </w:t>
      </w:r>
      <w:r w:rsidR="001F3629" w:rsidRPr="0048085B">
        <w:rPr>
          <w:color w:val="auto"/>
        </w:rPr>
        <w:t xml:space="preserve">stávajícího </w:t>
      </w:r>
      <w:r w:rsidR="00C03F73" w:rsidRPr="0048085B">
        <w:rPr>
          <w:color w:val="auto"/>
        </w:rPr>
        <w:t>stavu při zachování způsobu využití).</w:t>
      </w:r>
    </w:p>
    <w:p w14:paraId="02933EF4" w14:textId="77777777" w:rsidR="0090087E" w:rsidRPr="0048085B" w:rsidRDefault="0090087E" w:rsidP="007E5D66">
      <w:pPr>
        <w:pStyle w:val="skryttext"/>
        <w:rPr>
          <w:color w:val="auto"/>
        </w:rPr>
      </w:pPr>
    </w:p>
    <w:p w14:paraId="65E2C325" w14:textId="77777777" w:rsidR="009B29E9" w:rsidRPr="0048085B" w:rsidRDefault="00684487" w:rsidP="007E5D66">
      <w:pPr>
        <w:pStyle w:val="skryttext"/>
        <w:rPr>
          <w:color w:val="auto"/>
        </w:rPr>
      </w:pPr>
      <w:r w:rsidRPr="0048085B">
        <w:rPr>
          <w:color w:val="auto"/>
        </w:rPr>
        <w:t xml:space="preserve">Katastrální mapa byla aktualizována ke dni 30.6.2015. Na základě nového mapového podkladu </w:t>
      </w:r>
      <w:r w:rsidR="0079194F" w:rsidRPr="0048085B">
        <w:rPr>
          <w:color w:val="auto"/>
        </w:rPr>
        <w:t>je</w:t>
      </w:r>
      <w:r w:rsidRPr="0048085B">
        <w:rPr>
          <w:color w:val="auto"/>
        </w:rPr>
        <w:t xml:space="preserve"> zastavené území zmenšeno v následujících lokalitách:</w:t>
      </w:r>
    </w:p>
    <w:p w14:paraId="47655E9A" w14:textId="77777777" w:rsidR="00684487" w:rsidRPr="0048085B" w:rsidRDefault="00684487" w:rsidP="007E5D66">
      <w:pPr>
        <w:pStyle w:val="skryttext"/>
        <w:rPr>
          <w:color w:val="auto"/>
        </w:rPr>
      </w:pPr>
      <w:r w:rsidRPr="0048085B">
        <w:rPr>
          <w:color w:val="auto"/>
        </w:rPr>
        <w:t xml:space="preserve">V místní části Chuchel </w:t>
      </w:r>
      <w:r w:rsidR="0079194F" w:rsidRPr="0048085B">
        <w:rPr>
          <w:color w:val="auto"/>
        </w:rPr>
        <w:t xml:space="preserve">je </w:t>
      </w:r>
      <w:r w:rsidRPr="0048085B">
        <w:rPr>
          <w:color w:val="auto"/>
        </w:rPr>
        <w:t xml:space="preserve">ze zastavěného území vyřazen pozemek parc.č. 22/1 a přilehlé komunikace. Původně byla uvnitř uvedeného pozemku stavební parcela - zastavěná plocha objektu bývalé drůbežárny. Ta byla </w:t>
      </w:r>
      <w:r w:rsidR="002212B3" w:rsidRPr="0048085B">
        <w:rPr>
          <w:color w:val="auto"/>
        </w:rPr>
        <w:t xml:space="preserve">po vydání ÚP </w:t>
      </w:r>
      <w:r w:rsidRPr="0048085B">
        <w:rPr>
          <w:color w:val="auto"/>
        </w:rPr>
        <w:t>zrušena</w:t>
      </w:r>
      <w:r w:rsidR="0079194F" w:rsidRPr="0048085B">
        <w:rPr>
          <w:color w:val="auto"/>
        </w:rPr>
        <w:t>,</w:t>
      </w:r>
      <w:r w:rsidRPr="0048085B">
        <w:rPr>
          <w:color w:val="auto"/>
        </w:rPr>
        <w:t xml:space="preserve"> rekultivována a navrácena do půdního fondu.</w:t>
      </w:r>
      <w:r w:rsidR="00EB66FD" w:rsidRPr="0048085B">
        <w:rPr>
          <w:color w:val="auto"/>
        </w:rPr>
        <w:t xml:space="preserve"> Touto úpravou ztratil pozemek parc.č. 22/1 status pozemku, který obklopuje ostatní pozemky zastavěného území, a proto již nemůže být zařazen do zastavěného území dle § 58 odst.2 písm.e) zák.č.</w:t>
      </w:r>
      <w:r w:rsidR="007F333D" w:rsidRPr="0048085B">
        <w:rPr>
          <w:color w:val="auto"/>
        </w:rPr>
        <w:t xml:space="preserve"> </w:t>
      </w:r>
      <w:r w:rsidR="00EB66FD" w:rsidRPr="0048085B">
        <w:rPr>
          <w:color w:val="auto"/>
        </w:rPr>
        <w:t>183/2006 Sb.</w:t>
      </w:r>
    </w:p>
    <w:p w14:paraId="16EB039A" w14:textId="77777777" w:rsidR="00684487" w:rsidRPr="0048085B" w:rsidRDefault="00684487" w:rsidP="007E5D66">
      <w:pPr>
        <w:pStyle w:val="skryttext"/>
        <w:rPr>
          <w:color w:val="auto"/>
        </w:rPr>
      </w:pPr>
      <w:r w:rsidRPr="0048085B">
        <w:rPr>
          <w:color w:val="auto"/>
        </w:rPr>
        <w:t xml:space="preserve">V místní části Vestecká Lhotka </w:t>
      </w:r>
      <w:r w:rsidR="0079194F" w:rsidRPr="0048085B">
        <w:rPr>
          <w:color w:val="auto"/>
        </w:rPr>
        <w:t xml:space="preserve">je </w:t>
      </w:r>
      <w:r w:rsidR="00AC7F4D" w:rsidRPr="0048085B">
        <w:rPr>
          <w:color w:val="auto"/>
        </w:rPr>
        <w:t>ze zastavěného území vyřazen pozemek parc.č. 72. Jedná se o pozemek navrácený do orné půdy a přiléhajících k hranici intravilánu, a proto dle § 58 odst.2 zák.č.</w:t>
      </w:r>
      <w:r w:rsidR="007F333D" w:rsidRPr="0048085B">
        <w:rPr>
          <w:color w:val="auto"/>
        </w:rPr>
        <w:t xml:space="preserve"> </w:t>
      </w:r>
      <w:r w:rsidR="00AC7F4D" w:rsidRPr="0048085B">
        <w:rPr>
          <w:color w:val="auto"/>
        </w:rPr>
        <w:t>183/2006 Sb. nemůže být do zastavěného území zahrnut.</w:t>
      </w:r>
    </w:p>
    <w:p w14:paraId="50F5F3A0" w14:textId="77777777" w:rsidR="00AC7F4D" w:rsidRPr="0048085B" w:rsidRDefault="005C2145" w:rsidP="007E5D66">
      <w:pPr>
        <w:pStyle w:val="skryttext"/>
        <w:rPr>
          <w:color w:val="auto"/>
        </w:rPr>
      </w:pPr>
      <w:r w:rsidRPr="0048085B">
        <w:rPr>
          <w:color w:val="auto"/>
        </w:rPr>
        <w:t xml:space="preserve">Poblíž severovýchodního okraje řešeného území (KÚ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) </w:t>
      </w:r>
      <w:r w:rsidR="0079194F" w:rsidRPr="0048085B">
        <w:rPr>
          <w:color w:val="auto"/>
        </w:rPr>
        <w:t>je</w:t>
      </w:r>
      <w:r w:rsidRPr="0048085B">
        <w:rPr>
          <w:color w:val="auto"/>
        </w:rPr>
        <w:t xml:space="preserve"> zastavěné území zmenšeno v okolí pozemku st.parc.č.</w:t>
      </w:r>
      <w:r w:rsidR="007F333D" w:rsidRPr="0048085B">
        <w:rPr>
          <w:color w:val="auto"/>
        </w:rPr>
        <w:t xml:space="preserve"> </w:t>
      </w:r>
      <w:r w:rsidRPr="0048085B">
        <w:rPr>
          <w:color w:val="auto"/>
        </w:rPr>
        <w:t>183. Důvodem je digitalizace katastrální mapy, kterou došlo v této lokalitě k výrazné úpravě hranic pozemků, které určují tvar zastavěného území.</w:t>
      </w:r>
    </w:p>
    <w:p w14:paraId="06902250" w14:textId="77777777" w:rsidR="007F333D" w:rsidRPr="0048085B" w:rsidRDefault="007F333D" w:rsidP="007E5D66">
      <w:pPr>
        <w:pStyle w:val="skryttext"/>
        <w:rPr>
          <w:color w:val="auto"/>
        </w:rPr>
      </w:pPr>
      <w:r w:rsidRPr="0048085B">
        <w:rPr>
          <w:color w:val="auto"/>
        </w:rPr>
        <w:t xml:space="preserve">Na základě nového mapového podkladu </w:t>
      </w:r>
      <w:r w:rsidR="0079194F" w:rsidRPr="0048085B">
        <w:rPr>
          <w:color w:val="auto"/>
        </w:rPr>
        <w:t>je</w:t>
      </w:r>
      <w:r w:rsidRPr="0048085B">
        <w:rPr>
          <w:color w:val="auto"/>
        </w:rPr>
        <w:t xml:space="preserve"> zastav</w:t>
      </w:r>
      <w:r w:rsidR="0079194F" w:rsidRPr="0048085B">
        <w:rPr>
          <w:color w:val="auto"/>
        </w:rPr>
        <w:t>ě</w:t>
      </w:r>
      <w:r w:rsidRPr="0048085B">
        <w:rPr>
          <w:color w:val="auto"/>
        </w:rPr>
        <w:t>né území rozšířeno v následujících lokalitách:</w:t>
      </w:r>
    </w:p>
    <w:p w14:paraId="6280FABA" w14:textId="77777777" w:rsidR="005C2145" w:rsidRPr="0048085B" w:rsidRDefault="007F333D" w:rsidP="007E5D66">
      <w:pPr>
        <w:pStyle w:val="skryttext"/>
        <w:rPr>
          <w:color w:val="auto"/>
        </w:rPr>
      </w:pPr>
      <w:r w:rsidRPr="0048085B">
        <w:rPr>
          <w:color w:val="auto"/>
        </w:rPr>
        <w:t xml:space="preserve">V severozápadním výběžku řešeného území, o který je touto změnou rozšířeno řešené území, </w:t>
      </w:r>
      <w:r w:rsidR="0079194F" w:rsidRPr="0048085B">
        <w:rPr>
          <w:color w:val="auto"/>
        </w:rPr>
        <w:t xml:space="preserve">je </w:t>
      </w:r>
      <w:r w:rsidR="00946983" w:rsidRPr="0048085B">
        <w:rPr>
          <w:color w:val="auto"/>
        </w:rPr>
        <w:t xml:space="preserve">nově vymezeno </w:t>
      </w:r>
      <w:r w:rsidRPr="0048085B">
        <w:rPr>
          <w:color w:val="auto"/>
        </w:rPr>
        <w:t>zastavěné území v okolí st.parc.č. 51.</w:t>
      </w:r>
    </w:p>
    <w:p w14:paraId="091F9D19" w14:textId="77777777" w:rsidR="007F333D" w:rsidRPr="0048085B" w:rsidRDefault="007F333D" w:rsidP="007E5D66">
      <w:pPr>
        <w:pStyle w:val="skryttext"/>
        <w:rPr>
          <w:color w:val="auto"/>
        </w:rPr>
      </w:pPr>
      <w:r w:rsidRPr="0048085B">
        <w:rPr>
          <w:color w:val="auto"/>
        </w:rPr>
        <w:t xml:space="preserve">V místní části Vestecká Lhotka </w:t>
      </w:r>
      <w:r w:rsidR="0079194F" w:rsidRPr="0048085B">
        <w:rPr>
          <w:color w:val="auto"/>
        </w:rPr>
        <w:t xml:space="preserve">je </w:t>
      </w:r>
      <w:r w:rsidRPr="0048085B">
        <w:rPr>
          <w:color w:val="auto"/>
        </w:rPr>
        <w:t>zastavěné území rozšířeno o proluky na parcelách parc.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>4/20, 76/2, 180 a 283.</w:t>
      </w:r>
    </w:p>
    <w:p w14:paraId="1CDA6E4C" w14:textId="77777777" w:rsidR="007F333D" w:rsidRPr="0048085B" w:rsidRDefault="007F333D" w:rsidP="007E5D66">
      <w:pPr>
        <w:pStyle w:val="skryttext"/>
        <w:rPr>
          <w:color w:val="auto"/>
        </w:rPr>
      </w:pPr>
      <w:r w:rsidRPr="0048085B">
        <w:rPr>
          <w:color w:val="auto"/>
        </w:rPr>
        <w:t xml:space="preserve">V dolní části Vestecké Lhotky </w:t>
      </w:r>
      <w:r w:rsidR="0079194F" w:rsidRPr="0048085B">
        <w:rPr>
          <w:color w:val="auto"/>
        </w:rPr>
        <w:t xml:space="preserve">je </w:t>
      </w:r>
      <w:r w:rsidRPr="0048085B">
        <w:rPr>
          <w:color w:val="auto"/>
        </w:rPr>
        <w:t>do zastavěného území zahrnut zastavěný stavební pozemek st.parc.č. 32.</w:t>
      </w:r>
    </w:p>
    <w:p w14:paraId="02C62584" w14:textId="77777777" w:rsidR="00946983" w:rsidRPr="0048085B" w:rsidRDefault="00946983" w:rsidP="007E5D66">
      <w:pPr>
        <w:pStyle w:val="skryttext"/>
        <w:rPr>
          <w:color w:val="auto"/>
        </w:rPr>
      </w:pPr>
      <w:r w:rsidRPr="0048085B">
        <w:rPr>
          <w:color w:val="auto"/>
        </w:rPr>
        <w:t xml:space="preserve">V dolní části Vestecké Lhotky </w:t>
      </w:r>
      <w:r w:rsidR="0079194F" w:rsidRPr="0048085B">
        <w:rPr>
          <w:color w:val="auto"/>
        </w:rPr>
        <w:t xml:space="preserve">je </w:t>
      </w:r>
      <w:r w:rsidRPr="0048085B">
        <w:rPr>
          <w:color w:val="auto"/>
        </w:rPr>
        <w:t>do zastavěného území zahrnuta pozemní komunikace na části pozemku parc.č. 24/3, ze které je vjezd na ostatní pozemky zastavěného území.</w:t>
      </w:r>
    </w:p>
    <w:p w14:paraId="0699EC82" w14:textId="77777777" w:rsidR="00684487" w:rsidRPr="0048085B" w:rsidRDefault="00684487" w:rsidP="007E5D66">
      <w:pPr>
        <w:pStyle w:val="skryttext"/>
        <w:rPr>
          <w:color w:val="auto"/>
        </w:rPr>
      </w:pPr>
    </w:p>
    <w:p w14:paraId="5A12E981" w14:textId="77777777" w:rsidR="00711AED" w:rsidRPr="0048085B" w:rsidRDefault="00711AED" w:rsidP="007E5D66">
      <w:pPr>
        <w:pStyle w:val="skryttext"/>
        <w:rPr>
          <w:color w:val="auto"/>
        </w:rPr>
      </w:pPr>
      <w:r w:rsidRPr="0048085B">
        <w:rPr>
          <w:color w:val="auto"/>
        </w:rPr>
        <w:t>Zrušení ploch přestavby</w:t>
      </w:r>
    </w:p>
    <w:p w14:paraId="2294E621" w14:textId="77777777" w:rsidR="00711AED" w:rsidRPr="0048085B" w:rsidRDefault="00711AED" w:rsidP="007E5D66">
      <w:pPr>
        <w:pStyle w:val="skryttext"/>
        <w:rPr>
          <w:color w:val="auto"/>
        </w:rPr>
      </w:pPr>
    </w:p>
    <w:p w14:paraId="454D363D" w14:textId="77777777" w:rsidR="00711AED" w:rsidRPr="0048085B" w:rsidRDefault="00711AED" w:rsidP="007E5D66">
      <w:pPr>
        <w:pStyle w:val="skryttext"/>
        <w:rPr>
          <w:color w:val="auto"/>
        </w:rPr>
      </w:pPr>
      <w:r w:rsidRPr="0048085B">
        <w:rPr>
          <w:color w:val="auto"/>
        </w:rPr>
        <w:t>Plocha přestavby P1 byla zrušena z důvodu již proběhlé přestavby k účelu stanovenému v ÚP (smíšená obytná zástavba</w:t>
      </w:r>
      <w:r w:rsidR="00CA7670" w:rsidRPr="0048085B">
        <w:rPr>
          <w:color w:val="auto"/>
        </w:rPr>
        <w:t>)</w:t>
      </w:r>
      <w:r w:rsidRPr="0048085B">
        <w:rPr>
          <w:color w:val="auto"/>
        </w:rPr>
        <w:t xml:space="preserve">. V 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</w:t>
      </w:r>
      <w:r w:rsidR="00CA7670" w:rsidRPr="0048085B">
        <w:rPr>
          <w:color w:val="auto"/>
        </w:rPr>
        <w:t xml:space="preserve">je proto </w:t>
      </w:r>
      <w:r w:rsidRPr="0048085B">
        <w:rPr>
          <w:color w:val="auto"/>
        </w:rPr>
        <w:t xml:space="preserve">typ využití uvedené plochy </w:t>
      </w:r>
      <w:r w:rsidR="00CA7670" w:rsidRPr="0048085B">
        <w:rPr>
          <w:color w:val="auto"/>
        </w:rPr>
        <w:t xml:space="preserve">změněn </w:t>
      </w:r>
      <w:r w:rsidRPr="0048085B">
        <w:rPr>
          <w:color w:val="auto"/>
        </w:rPr>
        <w:t>z návrhu do stávajícího stavu při zachování způsobu využití.</w:t>
      </w:r>
    </w:p>
    <w:p w14:paraId="3E26891E" w14:textId="77777777" w:rsidR="00711AED" w:rsidRPr="0048085B" w:rsidRDefault="00711AED" w:rsidP="007E5D66">
      <w:pPr>
        <w:pStyle w:val="skryttext"/>
        <w:rPr>
          <w:color w:val="auto"/>
        </w:rPr>
      </w:pPr>
    </w:p>
    <w:p w14:paraId="67671E43" w14:textId="77777777" w:rsidR="003452B9" w:rsidRPr="0048085B" w:rsidRDefault="009B29E9" w:rsidP="007E5D66">
      <w:pPr>
        <w:pStyle w:val="skryttext"/>
        <w:rPr>
          <w:color w:val="auto"/>
        </w:rPr>
      </w:pPr>
      <w:bookmarkStart w:id="46" w:name="_Toc437771487"/>
      <w:r w:rsidRPr="0048085B">
        <w:rPr>
          <w:color w:val="auto"/>
        </w:rPr>
        <w:t>Vymezení nových ploch přestavby</w:t>
      </w:r>
      <w:bookmarkEnd w:id="46"/>
    </w:p>
    <w:p w14:paraId="7A00CC6C" w14:textId="77777777" w:rsidR="00170288" w:rsidRPr="0048085B" w:rsidRDefault="00170288" w:rsidP="007E5D66">
      <w:pPr>
        <w:pStyle w:val="skryttext"/>
        <w:rPr>
          <w:color w:val="auto"/>
        </w:rPr>
      </w:pPr>
    </w:p>
    <w:p w14:paraId="0BAF5482" w14:textId="77777777" w:rsidR="00022EFD" w:rsidRPr="0048085B" w:rsidRDefault="00424F6B" w:rsidP="007E5D66">
      <w:pPr>
        <w:pStyle w:val="skryttext"/>
        <w:rPr>
          <w:color w:val="auto"/>
        </w:rPr>
      </w:pPr>
      <w:r w:rsidRPr="0048085B">
        <w:rPr>
          <w:color w:val="auto"/>
        </w:rPr>
        <w:t>ZČ1</w:t>
      </w:r>
      <w:r w:rsidR="00022EFD" w:rsidRPr="0048085B">
        <w:rPr>
          <w:color w:val="auto"/>
        </w:rPr>
        <w:t xml:space="preserve"> ÚP </w:t>
      </w:r>
      <w:r w:rsidRPr="0048085B">
        <w:rPr>
          <w:color w:val="auto"/>
        </w:rPr>
        <w:t>Jilem</w:t>
      </w:r>
      <w:r w:rsidR="00022EFD" w:rsidRPr="0048085B">
        <w:rPr>
          <w:color w:val="auto"/>
        </w:rPr>
        <w:t xml:space="preserve"> vymezuje následující plochy přestavby:</w:t>
      </w:r>
    </w:p>
    <w:p w14:paraId="6049A9B6" w14:textId="77777777" w:rsidR="00022EFD" w:rsidRPr="0048085B" w:rsidRDefault="00F4116F" w:rsidP="007E5D66">
      <w:pPr>
        <w:pStyle w:val="skryttext"/>
        <w:rPr>
          <w:color w:val="auto"/>
        </w:rPr>
      </w:pPr>
      <w:r w:rsidRPr="0048085B">
        <w:rPr>
          <w:color w:val="auto"/>
        </w:rPr>
        <w:t>Plochy 2C, 2D a 2E vymezené uvnitř zastavěného území levobřežní části Dolních Hamrů. Ve všech případech se jedná o uvedení územního plánu do souladu se skutečným stavem území. Plochy 2C a 2D jsou vymezeny pro bydlení venkovského typu, což odpovídá skutečnému způsob využití. Plocha 2E je vymezena pro dopravní infrastrukturu – silniční dopravu a doplňuje tak nelogicky přerušený úsek místní komunikace, která ve skutečnosti rovněž vede bez přerušení.</w:t>
      </w:r>
    </w:p>
    <w:p w14:paraId="05008496" w14:textId="77777777" w:rsidR="00F4116F" w:rsidRPr="0048085B" w:rsidRDefault="007C0158" w:rsidP="007E5D66">
      <w:pPr>
        <w:pStyle w:val="skryttext"/>
        <w:rPr>
          <w:color w:val="auto"/>
        </w:rPr>
      </w:pPr>
      <w:r w:rsidRPr="0048085B">
        <w:rPr>
          <w:color w:val="auto"/>
        </w:rPr>
        <w:t xml:space="preserve">Plochy 2G a 2H jsou vymezeny v jihovýchodní části zastavěného území Horních Hamrů. Potřeba jejich vymezení vyplývá z aktualizace katastrální mapy a potřeby aby jednotlivé plochy s rozdílným způsobem využití utvářely logické </w:t>
      </w:r>
      <w:r w:rsidR="00743597" w:rsidRPr="0048085B">
        <w:rPr>
          <w:color w:val="auto"/>
        </w:rPr>
        <w:t xml:space="preserve">a využitelné </w:t>
      </w:r>
      <w:r w:rsidRPr="0048085B">
        <w:rPr>
          <w:color w:val="auto"/>
        </w:rPr>
        <w:t>celky společně s navazujícími plochami. Plocha 2G je určena pro dopravní infrastrukturu – silniční dopravu. Plocha 2H je určena pro výrobu a skladování – lehký průmysl.</w:t>
      </w:r>
    </w:p>
    <w:p w14:paraId="7FEB1D52" w14:textId="77777777" w:rsidR="007C0158" w:rsidRPr="0048085B" w:rsidRDefault="007C0158" w:rsidP="007E5D66">
      <w:pPr>
        <w:pStyle w:val="skryttext"/>
        <w:rPr>
          <w:color w:val="auto"/>
        </w:rPr>
      </w:pPr>
      <w:r w:rsidRPr="0048085B">
        <w:rPr>
          <w:color w:val="auto"/>
        </w:rPr>
        <w:t xml:space="preserve">Plocha 2J je určena k přestavbě rekreačního objektu </w:t>
      </w:r>
      <w:r w:rsidR="00743597" w:rsidRPr="0048085B">
        <w:rPr>
          <w:color w:val="auto"/>
        </w:rPr>
        <w:t xml:space="preserve">vzdáleného </w:t>
      </w:r>
      <w:r w:rsidRPr="0048085B">
        <w:rPr>
          <w:color w:val="auto"/>
        </w:rPr>
        <w:t xml:space="preserve">cca.150 m od </w:t>
      </w:r>
      <w:r w:rsidR="00743597" w:rsidRPr="0048085B">
        <w:rPr>
          <w:color w:val="auto"/>
        </w:rPr>
        <w:t xml:space="preserve">severního </w:t>
      </w:r>
      <w:r w:rsidRPr="0048085B">
        <w:rPr>
          <w:color w:val="auto"/>
        </w:rPr>
        <w:t>okraje zastavěného území místní části Najdek</w:t>
      </w:r>
      <w:r w:rsidR="00743597" w:rsidRPr="0048085B">
        <w:rPr>
          <w:color w:val="auto"/>
        </w:rPr>
        <w:t xml:space="preserve">. Přestavba je určena </w:t>
      </w:r>
      <w:r w:rsidRPr="0048085B">
        <w:rPr>
          <w:color w:val="auto"/>
        </w:rPr>
        <w:t xml:space="preserve">na bydlení venkovského typu. S ohledem na </w:t>
      </w:r>
      <w:r w:rsidR="00997535" w:rsidRPr="0048085B">
        <w:rPr>
          <w:color w:val="auto"/>
        </w:rPr>
        <w:t xml:space="preserve">blízkost sídla a </w:t>
      </w:r>
      <w:r w:rsidRPr="0048085B">
        <w:rPr>
          <w:color w:val="auto"/>
        </w:rPr>
        <w:t>přítomnost vyhovující dopravní a technické infrastruktury lze intenzifikaci využití této lokality připustit.</w:t>
      </w:r>
    </w:p>
    <w:p w14:paraId="79D0C0C8" w14:textId="77777777" w:rsidR="00170288" w:rsidRPr="0048085B" w:rsidRDefault="00170288" w:rsidP="007E5D66">
      <w:pPr>
        <w:pStyle w:val="skryttext"/>
        <w:rPr>
          <w:color w:val="auto"/>
        </w:rPr>
      </w:pPr>
      <w:r w:rsidRPr="0048085B">
        <w:rPr>
          <w:color w:val="auto"/>
        </w:rPr>
        <w:t xml:space="preserve">ZČ2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nově vymezuje plochu přestavby P1 na občanské vybavení – veřejné (OV) v lokalitě pod hrází rybníku Obecník (pozemek parc.č.79/25). Jedná se o exponovanou lokalitu s atributy společenského centra obce, kde se soustřeďují funkce sportovních ploch, občanského vybavení a veřejných prostranství. Je žádoucí, aby byly vytvořeny podmínky pro další rozvoj uvedených funkcí. Naopak dosavadní využití k obytné zástavbě je nevhodné z důvodu nemožnosti rozvoje společenského centra jiným směrem. </w:t>
      </w:r>
    </w:p>
    <w:p w14:paraId="5880AB5F" w14:textId="77777777" w:rsidR="00170288" w:rsidRPr="0048085B" w:rsidRDefault="00170288" w:rsidP="007E5D66">
      <w:pPr>
        <w:pStyle w:val="skryttext"/>
        <w:rPr>
          <w:color w:val="auto"/>
        </w:rPr>
      </w:pPr>
    </w:p>
    <w:p w14:paraId="5B3B38F2" w14:textId="77777777" w:rsidR="00234735" w:rsidRPr="0048085B" w:rsidRDefault="00234735" w:rsidP="007E5D66">
      <w:pPr>
        <w:pStyle w:val="skryttext"/>
        <w:rPr>
          <w:color w:val="auto"/>
        </w:rPr>
      </w:pPr>
      <w:r w:rsidRPr="0048085B">
        <w:rPr>
          <w:color w:val="auto"/>
        </w:rPr>
        <w:t>Úprava ploch přestavby</w:t>
      </w:r>
    </w:p>
    <w:p w14:paraId="0A04892A" w14:textId="77777777" w:rsidR="000C7F06" w:rsidRPr="0048085B" w:rsidRDefault="000C7F06" w:rsidP="007E5D66">
      <w:pPr>
        <w:pStyle w:val="skryttext"/>
        <w:rPr>
          <w:color w:val="auto"/>
        </w:rPr>
      </w:pPr>
    </w:p>
    <w:p w14:paraId="6B0EBD4A" w14:textId="77777777" w:rsidR="00A706B3" w:rsidRPr="0048085B" w:rsidRDefault="001305A4" w:rsidP="007E5D66">
      <w:pPr>
        <w:pStyle w:val="skryttext"/>
        <w:rPr>
          <w:color w:val="auto"/>
        </w:rPr>
      </w:pPr>
      <w:r w:rsidRPr="0048085B">
        <w:rPr>
          <w:color w:val="auto"/>
        </w:rPr>
        <w:t xml:space="preserve">Jsou </w:t>
      </w:r>
      <w:r w:rsidR="00A706B3" w:rsidRPr="0048085B">
        <w:rPr>
          <w:color w:val="auto"/>
        </w:rPr>
        <w:t>zrušeny následující plochy přestavby:</w:t>
      </w:r>
    </w:p>
    <w:p w14:paraId="2F80A018" w14:textId="77777777" w:rsidR="00A706B3" w:rsidRPr="0048085B" w:rsidRDefault="001305A4" w:rsidP="007E5D66">
      <w:pPr>
        <w:pStyle w:val="skryttext"/>
        <w:rPr>
          <w:color w:val="auto"/>
        </w:rPr>
      </w:pPr>
      <w:r w:rsidRPr="0048085B">
        <w:rPr>
          <w:color w:val="auto"/>
        </w:rPr>
        <w:t xml:space="preserve">Je </w:t>
      </w:r>
      <w:r w:rsidR="00BF1022" w:rsidRPr="0048085B">
        <w:rPr>
          <w:color w:val="auto"/>
        </w:rPr>
        <w:t>změněn způsob využití následujících ploch přestavby:</w:t>
      </w:r>
    </w:p>
    <w:p w14:paraId="748A74E2" w14:textId="77777777" w:rsidR="00BE3D49" w:rsidRPr="0048085B" w:rsidRDefault="001305A4" w:rsidP="007E5D66">
      <w:pPr>
        <w:pStyle w:val="skryttext"/>
        <w:rPr>
          <w:color w:val="auto"/>
        </w:rPr>
      </w:pPr>
      <w:r w:rsidRPr="0048085B">
        <w:rPr>
          <w:color w:val="auto"/>
        </w:rPr>
        <w:t>Jsou</w:t>
      </w:r>
      <w:r w:rsidR="009B5FA9" w:rsidRPr="0048085B">
        <w:rPr>
          <w:color w:val="auto"/>
        </w:rPr>
        <w:t xml:space="preserve"> vymezeny následující plochy přestavby:</w:t>
      </w:r>
    </w:p>
    <w:p w14:paraId="7EB2FCD5" w14:textId="77777777" w:rsidR="00751F3B" w:rsidRPr="0048085B" w:rsidRDefault="00751F3B" w:rsidP="007E5D66">
      <w:pPr>
        <w:pStyle w:val="skryttext"/>
        <w:rPr>
          <w:color w:val="auto"/>
        </w:rPr>
      </w:pPr>
    </w:p>
    <w:p w14:paraId="339A6599" w14:textId="77777777" w:rsidR="00441016" w:rsidRPr="0048085B" w:rsidRDefault="00441016" w:rsidP="007E5D66">
      <w:pPr>
        <w:pStyle w:val="skryttext"/>
        <w:rPr>
          <w:color w:val="auto"/>
        </w:rPr>
      </w:pPr>
      <w:bookmarkStart w:id="47" w:name="_Toc437771488"/>
      <w:r w:rsidRPr="0048085B">
        <w:rPr>
          <w:color w:val="auto"/>
        </w:rPr>
        <w:t>Zrušení zastavitelných ploch</w:t>
      </w:r>
      <w:bookmarkEnd w:id="47"/>
    </w:p>
    <w:p w14:paraId="45387FEA" w14:textId="77777777" w:rsidR="00441016" w:rsidRPr="0048085B" w:rsidRDefault="00441016" w:rsidP="007E5D66">
      <w:pPr>
        <w:pStyle w:val="skryttext"/>
        <w:rPr>
          <w:color w:val="auto"/>
        </w:rPr>
      </w:pPr>
    </w:p>
    <w:p w14:paraId="23900BFA" w14:textId="77777777" w:rsidR="00441016" w:rsidRPr="0048085B" w:rsidRDefault="00441016" w:rsidP="007E5D66">
      <w:pPr>
        <w:pStyle w:val="skryttext"/>
        <w:rPr>
          <w:color w:val="auto"/>
        </w:rPr>
      </w:pPr>
      <w:r w:rsidRPr="0048085B">
        <w:rPr>
          <w:color w:val="auto"/>
        </w:rPr>
        <w:t xml:space="preserve">ZČ2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je zrušena plocha Z4 jako kompenzace vymezení nové zastavitelné plochy Z13. Důvody pro tuto výměnu zastavitelných ploch jsou uvedeny v bodě 3.2.1.</w:t>
      </w:r>
    </w:p>
    <w:p w14:paraId="682832BC" w14:textId="77777777" w:rsidR="00441016" w:rsidRPr="0048085B" w:rsidRDefault="00441016" w:rsidP="007E5D66">
      <w:pPr>
        <w:pStyle w:val="skryttext"/>
        <w:rPr>
          <w:color w:val="auto"/>
        </w:rPr>
      </w:pPr>
      <w:r w:rsidRPr="0048085B">
        <w:rPr>
          <w:color w:val="auto"/>
        </w:rPr>
        <w:t>Část plochy Z2 byla změněna na plochu Z10 – viz následující bod.</w:t>
      </w:r>
    </w:p>
    <w:p w14:paraId="692F49FC" w14:textId="77777777" w:rsidR="00441016" w:rsidRPr="0048085B" w:rsidRDefault="00441016" w:rsidP="007E5D66">
      <w:pPr>
        <w:pStyle w:val="skryttext"/>
        <w:rPr>
          <w:color w:val="auto"/>
        </w:rPr>
      </w:pPr>
      <w:r w:rsidRPr="0048085B">
        <w:rPr>
          <w:color w:val="auto"/>
        </w:rPr>
        <w:t>Byla zrušena část zastavitelné plochy Z12 pro výroba a skladování -  drobná výroba a výrobní služby (VD) o výměře 0,26 ha. Důvodem je střet s nově vymezeným koridorem X1 pro homogenizaci trasy silnice III/347. Podmínky využití plochy Z12 nejsou slučitelné s podmínkami využití výše uvedeného koridoru.</w:t>
      </w:r>
    </w:p>
    <w:p w14:paraId="563633C5" w14:textId="77777777" w:rsidR="00441016" w:rsidRPr="0048085B" w:rsidRDefault="00441016" w:rsidP="007E5D66">
      <w:pPr>
        <w:pStyle w:val="skryttext"/>
        <w:rPr>
          <w:color w:val="auto"/>
        </w:rPr>
      </w:pPr>
    </w:p>
    <w:p w14:paraId="786CE3A1" w14:textId="77777777" w:rsidR="00441016" w:rsidRPr="0048085B" w:rsidRDefault="00441016" w:rsidP="007E5D66">
      <w:pPr>
        <w:pStyle w:val="skryttext"/>
        <w:rPr>
          <w:color w:val="auto"/>
        </w:rPr>
      </w:pPr>
      <w:r w:rsidRPr="0048085B">
        <w:rPr>
          <w:color w:val="auto"/>
        </w:rPr>
        <w:t>Zrušeny jsou části zastavitelných ploch Z1 a Z4 (výměra zrušených částí 0,11 ha) pro bydlení v rodinných domech v důsledku střetu s koridorem pro realizaci přeložky silnice I/37 (obchvat obce).</w:t>
      </w:r>
    </w:p>
    <w:p w14:paraId="04659A3E" w14:textId="77777777" w:rsidR="00441016" w:rsidRPr="0048085B" w:rsidRDefault="00441016" w:rsidP="007E5D66">
      <w:pPr>
        <w:pStyle w:val="skryttext"/>
        <w:rPr>
          <w:color w:val="auto"/>
        </w:rPr>
      </w:pPr>
      <w:r w:rsidRPr="0048085B">
        <w:rPr>
          <w:color w:val="auto"/>
        </w:rPr>
        <w:t>Zároveň jsou zrušeny zastavitelné plochy Z1, Z16 a část plochy Z7 z důvodu jejich zastavění (převedeny z návrhového horizontu do stávajícího stavu).</w:t>
      </w:r>
    </w:p>
    <w:p w14:paraId="48DAEEA6" w14:textId="77777777" w:rsidR="0087003E" w:rsidRPr="0048085B" w:rsidRDefault="00441016" w:rsidP="007E5D66">
      <w:pPr>
        <w:pStyle w:val="skryttext"/>
        <w:rPr>
          <w:color w:val="auto"/>
        </w:rPr>
      </w:pPr>
      <w:r w:rsidRPr="0048085B">
        <w:rPr>
          <w:color w:val="auto"/>
        </w:rPr>
        <w:t xml:space="preserve">Z důvodu zastavění jsou zrušeny </w:t>
      </w:r>
      <w:r w:rsidR="0087003E" w:rsidRPr="0048085B">
        <w:rPr>
          <w:color w:val="auto"/>
        </w:rPr>
        <w:t xml:space="preserve">zastavitelné plochy I, J a 1N a části zastavitelných ploch </w:t>
      </w:r>
      <w:r w:rsidR="0087003E" w:rsidRPr="0048085B">
        <w:rPr>
          <w:rFonts w:cs="Arial"/>
          <w:color w:val="auto"/>
        </w:rPr>
        <w:t xml:space="preserve">CH, K, L a 1G. </w:t>
      </w:r>
      <w:r w:rsidR="0087003E" w:rsidRPr="0048085B">
        <w:rPr>
          <w:color w:val="auto"/>
        </w:rPr>
        <w:t>Způsob využití rušených ploch je zachován, mění se pouze jejich časový horizont z návrhu na stávající stav.</w:t>
      </w:r>
    </w:p>
    <w:p w14:paraId="12024401" w14:textId="77777777" w:rsidR="0087003E" w:rsidRPr="0048085B" w:rsidRDefault="0087003E" w:rsidP="001A6B0A">
      <w:pPr>
        <w:pStyle w:val="skryttext"/>
        <w:rPr>
          <w:color w:val="auto"/>
        </w:rPr>
      </w:pPr>
    </w:p>
    <w:p w14:paraId="7BF78AD7" w14:textId="77777777" w:rsidR="00441016" w:rsidRPr="0048085B" w:rsidRDefault="00441016" w:rsidP="00E041DB">
      <w:pPr>
        <w:pStyle w:val="skryttext"/>
        <w:rPr>
          <w:color w:val="auto"/>
        </w:rPr>
      </w:pPr>
    </w:p>
    <w:p w14:paraId="629647F3" w14:textId="77777777" w:rsidR="00B25A35" w:rsidRPr="0048085B" w:rsidRDefault="00B25A35" w:rsidP="00E041DB">
      <w:pPr>
        <w:pStyle w:val="skryttext"/>
        <w:rPr>
          <w:color w:val="auto"/>
        </w:rPr>
      </w:pPr>
      <w:r w:rsidRPr="0048085B">
        <w:rPr>
          <w:color w:val="auto"/>
        </w:rPr>
        <w:t>Úprava zastavitelných ploch</w:t>
      </w:r>
    </w:p>
    <w:p w14:paraId="3A531A35" w14:textId="77777777" w:rsidR="00441016" w:rsidRPr="0048085B" w:rsidRDefault="00441016" w:rsidP="00E041DB">
      <w:pPr>
        <w:pStyle w:val="skryttext"/>
        <w:rPr>
          <w:color w:val="auto"/>
        </w:rPr>
      </w:pPr>
    </w:p>
    <w:p w14:paraId="2121306F" w14:textId="77777777" w:rsidR="00B25A35" w:rsidRPr="0048085B" w:rsidRDefault="001144C2" w:rsidP="00E041DB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B25A35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B25A35" w:rsidRPr="0048085B">
        <w:rPr>
          <w:color w:val="auto"/>
        </w:rPr>
        <w:t xml:space="preserve"> se mění způsob využití následujících zastavitelných ploch:</w:t>
      </w:r>
    </w:p>
    <w:p w14:paraId="114BC940" w14:textId="77777777" w:rsidR="005B2017" w:rsidRPr="0048085B" w:rsidRDefault="00B25A35" w:rsidP="00E041DB">
      <w:pPr>
        <w:pStyle w:val="skryttext"/>
        <w:rPr>
          <w:color w:val="auto"/>
        </w:rPr>
      </w:pPr>
      <w:r w:rsidRPr="0048085B">
        <w:rPr>
          <w:color w:val="auto"/>
        </w:rPr>
        <w:t>Mění se způsob využití zastavitelné plochy Z52 z</w:t>
      </w:r>
      <w:r w:rsidR="00C91A4F" w:rsidRPr="0048085B">
        <w:rPr>
          <w:color w:val="auto"/>
        </w:rPr>
        <w:t xml:space="preserve"> plochy </w:t>
      </w:r>
      <w:r w:rsidRPr="0048085B">
        <w:rPr>
          <w:color w:val="auto"/>
        </w:rPr>
        <w:t>smíšené obytné (SO) na drobnou průmyslovou výrobu, služby (VS) v místní části Střížov. Důvodem je absence ploch pro rozvoj výroby v této místní části a nevhodnost plochy pro umísťování obytné zástavby (terénní konfigurace, sevření plochy mezi silnicí III/34531 a místní komunikací a související nedostatečná hloubka parcel). Z důvodu potřeby ucelení lokality byla zároveň plocha Z52 rozšířena o část plochy Z182.</w:t>
      </w:r>
    </w:p>
    <w:p w14:paraId="23745533" w14:textId="77777777" w:rsidR="00B25A35" w:rsidRPr="0048085B" w:rsidRDefault="00C91A4F" w:rsidP="00E041DB">
      <w:pPr>
        <w:pStyle w:val="skryttext"/>
        <w:rPr>
          <w:color w:val="auto"/>
        </w:rPr>
      </w:pPr>
      <w:r w:rsidRPr="0048085B">
        <w:rPr>
          <w:color w:val="auto"/>
        </w:rPr>
        <w:t>Mění se způsob využití části zastavitelné plochy Z256 ze zeleně zahrad (ZZ) na plochu smíšenou obytnou (SO)</w:t>
      </w:r>
      <w:r w:rsidR="00887EB6" w:rsidRPr="0048085B">
        <w:rPr>
          <w:color w:val="auto"/>
        </w:rPr>
        <w:t xml:space="preserve"> v místní části Příjemky</w:t>
      </w:r>
      <w:r w:rsidRPr="0048085B">
        <w:rPr>
          <w:color w:val="auto"/>
        </w:rPr>
        <w:t xml:space="preserve">. Měněná část plochy je nově vymezena jako </w:t>
      </w:r>
      <w:r w:rsidR="00773F48" w:rsidRPr="0048085B">
        <w:rPr>
          <w:color w:val="auto"/>
        </w:rPr>
        <w:t xml:space="preserve">plocha Z266 a rozšířena </w:t>
      </w:r>
      <w:r w:rsidR="00887EB6" w:rsidRPr="0048085B">
        <w:rPr>
          <w:color w:val="auto"/>
        </w:rPr>
        <w:t>o část pozemku parc.</w:t>
      </w:r>
      <w:r w:rsidR="005A354D" w:rsidRPr="0048085B">
        <w:rPr>
          <w:color w:val="auto"/>
        </w:rPr>
        <w:t>č.1</w:t>
      </w:r>
      <w:r w:rsidR="00887EB6" w:rsidRPr="0048085B">
        <w:rPr>
          <w:color w:val="auto"/>
        </w:rPr>
        <w:t>666/3 tak, aby zastavitelná plocha měla ucelený tvar.</w:t>
      </w:r>
    </w:p>
    <w:p w14:paraId="40F53ACD" w14:textId="77777777" w:rsidR="0067592C" w:rsidRPr="0048085B" w:rsidRDefault="001144C2" w:rsidP="00751F3B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67592C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67592C" w:rsidRPr="0048085B">
        <w:rPr>
          <w:color w:val="auto"/>
        </w:rPr>
        <w:t xml:space="preserve"> vymezuje následující zastavitelné plochy:</w:t>
      </w:r>
    </w:p>
    <w:p w14:paraId="1ADDA9EF" w14:textId="77777777" w:rsidR="00B25A35" w:rsidRPr="0048085B" w:rsidRDefault="0067592C" w:rsidP="00751F3B">
      <w:pPr>
        <w:pStyle w:val="skryttext"/>
        <w:rPr>
          <w:color w:val="auto"/>
        </w:rPr>
      </w:pPr>
      <w:r w:rsidRPr="0048085B">
        <w:rPr>
          <w:color w:val="auto"/>
        </w:rPr>
        <w:t xml:space="preserve">Plochy Z261 a Z262 pro drobnou průmyslovou výrobu, služby (VS) uvnitř zastavěného území místní části Střížov. Plochy rozšiřují stávající </w:t>
      </w:r>
      <w:r w:rsidR="007940ED" w:rsidRPr="0048085B">
        <w:rPr>
          <w:color w:val="auto"/>
        </w:rPr>
        <w:t xml:space="preserve">výrobní </w:t>
      </w:r>
      <w:r w:rsidR="003808EB" w:rsidRPr="0048085B">
        <w:rPr>
          <w:color w:val="auto"/>
        </w:rPr>
        <w:t xml:space="preserve">objekt </w:t>
      </w:r>
      <w:r w:rsidR="007940ED" w:rsidRPr="0048085B">
        <w:rPr>
          <w:color w:val="auto"/>
        </w:rPr>
        <w:t xml:space="preserve">a navazující pozemek </w:t>
      </w:r>
      <w:r w:rsidRPr="0048085B">
        <w:rPr>
          <w:color w:val="auto"/>
        </w:rPr>
        <w:t>tak, aby byl efektivněji využitelný. Z důvodu možného negativního ovlivňování okolních obytných ploch nadlimitními hladinami hluku z výroby byla pro uvedené plochy stanovena následující podmínka využití území: „zástavba musí být řešena tak, aby navazující stávající i navržené plochy pro bydlení nebyly zasaženy nadlimitními hladinami hluku z výroby“.</w:t>
      </w:r>
    </w:p>
    <w:p w14:paraId="44CCF909" w14:textId="77777777" w:rsidR="003808EB" w:rsidRPr="0048085B" w:rsidRDefault="00E903C1" w:rsidP="00751F3B">
      <w:pPr>
        <w:pStyle w:val="skryttext"/>
        <w:rPr>
          <w:color w:val="auto"/>
        </w:rPr>
      </w:pPr>
      <w:r w:rsidRPr="0048085B">
        <w:rPr>
          <w:color w:val="auto"/>
        </w:rPr>
        <w:t>Plocha Z263 pro plochu smíšenou obytnou (SO) uvnitř zastavěného území místní části Střížov.</w:t>
      </w:r>
      <w:r w:rsidR="00860362" w:rsidRPr="0048085B">
        <w:rPr>
          <w:color w:val="auto"/>
        </w:rPr>
        <w:t xml:space="preserve"> Plocha je vymezena v lokalitě, která z hlediska ochrany veřejných prostranství ani sídelní zeleně nemá význam. Jejím vymezením budou vytvořeny podmínky pro intenzivnější využití zastavěného území a ochranu volné krajiny.</w:t>
      </w:r>
    </w:p>
    <w:p w14:paraId="067AA57D" w14:textId="77777777" w:rsidR="00C045BF" w:rsidRPr="0048085B" w:rsidRDefault="00C045BF" w:rsidP="00751F3B">
      <w:pPr>
        <w:pStyle w:val="skryttext"/>
        <w:rPr>
          <w:color w:val="auto"/>
        </w:rPr>
      </w:pPr>
      <w:r w:rsidRPr="0048085B">
        <w:rPr>
          <w:color w:val="auto"/>
        </w:rPr>
        <w:t>Plochy Z264 a Z265</w:t>
      </w:r>
      <w:r w:rsidR="0001732E" w:rsidRPr="0048085B">
        <w:rPr>
          <w:color w:val="auto"/>
        </w:rPr>
        <w:t xml:space="preserve"> pro plochu smíšenou obytnou (SO) a zeleň zahrad (ZZ) v místní části Dobkov. Plocha Z264 rozšiřuje stávající plochu Z203, jejíž nedostatečná hloubka neumožňuje umístění stavby rodinného domu. Plocha Z265 je určena pro navazující zahradu.</w:t>
      </w:r>
    </w:p>
    <w:p w14:paraId="2A2B705F" w14:textId="77777777" w:rsidR="0001732E" w:rsidRPr="0048085B" w:rsidRDefault="0001732E" w:rsidP="00751F3B">
      <w:pPr>
        <w:pStyle w:val="skryttext"/>
        <w:rPr>
          <w:color w:val="auto"/>
        </w:rPr>
      </w:pPr>
      <w:r w:rsidRPr="0048085B">
        <w:rPr>
          <w:color w:val="auto"/>
        </w:rPr>
        <w:t>Plocha Z266 – viz předcházející bod</w:t>
      </w:r>
      <w:r w:rsidR="007940ED" w:rsidRPr="0048085B">
        <w:rPr>
          <w:color w:val="auto"/>
        </w:rPr>
        <w:t xml:space="preserve"> (změna způsobu využití zastavitelných ploch)</w:t>
      </w:r>
      <w:r w:rsidRPr="0048085B">
        <w:rPr>
          <w:color w:val="auto"/>
        </w:rPr>
        <w:t>.</w:t>
      </w:r>
    </w:p>
    <w:p w14:paraId="5F82BCAF" w14:textId="77777777" w:rsidR="0001732E" w:rsidRPr="0048085B" w:rsidRDefault="0001732E" w:rsidP="00751F3B">
      <w:pPr>
        <w:pStyle w:val="skryttext"/>
        <w:rPr>
          <w:color w:val="auto"/>
        </w:rPr>
      </w:pPr>
      <w:r w:rsidRPr="0048085B">
        <w:rPr>
          <w:color w:val="auto"/>
        </w:rPr>
        <w:t>Plocha Z267 pro účelové komunikace, stezky pro pěší a cyklisty (DU) vymezená na části bývalé železniční vlečky z 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>e do Bílku. Plocha je určena k výstavbě cyklostezky v trase bývalé železnice.</w:t>
      </w:r>
    </w:p>
    <w:p w14:paraId="358D6D0D" w14:textId="77777777" w:rsidR="0001732E" w:rsidRPr="0048085B" w:rsidRDefault="0001732E" w:rsidP="00751F3B">
      <w:pPr>
        <w:pStyle w:val="skryttext"/>
        <w:rPr>
          <w:color w:val="auto"/>
        </w:rPr>
      </w:pPr>
      <w:r w:rsidRPr="0048085B">
        <w:rPr>
          <w:color w:val="auto"/>
        </w:rPr>
        <w:t xml:space="preserve">Plocha Z268 pro zemědělskou výrobu (VZ) v místní části Svinný, poblíž samoty Čapkovy domky. Plocha je vymezena v proluce mezi silnicí III/3469 a účelovými komunikacemi. </w:t>
      </w:r>
      <w:r w:rsidR="0042786B" w:rsidRPr="0048085B">
        <w:rPr>
          <w:color w:val="auto"/>
        </w:rPr>
        <w:t xml:space="preserve">Důvodem pro její </w:t>
      </w:r>
      <w:r w:rsidRPr="0048085B">
        <w:rPr>
          <w:color w:val="auto"/>
        </w:rPr>
        <w:t>vymezen</w:t>
      </w:r>
      <w:r w:rsidR="0042786B" w:rsidRPr="0048085B">
        <w:rPr>
          <w:color w:val="auto"/>
        </w:rPr>
        <w:t xml:space="preserve">í je </w:t>
      </w:r>
      <w:r w:rsidRPr="0048085B">
        <w:rPr>
          <w:color w:val="auto"/>
        </w:rPr>
        <w:t>absence rozvojových ploch pro výrobu v této místní části. Poloha bez návaznosti na zastavěné území je dána potřebou eliminace negativních vlivů zemědělské výroby na obytné plochy a potřebou zajištění návaznosti na obhospodařované pozemky.</w:t>
      </w:r>
    </w:p>
    <w:p w14:paraId="0D9D5FA5" w14:textId="77777777" w:rsidR="004D32BF" w:rsidRPr="0048085B" w:rsidRDefault="001144C2" w:rsidP="00751F3B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4D32BF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4D32BF" w:rsidRPr="0048085B">
        <w:rPr>
          <w:color w:val="auto"/>
        </w:rPr>
        <w:t xml:space="preserve"> mění označení zastavitelných ploch, které byly v původním návrhu </w:t>
      </w:r>
      <w:r w:rsidR="007940ED" w:rsidRPr="0048085B">
        <w:rPr>
          <w:color w:val="auto"/>
        </w:rPr>
        <w:t xml:space="preserve">ÚP </w:t>
      </w:r>
      <w:r w:rsidR="004D32BF" w:rsidRPr="0048085B">
        <w:rPr>
          <w:color w:val="auto"/>
        </w:rPr>
        <w:t>označeny duplicitně:</w:t>
      </w:r>
    </w:p>
    <w:p w14:paraId="696B0133" w14:textId="77777777" w:rsidR="004D32BF" w:rsidRPr="0048085B" w:rsidRDefault="004D32BF" w:rsidP="00751F3B">
      <w:pPr>
        <w:pStyle w:val="skryttext"/>
        <w:rPr>
          <w:color w:val="auto"/>
        </w:rPr>
      </w:pPr>
      <w:r w:rsidRPr="0048085B">
        <w:rPr>
          <w:color w:val="auto"/>
        </w:rPr>
        <w:t xml:space="preserve">Plocha Z118 byla označena jako zastavitelná plocha pro veřejná prostranství (U) – chodník podél silnice II/345 ve směru na Ždírec nad Doubravou (KÚ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>) a současně jako zastavitelná plocha pro veřejná prostranství (U) v místní části Bílek. Vzhledem k tomu, že část plochy pro chodník podél silnice II/345 ve směru na Ždírec nad Doubravou je vymezen</w:t>
      </w:r>
      <w:r w:rsidR="007940ED" w:rsidRPr="0048085B">
        <w:rPr>
          <w:color w:val="auto"/>
        </w:rPr>
        <w:t>a</w:t>
      </w:r>
      <w:r w:rsidRPr="0048085B">
        <w:rPr>
          <w:color w:val="auto"/>
        </w:rPr>
        <w:t xml:space="preserve"> jako plocha Z218, bylo změněno označení navazujících úseků z plochy Z118 na Z218.</w:t>
      </w:r>
    </w:p>
    <w:p w14:paraId="4919ED93" w14:textId="77777777" w:rsidR="004D32BF" w:rsidRPr="0048085B" w:rsidRDefault="004D32BF" w:rsidP="00751F3B">
      <w:pPr>
        <w:pStyle w:val="skryttext"/>
        <w:rPr>
          <w:color w:val="auto"/>
        </w:rPr>
      </w:pPr>
      <w:r w:rsidRPr="0048085B">
        <w:rPr>
          <w:color w:val="auto"/>
        </w:rPr>
        <w:t>Plocha Z202 byla označena jako zastavitelná plocha pro plochu smíšenou obytnou (SO) v místní části Klouzovy a současně jako zastavitelná plocha pro účelové komunikace, stezky pro pěší a cyklisty (DU) v místní části Dobkov. Touto změnou se plocha Z202 v Dobkově mění na plochu Z269.</w:t>
      </w:r>
    </w:p>
    <w:p w14:paraId="02BBF766" w14:textId="77777777" w:rsidR="005B2017" w:rsidRPr="0048085B" w:rsidRDefault="005B2017" w:rsidP="00751F3B">
      <w:pPr>
        <w:pStyle w:val="skryttext"/>
        <w:rPr>
          <w:color w:val="auto"/>
        </w:rPr>
      </w:pPr>
    </w:p>
    <w:p w14:paraId="000EB31D" w14:textId="77777777" w:rsidR="00C07266" w:rsidRPr="0048085B" w:rsidRDefault="00C45A92" w:rsidP="00FE20B0">
      <w:pPr>
        <w:pStyle w:val="skryttext"/>
        <w:rPr>
          <w:color w:val="auto"/>
        </w:rPr>
      </w:pPr>
      <w:r w:rsidRPr="0048085B">
        <w:rPr>
          <w:color w:val="auto"/>
        </w:rPr>
        <w:t>P</w:t>
      </w:r>
      <w:r w:rsidR="00C07266" w:rsidRPr="0048085B">
        <w:rPr>
          <w:color w:val="auto"/>
        </w:rPr>
        <w:t>loch</w:t>
      </w:r>
      <w:r w:rsidRPr="0048085B">
        <w:rPr>
          <w:color w:val="auto"/>
        </w:rPr>
        <w:t>a</w:t>
      </w:r>
      <w:r w:rsidR="00C07266" w:rsidRPr="0048085B">
        <w:rPr>
          <w:color w:val="auto"/>
        </w:rPr>
        <w:t xml:space="preserve"> přestavby P2 </w:t>
      </w:r>
      <w:r w:rsidRPr="0048085B">
        <w:rPr>
          <w:color w:val="auto"/>
        </w:rPr>
        <w:t xml:space="preserve">je </w:t>
      </w:r>
      <w:r w:rsidR="00C07266" w:rsidRPr="0048085B">
        <w:rPr>
          <w:color w:val="auto"/>
        </w:rPr>
        <w:t>určen</w:t>
      </w:r>
      <w:r w:rsidRPr="0048085B">
        <w:rPr>
          <w:color w:val="auto"/>
        </w:rPr>
        <w:t>a</w:t>
      </w:r>
      <w:r w:rsidR="00C07266" w:rsidRPr="0048085B">
        <w:rPr>
          <w:color w:val="auto"/>
        </w:rPr>
        <w:t xml:space="preserve"> pro výstavbu místní komunikace propojující náves se severovýchodním okrajem obce. Uvedené propojení je nezbytné zejména s ohledem na výhledový rozvoj zástavby podél severního okraje obce (proluka podél místní komunikace mezi plochou Z19 a hřbitovem). Vzhledem k</w:t>
      </w:r>
      <w:r w:rsidR="0006436A" w:rsidRPr="0048085B">
        <w:rPr>
          <w:color w:val="auto"/>
        </w:rPr>
        <w:t xml:space="preserve"> předpokládanému </w:t>
      </w:r>
      <w:r w:rsidR="00C07266" w:rsidRPr="0048085B">
        <w:rPr>
          <w:color w:val="auto"/>
        </w:rPr>
        <w:t xml:space="preserve">významu této </w:t>
      </w:r>
      <w:r w:rsidR="0006436A" w:rsidRPr="0048085B">
        <w:rPr>
          <w:color w:val="auto"/>
        </w:rPr>
        <w:t xml:space="preserve">budoucí </w:t>
      </w:r>
      <w:r w:rsidR="00C07266" w:rsidRPr="0048085B">
        <w:rPr>
          <w:color w:val="auto"/>
        </w:rPr>
        <w:t xml:space="preserve">zástavby je z urbanistického hlediska nezbytné zajistit přímou návaznost na náves, tak aby byl posilován význam </w:t>
      </w:r>
      <w:r w:rsidR="0006436A" w:rsidRPr="0048085B">
        <w:rPr>
          <w:color w:val="auto"/>
        </w:rPr>
        <w:t xml:space="preserve">návsi </w:t>
      </w:r>
      <w:r w:rsidR="00C07266" w:rsidRPr="0048085B">
        <w:rPr>
          <w:color w:val="auto"/>
        </w:rPr>
        <w:t>jako společensko kulturního centra obce.</w:t>
      </w:r>
    </w:p>
    <w:p w14:paraId="4EFA15B6" w14:textId="77777777" w:rsidR="00C45A92" w:rsidRPr="0048085B" w:rsidRDefault="00C45A92" w:rsidP="00FE20B0">
      <w:pPr>
        <w:pStyle w:val="skryttext"/>
        <w:rPr>
          <w:color w:val="auto"/>
        </w:rPr>
      </w:pPr>
      <w:r w:rsidRPr="0048085B">
        <w:rPr>
          <w:color w:val="auto"/>
        </w:rPr>
        <w:t>Plocha přestavby P3 je určena pro rozšíření sportoviště v západní části obce. V současnosti je dotčená plocha vymezena jako stávající plocha smíšená obytná. Nicméně z hlediska užívání i vlastnických vztahů souvisí její využití spíše s navazujícím sportovištěm. Touto změnou je proto upraven způsob využití tak, aby byly lépe zohledněny reálné a vhodné možnosti využití plochy.</w:t>
      </w:r>
    </w:p>
    <w:p w14:paraId="6B1FBE1A" w14:textId="77777777" w:rsidR="00C07266" w:rsidRPr="0048085B" w:rsidRDefault="00C07266" w:rsidP="00FE20B0">
      <w:pPr>
        <w:pStyle w:val="skryttext"/>
        <w:rPr>
          <w:color w:val="auto"/>
        </w:rPr>
      </w:pPr>
    </w:p>
    <w:p w14:paraId="3BCCD64B" w14:textId="77777777" w:rsidR="00A75C6D" w:rsidRPr="0048085B" w:rsidRDefault="00A75C6D" w:rsidP="00314251">
      <w:pPr>
        <w:pStyle w:val="skryttext"/>
        <w:rPr>
          <w:color w:val="auto"/>
        </w:rPr>
      </w:pPr>
      <w:r w:rsidRPr="0048085B">
        <w:rPr>
          <w:color w:val="auto"/>
        </w:rPr>
        <w:t>Nově byla vymezena plocha P4 pro přestavbu nevyužité části zemědělského areálu na smíšenou obytnou zástavbu venkovského charakteru (SV). Plocha P4 navazuje na již vymezené plochy Z6 a P2 a vzájemně je propojuje. Vzniká tak ucelená lokalita, v rámci které je možné řešit související infrastrukturu koncepčněji a efektivněji. Především se jedná o možnost řešení dopravního přístupu přímo ze silnice III/34712.</w:t>
      </w:r>
    </w:p>
    <w:p w14:paraId="3C45D5FC" w14:textId="77777777" w:rsidR="00A75C6D" w:rsidRPr="0048085B" w:rsidRDefault="00A75C6D" w:rsidP="00314251">
      <w:pPr>
        <w:pStyle w:val="skryttext"/>
        <w:rPr>
          <w:color w:val="auto"/>
        </w:rPr>
      </w:pPr>
    </w:p>
    <w:p w14:paraId="5E2EFD1C" w14:textId="77777777" w:rsidR="000C7F06" w:rsidRPr="0048085B" w:rsidRDefault="000C7F06" w:rsidP="004E2270">
      <w:pPr>
        <w:pStyle w:val="skryttext"/>
        <w:rPr>
          <w:color w:val="auto"/>
        </w:rPr>
      </w:pPr>
      <w:r w:rsidRPr="0048085B">
        <w:rPr>
          <w:color w:val="auto"/>
        </w:rPr>
        <w:t>Nově byla vymezena plocha přestavby P3 na smíšenou obytnou zástavbu venkovského charakteru (SV), která byla původně určena pro bydlení v rodinných domech (BI). Jedná se o izolovanou plochu na periferii obce, kde z důvodu dopadů na okolní zástavbu není zapotřebí omezovat způsob využití čistě na bydlení.</w:t>
      </w:r>
    </w:p>
    <w:p w14:paraId="4BB10FD6" w14:textId="77777777" w:rsidR="00FE20B0" w:rsidRPr="0048085B" w:rsidRDefault="00FE20B0" w:rsidP="004E2270">
      <w:pPr>
        <w:pStyle w:val="skryttext"/>
        <w:rPr>
          <w:color w:val="auto"/>
        </w:rPr>
      </w:pPr>
    </w:p>
    <w:p w14:paraId="62B95776" w14:textId="77777777" w:rsidR="006F14FD" w:rsidRPr="0048085B" w:rsidRDefault="001144C2" w:rsidP="004E2270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6F14FD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6F14FD" w:rsidRPr="0048085B">
        <w:rPr>
          <w:color w:val="auto"/>
        </w:rPr>
        <w:t xml:space="preserve"> ruší z důvodu zastavění zastavitelné plo</w:t>
      </w:r>
      <w:r w:rsidR="00A2098E" w:rsidRPr="0048085B">
        <w:rPr>
          <w:color w:val="auto"/>
        </w:rPr>
        <w:t>c</w:t>
      </w:r>
      <w:r w:rsidR="006F14FD" w:rsidRPr="0048085B">
        <w:rPr>
          <w:color w:val="auto"/>
        </w:rPr>
        <w:t>hy Z3, Z7 a část plochy Z4</w:t>
      </w:r>
      <w:r w:rsidR="00A2098E" w:rsidRPr="0048085B">
        <w:rPr>
          <w:color w:val="auto"/>
        </w:rPr>
        <w:t>, kt</w:t>
      </w:r>
      <w:r w:rsidR="00E302F1" w:rsidRPr="0048085B">
        <w:rPr>
          <w:color w:val="auto"/>
        </w:rPr>
        <w:t>e</w:t>
      </w:r>
      <w:r w:rsidR="00A2098E" w:rsidRPr="0048085B">
        <w:rPr>
          <w:color w:val="auto"/>
        </w:rPr>
        <w:t>ré jsou určeny pro smíšenou obytnou zástavbu venkovského charakteru (SV)</w:t>
      </w:r>
      <w:r w:rsidR="006F14FD" w:rsidRPr="0048085B">
        <w:rPr>
          <w:color w:val="auto"/>
        </w:rPr>
        <w:t>. Uvedené plochy jsou převedeny z návrhového horizontu do stávajícího stavu při zachování způsobu využití.</w:t>
      </w:r>
    </w:p>
    <w:p w14:paraId="7B5D3815" w14:textId="77777777" w:rsidR="00D65981" w:rsidRPr="0048085B" w:rsidRDefault="001144C2" w:rsidP="004E2270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A2098E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A2098E" w:rsidRPr="0048085B">
        <w:rPr>
          <w:color w:val="auto"/>
        </w:rPr>
        <w:t xml:space="preserve"> nevymezuje n</w:t>
      </w:r>
      <w:r w:rsidR="00D65981" w:rsidRPr="0048085B">
        <w:rPr>
          <w:color w:val="auto"/>
        </w:rPr>
        <w:t>ové zastavitelné plochy</w:t>
      </w:r>
      <w:r w:rsidR="00C4312F" w:rsidRPr="0048085B">
        <w:rPr>
          <w:color w:val="auto"/>
        </w:rPr>
        <w:t>. S</w:t>
      </w:r>
      <w:r w:rsidR="00A2098E" w:rsidRPr="0048085B">
        <w:rPr>
          <w:color w:val="auto"/>
        </w:rPr>
        <w:t>míšenou obytnou zástavbu venkovského charakteru (SV) je možné i nadále rozvíjet na plochách a Z2, Z5 a Z6.</w:t>
      </w:r>
    </w:p>
    <w:p w14:paraId="423D8540" w14:textId="77777777" w:rsidR="00D65981" w:rsidRPr="0048085B" w:rsidRDefault="00D65981" w:rsidP="004E2270">
      <w:pPr>
        <w:pStyle w:val="skryttext"/>
        <w:rPr>
          <w:color w:val="auto"/>
        </w:rPr>
      </w:pPr>
    </w:p>
    <w:p w14:paraId="4D2DB966" w14:textId="77777777" w:rsidR="00CF402F" w:rsidRPr="0048085B" w:rsidRDefault="001144C2" w:rsidP="004E2270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CF402F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CF402F" w:rsidRPr="0048085B">
        <w:rPr>
          <w:color w:val="auto"/>
        </w:rPr>
        <w:t xml:space="preserve"> upravuje následující zastavitelné plochy:</w:t>
      </w:r>
    </w:p>
    <w:p w14:paraId="6E2E4D07" w14:textId="77777777" w:rsidR="00DF36E7" w:rsidRPr="0048085B" w:rsidRDefault="00DF36E7" w:rsidP="004E2270">
      <w:pPr>
        <w:pStyle w:val="skryttext"/>
        <w:rPr>
          <w:color w:val="auto"/>
        </w:rPr>
      </w:pPr>
    </w:p>
    <w:p w14:paraId="014DF09F" w14:textId="77777777" w:rsidR="00DF36E7" w:rsidRPr="0048085B" w:rsidRDefault="00DF36E7" w:rsidP="00E4486D">
      <w:pPr>
        <w:pStyle w:val="skryttext"/>
        <w:rPr>
          <w:color w:val="auto"/>
        </w:rPr>
      </w:pPr>
      <w:r w:rsidRPr="0048085B">
        <w:rPr>
          <w:color w:val="auto"/>
        </w:rPr>
        <w:t>Plocha Z2 (2,19 ha) svojí výměrou přesahuje 2 ha. S ohledem na novelizovaný § 20 odst.2 vyhl.501/2006 Sb. ve znění vyhl.269/2009 Sb. je nutno v návaznosti na uvedenou plochu vymezit veřejná prostranství o minimální výměře 1000 m2. Veřejná prostranství jsou nově vymezena zastavitelnou plochu Z10, která je vymezena na části původní plochy Z2 (plocha Z2 se zmenšuje o plochu Z10). Poloha plochy Z10 byla zvolena tak, aby měla urbanistickou logiku (přístup do lokality, křižovatka komunikací), a zároveň aby jejím vymezením byly vytvořeny podmínky pro ochranu křížku a vzrostlé zeleně</w:t>
      </w:r>
      <w:r w:rsidR="00533148" w:rsidRPr="0048085B">
        <w:rPr>
          <w:color w:val="auto"/>
        </w:rPr>
        <w:t xml:space="preserve"> jako kulturních a přírodních hodnot, které se na ploše Z10 nachází</w:t>
      </w:r>
      <w:r w:rsidRPr="0048085B">
        <w:rPr>
          <w:color w:val="auto"/>
        </w:rPr>
        <w:t>.</w:t>
      </w:r>
    </w:p>
    <w:p w14:paraId="2614A69B" w14:textId="77777777" w:rsidR="00DF36E7" w:rsidRPr="0048085B" w:rsidRDefault="00DF36E7" w:rsidP="00DF36E7">
      <w:pPr>
        <w:pStyle w:val="skryttext"/>
        <w:rPr>
          <w:color w:val="auto"/>
        </w:rPr>
      </w:pPr>
    </w:p>
    <w:p w14:paraId="01484D8C" w14:textId="77777777" w:rsidR="00CF402F" w:rsidRPr="0048085B" w:rsidRDefault="00CF402F" w:rsidP="00DF36E7">
      <w:pPr>
        <w:pStyle w:val="skryttext"/>
        <w:rPr>
          <w:color w:val="auto"/>
        </w:rPr>
      </w:pPr>
      <w:r w:rsidRPr="0048085B">
        <w:rPr>
          <w:color w:val="auto"/>
        </w:rPr>
        <w:t xml:space="preserve">Zastavitelná plocha Z13 </w:t>
      </w:r>
      <w:r w:rsidR="00AC09CC" w:rsidRPr="0048085B">
        <w:rPr>
          <w:color w:val="auto"/>
        </w:rPr>
        <w:t xml:space="preserve">pro veřejná prostranství </w:t>
      </w:r>
      <w:r w:rsidRPr="0048085B">
        <w:rPr>
          <w:color w:val="auto"/>
        </w:rPr>
        <w:t xml:space="preserve">je </w:t>
      </w:r>
      <w:r w:rsidR="00355543" w:rsidRPr="0048085B">
        <w:rPr>
          <w:color w:val="auto"/>
        </w:rPr>
        <w:t xml:space="preserve">nově </w:t>
      </w:r>
      <w:r w:rsidRPr="0048085B">
        <w:rPr>
          <w:color w:val="auto"/>
        </w:rPr>
        <w:t>vymezena z důvodu potřeby vymezení veřejných prostranství ve vazbě na plochu Z2 v rozsahu dle § 20 odst.2 vyhl.501/2006 Sb. ve znění vyhl.269/2009 Sb. Původní řešení, spočívající definování veřejných prostranství pouze v rámci podmínek pro zpracování územní studie není uspokojivé z hlediska závaznosti a také tím není zajištěna urbanisticky logická poloha budoucích veřejných prostranství.</w:t>
      </w:r>
    </w:p>
    <w:p w14:paraId="4DD3AC8B" w14:textId="77777777" w:rsidR="00972DC8" w:rsidRPr="0048085B" w:rsidRDefault="00E758ED" w:rsidP="00FE20B0">
      <w:pPr>
        <w:pStyle w:val="skryttext"/>
        <w:rPr>
          <w:color w:val="auto"/>
        </w:rPr>
      </w:pPr>
      <w:r w:rsidRPr="0048085B">
        <w:rPr>
          <w:color w:val="auto"/>
        </w:rPr>
        <w:t>Mění se způsob využití ploch Z8, Z9 a Z10. Uvedené zastavitelné plochy jsou zrušeny a na jejich místě jsou v témže rozsahu vymezeny zastavitelné plochy Z14, Z15, Z16, Z17, Z18 a Z19.</w:t>
      </w:r>
      <w:r w:rsidR="00495505" w:rsidRPr="0048085B">
        <w:rPr>
          <w:color w:val="auto"/>
        </w:rPr>
        <w:t xml:space="preserve"> </w:t>
      </w:r>
      <w:r w:rsidR="00972DC8" w:rsidRPr="0048085B">
        <w:rPr>
          <w:color w:val="auto"/>
        </w:rPr>
        <w:t xml:space="preserve">Důvodem je přehodnocení vhodného průběhu hranice mezi výrobní a obytnou zónou v této části obce, </w:t>
      </w:r>
      <w:r w:rsidR="002431B7" w:rsidRPr="0048085B">
        <w:rPr>
          <w:color w:val="auto"/>
        </w:rPr>
        <w:t xml:space="preserve">která dosud procházela osou </w:t>
      </w:r>
      <w:r w:rsidR="00972DC8" w:rsidRPr="0048085B">
        <w:rPr>
          <w:color w:val="auto"/>
        </w:rPr>
        <w:t xml:space="preserve">místní komunikace směrem na Lubno. Z hlediska uceleného zónování je logické a vhodnější, aby obytná zástavba byla realizována i na protější straně </w:t>
      </w:r>
      <w:r w:rsidR="00B04F79" w:rsidRPr="0048085B">
        <w:rPr>
          <w:color w:val="auto"/>
        </w:rPr>
        <w:t xml:space="preserve">uvedené </w:t>
      </w:r>
      <w:r w:rsidR="00972DC8" w:rsidRPr="0048085B">
        <w:rPr>
          <w:color w:val="auto"/>
        </w:rPr>
        <w:t>místní komunikace (plochy Z14 a Z17) a výroba (plochy Z16 a Z19) až v</w:t>
      </w:r>
      <w:r w:rsidR="00B04F79" w:rsidRPr="0048085B">
        <w:rPr>
          <w:color w:val="auto"/>
        </w:rPr>
        <w:t xml:space="preserve">e vzdálenější </w:t>
      </w:r>
      <w:r w:rsidR="00972DC8" w:rsidRPr="0048085B">
        <w:rPr>
          <w:color w:val="auto"/>
        </w:rPr>
        <w:t>severozápadní části lokality, v dostatečném odstupu od stávajících i navržených smíšených obytných ploch. Rozhraní mezi obytnou a výrobní zónou tak nebude vytvářet uvedená místní komunikace, ale navržený pás zeleně na plochách Z15 a Z18.</w:t>
      </w:r>
    </w:p>
    <w:p w14:paraId="4C8F26ED" w14:textId="77777777" w:rsidR="00863D8A" w:rsidRPr="0048085B" w:rsidRDefault="00863D8A" w:rsidP="00FE20B0">
      <w:pPr>
        <w:pStyle w:val="skryttext"/>
        <w:rPr>
          <w:color w:val="auto"/>
        </w:rPr>
      </w:pPr>
      <w:r w:rsidRPr="0048085B">
        <w:rPr>
          <w:color w:val="auto"/>
        </w:rPr>
        <w:t>Zastavitelná plocha Z20</w:t>
      </w:r>
      <w:r w:rsidR="00AC09CC" w:rsidRPr="0048085B">
        <w:rPr>
          <w:color w:val="auto"/>
        </w:rPr>
        <w:t xml:space="preserve"> pro smíšenou obytnou zástavbu je vymezena z důvodu potřeby ucelení zástavby v severovýchodní části obce (proluka mezi plochou Z12 a silnicí III/3471) a zejména potřeby oboustranné zástavby podél částečně realizované místní komunikace na ploše Z7. Oboustranná zástavba povede k efektivnějšímu využití dopravní a technické infrastruktury. Z důvodu dostatečného množství rozvojových ploch, především na ploše Z2, je vymezení plochy Z20 (1,07 ha) kompenzováno zrušením části plochy Z2 (0,96 ha). Plocha Z20 </w:t>
      </w:r>
      <w:r w:rsidR="0005026E" w:rsidRPr="0048085B">
        <w:rPr>
          <w:color w:val="auto"/>
        </w:rPr>
        <w:t>je</w:t>
      </w:r>
      <w:r w:rsidR="00AC09CC" w:rsidRPr="0048085B">
        <w:rPr>
          <w:color w:val="auto"/>
        </w:rPr>
        <w:t xml:space="preserve"> vymezena i na úkor části plochy Z7</w:t>
      </w:r>
      <w:r w:rsidR="0005026E" w:rsidRPr="0048085B">
        <w:rPr>
          <w:color w:val="auto"/>
        </w:rPr>
        <w:t xml:space="preserve"> (0,04 ha)</w:t>
      </w:r>
      <w:r w:rsidR="00AC09CC" w:rsidRPr="0048085B">
        <w:rPr>
          <w:color w:val="auto"/>
        </w:rPr>
        <w:t xml:space="preserve">. Je to </w:t>
      </w:r>
      <w:r w:rsidR="00025D19" w:rsidRPr="0048085B">
        <w:rPr>
          <w:color w:val="auto"/>
        </w:rPr>
        <w:t>proto</w:t>
      </w:r>
      <w:r w:rsidR="00AC09CC" w:rsidRPr="0048085B">
        <w:rPr>
          <w:color w:val="auto"/>
        </w:rPr>
        <w:t xml:space="preserve">, že původní šířka plochy Z7 </w:t>
      </w:r>
      <w:r w:rsidR="0005026E" w:rsidRPr="0048085B">
        <w:rPr>
          <w:color w:val="auto"/>
        </w:rPr>
        <w:t>(1</w:t>
      </w:r>
      <w:r w:rsidR="00AC09CC" w:rsidRPr="0048085B">
        <w:rPr>
          <w:color w:val="auto"/>
        </w:rPr>
        <w:t>2-13</w:t>
      </w:r>
      <w:r w:rsidR="0005026E" w:rsidRPr="0048085B">
        <w:rPr>
          <w:color w:val="auto"/>
        </w:rPr>
        <w:t>m)</w:t>
      </w:r>
      <w:r w:rsidR="00AC09CC" w:rsidRPr="0048085B">
        <w:rPr>
          <w:color w:val="auto"/>
        </w:rPr>
        <w:t xml:space="preserve"> je příliš velkorysá</w:t>
      </w:r>
      <w:r w:rsidR="00025D19" w:rsidRPr="0048085B">
        <w:rPr>
          <w:color w:val="auto"/>
        </w:rPr>
        <w:t xml:space="preserve"> s ohledem na předpokládanou zástavbu</w:t>
      </w:r>
      <w:r w:rsidR="0005026E" w:rsidRPr="0048085B">
        <w:rPr>
          <w:color w:val="auto"/>
        </w:rPr>
        <w:t>. P</w:t>
      </w:r>
      <w:r w:rsidR="00AC09CC" w:rsidRPr="0048085B">
        <w:rPr>
          <w:color w:val="auto"/>
        </w:rPr>
        <w:t xml:space="preserve">ro </w:t>
      </w:r>
      <w:r w:rsidR="0005026E" w:rsidRPr="0048085B">
        <w:rPr>
          <w:color w:val="auto"/>
        </w:rPr>
        <w:t>dopravní přístup k</w:t>
      </w:r>
      <w:r w:rsidR="00025D19" w:rsidRPr="0048085B">
        <w:rPr>
          <w:color w:val="auto"/>
        </w:rPr>
        <w:t xml:space="preserve"> rodinným domům </w:t>
      </w:r>
      <w:r w:rsidR="0005026E" w:rsidRPr="0048085B">
        <w:rPr>
          <w:color w:val="auto"/>
        </w:rPr>
        <w:t xml:space="preserve">dostačuje šířka 10 m, a proto byla plocha Z7 </w:t>
      </w:r>
      <w:r w:rsidR="00025D19" w:rsidRPr="0048085B">
        <w:rPr>
          <w:color w:val="auto"/>
        </w:rPr>
        <w:t xml:space="preserve">na tuto šířku </w:t>
      </w:r>
      <w:r w:rsidR="0005026E" w:rsidRPr="0048085B">
        <w:rPr>
          <w:color w:val="auto"/>
        </w:rPr>
        <w:t>upravena.</w:t>
      </w:r>
    </w:p>
    <w:p w14:paraId="2AD5384D" w14:textId="77777777" w:rsidR="00BA26B1" w:rsidRPr="0048085B" w:rsidRDefault="00BA26B1" w:rsidP="00FE20B0">
      <w:pPr>
        <w:pStyle w:val="skryttext"/>
        <w:rPr>
          <w:color w:val="auto"/>
        </w:rPr>
      </w:pPr>
    </w:p>
    <w:p w14:paraId="50DDB285" w14:textId="77777777" w:rsidR="00CF402F" w:rsidRPr="0048085B" w:rsidRDefault="00CF402F" w:rsidP="00FE20B0">
      <w:pPr>
        <w:pStyle w:val="skryttext"/>
        <w:rPr>
          <w:color w:val="auto"/>
        </w:rPr>
      </w:pPr>
    </w:p>
    <w:p w14:paraId="64167C45" w14:textId="77777777" w:rsidR="00CF402F" w:rsidRPr="0048085B" w:rsidRDefault="00CF402F" w:rsidP="00FE20B0">
      <w:pPr>
        <w:pStyle w:val="skryttext"/>
        <w:rPr>
          <w:color w:val="auto"/>
        </w:rPr>
      </w:pPr>
    </w:p>
    <w:p w14:paraId="4DAA48BE" w14:textId="77777777" w:rsidR="00BA26B1" w:rsidRPr="0048085B" w:rsidRDefault="00BA26B1" w:rsidP="00FE20B0">
      <w:pPr>
        <w:pStyle w:val="skryttext"/>
        <w:rPr>
          <w:color w:val="auto"/>
        </w:rPr>
      </w:pPr>
      <w:r w:rsidRPr="0048085B">
        <w:rPr>
          <w:color w:val="auto"/>
        </w:rPr>
        <w:t>Plocha Z6 byla zmenšena ve prospěch plochy Z11 pro realizaci přeložky silnice I/37. S ohledem na potřebu zachování minimálního rozsahu veřejných prostranství v této lokalitě, je toto nezbytné zmenšení kompenzov</w:t>
      </w:r>
      <w:r w:rsidR="00BB2CCA" w:rsidRPr="0048085B">
        <w:rPr>
          <w:color w:val="auto"/>
        </w:rPr>
        <w:t>áno</w:t>
      </w:r>
      <w:r w:rsidRPr="0048085B">
        <w:rPr>
          <w:color w:val="auto"/>
        </w:rPr>
        <w:t xml:space="preserve"> rozšířením veřejných prostranství opačným směrem, na úkor plochy Z1.</w:t>
      </w:r>
    </w:p>
    <w:p w14:paraId="18B58D86" w14:textId="77777777" w:rsidR="00B21AD0" w:rsidRPr="0048085B" w:rsidRDefault="00B21AD0" w:rsidP="007E5383">
      <w:pPr>
        <w:pStyle w:val="skryttext"/>
        <w:rPr>
          <w:color w:val="auto"/>
        </w:rPr>
      </w:pPr>
    </w:p>
    <w:p w14:paraId="080301C2" w14:textId="77777777" w:rsidR="00500B6B" w:rsidRPr="0048085B" w:rsidRDefault="007F6BCF" w:rsidP="005B5C8A">
      <w:pPr>
        <w:pStyle w:val="skryttext"/>
        <w:rPr>
          <w:color w:val="auto"/>
        </w:rPr>
      </w:pPr>
      <w:r w:rsidRPr="0048085B">
        <w:rPr>
          <w:color w:val="auto"/>
        </w:rPr>
        <w:t>Jsou zrušeny následující podrobnosti náležející svým obsahem regulačnímu plánu nebo územnímu rozhodnutí:</w:t>
      </w:r>
      <w:r w:rsidRPr="0048085B">
        <w:rPr>
          <w:color w:val="auto"/>
        </w:rPr>
        <w:tab/>
      </w:r>
      <w:r w:rsidRPr="0048085B">
        <w:rPr>
          <w:color w:val="auto"/>
        </w:rPr>
        <w:tab/>
      </w:r>
      <w:r w:rsidRPr="0048085B">
        <w:rPr>
          <w:color w:val="auto"/>
        </w:rPr>
        <w:tab/>
      </w:r>
      <w:r w:rsidRPr="0048085B">
        <w:rPr>
          <w:color w:val="auto"/>
        </w:rPr>
        <w:tab/>
      </w:r>
      <w:r w:rsidRPr="0048085B">
        <w:rPr>
          <w:color w:val="auto"/>
        </w:rPr>
        <w:tab/>
      </w:r>
      <w:r w:rsidRPr="0048085B">
        <w:rPr>
          <w:color w:val="auto"/>
        </w:rPr>
        <w:tab/>
      </w:r>
      <w:r w:rsidRPr="0048085B">
        <w:rPr>
          <w:color w:val="auto"/>
        </w:rPr>
        <w:tab/>
      </w:r>
      <w:r w:rsidRPr="0048085B">
        <w:rPr>
          <w:color w:val="auto"/>
        </w:rPr>
        <w:tab/>
      </w:r>
      <w:r w:rsidRPr="0048085B">
        <w:rPr>
          <w:color w:val="auto"/>
        </w:rPr>
        <w:tab/>
        <w:t xml:space="preserve">1. „Zástavba či rekonstrukce objektu v souvislé uliční frontě musí dodržovat uliční čáru, stejnou výškovou hladinu a stejnou orientaci hřebene střechy jako sousední objekty uliční fronty. Při orientaci hřebene střechy rovnoběžně s uliční čarou musí být okapní římsa ve stejné výšce jako okapní římsa alespoň jednoho sousedního objektu v uliční frontě.“ </w:t>
      </w:r>
      <w:r w:rsidRPr="0048085B">
        <w:rPr>
          <w:color w:val="auto"/>
        </w:rPr>
        <w:tab/>
      </w:r>
      <w:r w:rsidRPr="0048085B">
        <w:rPr>
          <w:color w:val="auto"/>
        </w:rPr>
        <w:tab/>
        <w:t>2. „Návrh dopravních staveb musí být v souladu s příslušnými normami.“</w:t>
      </w:r>
      <w:r w:rsidR="00C4312F" w:rsidRPr="0048085B">
        <w:rPr>
          <w:color w:val="auto"/>
        </w:rPr>
        <w:tab/>
      </w:r>
      <w:r w:rsidR="00C4312F" w:rsidRPr="0048085B">
        <w:rPr>
          <w:color w:val="auto"/>
        </w:rPr>
        <w:tab/>
      </w:r>
      <w:r w:rsidR="00C4312F" w:rsidRPr="0048085B">
        <w:rPr>
          <w:color w:val="auto"/>
        </w:rPr>
        <w:tab/>
      </w:r>
      <w:r w:rsidR="00500B6B" w:rsidRPr="0048085B">
        <w:rPr>
          <w:color w:val="auto"/>
        </w:rPr>
        <w:t>S ohledem na § 43 odst. 3 zák.</w:t>
      </w:r>
      <w:r w:rsidR="005A354D" w:rsidRPr="0048085B">
        <w:rPr>
          <w:color w:val="auto"/>
        </w:rPr>
        <w:t>č.1</w:t>
      </w:r>
      <w:r w:rsidR="00500B6B" w:rsidRPr="0048085B">
        <w:rPr>
          <w:color w:val="auto"/>
        </w:rPr>
        <w:t>83/2006 Sb. ve znění zák.350/2006 Sb. nesmí území plán obsahovat podrobnosti náležející svým obsahem regulačnímu plánu nebo územnímu rozhodnutí. Obsah územního plánu a regulačního plánu vyplývá z příloh č. 7 a č. 11 vyhl.č. 500/2006 Sb. ve znění vyhl.č. 458/2012 Sb.</w:t>
      </w:r>
    </w:p>
    <w:p w14:paraId="76672C2A" w14:textId="77777777" w:rsidR="005B5C8A" w:rsidRPr="0048085B" w:rsidRDefault="005B5C8A" w:rsidP="005B5C8A">
      <w:pPr>
        <w:pStyle w:val="skryttext"/>
        <w:rPr>
          <w:color w:val="auto"/>
        </w:rPr>
      </w:pPr>
    </w:p>
    <w:p w14:paraId="6F164C67" w14:textId="77777777" w:rsidR="005E0373" w:rsidRPr="0048085B" w:rsidRDefault="005E0373" w:rsidP="00C4312F">
      <w:pPr>
        <w:pStyle w:val="skryttext"/>
        <w:rPr>
          <w:color w:val="auto"/>
        </w:rPr>
      </w:pPr>
      <w:r w:rsidRPr="0048085B">
        <w:rPr>
          <w:color w:val="auto"/>
        </w:rPr>
        <w:t>Byly upraveny podmínky prostorového uspořádání ploch</w:t>
      </w:r>
      <w:r w:rsidR="00B84E05" w:rsidRPr="0048085B">
        <w:rPr>
          <w:color w:val="auto"/>
        </w:rPr>
        <w:t xml:space="preserve"> s rozdílným způsobem využití </w:t>
      </w:r>
      <w:r w:rsidRPr="0048085B">
        <w:rPr>
          <w:color w:val="auto"/>
        </w:rPr>
        <w:t>tak, aby svojí podrobností nepřekračovaly rámec územního plánu. S ohledem na § 43 odst. 3 zák.č. 183/2006 Sb. ve znění zák.č. 350/2006 Sb. nesmí území plán obsahovat podrobnosti náležející svým obsahem regulačnímu plánu nebo územnímu rozhodnutí. Obsah územního plánu a regulačního plánu vyplývá z příloh č. 7 a č. 11 vyhl.č. 500/2006 Sb. ve znění vyhl.č. 458/2012 Sb. Zrušen byl především limit podlažnosti objektů a nahrazen obecnou výškovou regulací.</w:t>
      </w:r>
    </w:p>
    <w:p w14:paraId="457E0314" w14:textId="77777777" w:rsidR="00BF7840" w:rsidRPr="0048085B" w:rsidRDefault="00BF7840" w:rsidP="00314251">
      <w:pPr>
        <w:pStyle w:val="skryttext"/>
        <w:rPr>
          <w:color w:val="auto"/>
        </w:rPr>
      </w:pPr>
      <w:r w:rsidRPr="0048085B">
        <w:rPr>
          <w:color w:val="auto"/>
        </w:rPr>
        <w:t xml:space="preserve">Podmínky využití ploch </w:t>
      </w:r>
      <w:r w:rsidR="00D45363" w:rsidRPr="0048085B">
        <w:rPr>
          <w:color w:val="auto"/>
        </w:rPr>
        <w:t xml:space="preserve">s rozdílným způsobem využití </w:t>
      </w:r>
      <w:r w:rsidRPr="0048085B">
        <w:rPr>
          <w:color w:val="auto"/>
        </w:rPr>
        <w:t>byly upraveny tak, aby lépe odpovídal</w:t>
      </w:r>
      <w:r w:rsidR="00A21B7A" w:rsidRPr="0048085B">
        <w:rPr>
          <w:color w:val="auto"/>
        </w:rPr>
        <w:t>y</w:t>
      </w:r>
      <w:r w:rsidRPr="0048085B">
        <w:rPr>
          <w:color w:val="auto"/>
        </w:rPr>
        <w:t xml:space="preserve"> dikci </w:t>
      </w:r>
      <w:r w:rsidR="00D45363" w:rsidRPr="0048085B">
        <w:rPr>
          <w:color w:val="auto"/>
        </w:rPr>
        <w:t>dle aktuální legislativy.</w:t>
      </w:r>
      <w:r w:rsidR="00BE0096" w:rsidRPr="0048085B">
        <w:rPr>
          <w:color w:val="auto"/>
        </w:rPr>
        <w:t xml:space="preserve"> Úpravy se týkají zejména následujících bodů:</w:t>
      </w:r>
    </w:p>
    <w:p w14:paraId="0E48F341" w14:textId="77777777" w:rsidR="00BE0096" w:rsidRPr="0048085B" w:rsidRDefault="00BE0096" w:rsidP="007E5383">
      <w:pPr>
        <w:pStyle w:val="skryttext"/>
        <w:rPr>
          <w:color w:val="auto"/>
        </w:rPr>
      </w:pPr>
      <w:r w:rsidRPr="0048085B">
        <w:rPr>
          <w:color w:val="auto"/>
        </w:rPr>
        <w:t>Podmínky pro využití nezastavěného území byly upraveny tak, aby lépe diferencovaly vhodné a nevhodné způsoby využití s ohledem na novelizovaný § 18 odst. 5 zák.</w:t>
      </w:r>
      <w:r w:rsidR="008936A5" w:rsidRPr="0048085B">
        <w:rPr>
          <w:color w:val="auto"/>
        </w:rPr>
        <w:t>č.</w:t>
      </w:r>
      <w:r w:rsidR="009A26A6" w:rsidRPr="0048085B">
        <w:rPr>
          <w:color w:val="auto"/>
        </w:rPr>
        <w:t xml:space="preserve"> </w:t>
      </w:r>
      <w:r w:rsidR="008936A5" w:rsidRPr="0048085B">
        <w:rPr>
          <w:color w:val="auto"/>
        </w:rPr>
        <w:t>1</w:t>
      </w:r>
      <w:r w:rsidRPr="0048085B">
        <w:rPr>
          <w:color w:val="auto"/>
        </w:rPr>
        <w:t>83/2006 Sb</w:t>
      </w:r>
      <w:r w:rsidR="001F3629" w:rsidRPr="0048085B">
        <w:rPr>
          <w:color w:val="auto"/>
        </w:rPr>
        <w:t>.</w:t>
      </w:r>
      <w:r w:rsidRPr="0048085B">
        <w:rPr>
          <w:color w:val="auto"/>
        </w:rPr>
        <w:t xml:space="preserve"> ve znění zák.350/2006 Sb.</w:t>
      </w:r>
    </w:p>
    <w:p w14:paraId="1FA8C80D" w14:textId="77777777" w:rsidR="000F54AA" w:rsidRPr="0048085B" w:rsidRDefault="000F54AA" w:rsidP="007E5383">
      <w:pPr>
        <w:pStyle w:val="skryttext"/>
        <w:rPr>
          <w:color w:val="auto"/>
        </w:rPr>
      </w:pPr>
    </w:p>
    <w:p w14:paraId="290F607C" w14:textId="77777777" w:rsidR="00C661BB" w:rsidRPr="0048085B" w:rsidRDefault="00C661BB" w:rsidP="00C661BB">
      <w:pPr>
        <w:pStyle w:val="Nadpis2"/>
      </w:pPr>
      <w:r w:rsidRPr="0048085B">
        <w:t>Zvláštní zájmy Ministerstva obrany</w:t>
      </w:r>
    </w:p>
    <w:p w14:paraId="4DF52CA5" w14:textId="258EB77F" w:rsidR="00C661BB" w:rsidRPr="0048085B" w:rsidRDefault="00C661BB" w:rsidP="00C661BB">
      <w:r w:rsidRPr="0048085B">
        <w:t xml:space="preserve">Do </w:t>
      </w:r>
      <w:r w:rsidR="00B97499">
        <w:t xml:space="preserve">celého </w:t>
      </w:r>
      <w:r w:rsidRPr="0048085B">
        <w:t>správního území obce zasahuje vymezené území Ministerstva obrany - vzdušný prostor pro</w:t>
      </w:r>
      <w:r w:rsidRPr="0048085B">
        <w:rPr>
          <w:snapToGrid w:val="0"/>
        </w:rPr>
        <w:t xml:space="preserve"> </w:t>
      </w:r>
      <w:r w:rsidRPr="0048085B">
        <w:t>létání v malých a přízemních výškách LK TSA, LK TRA. V tomto vymezeném území lze umístit a povolit výstavbu vysílačů, výškových staveb, staveb tvořících dominanty v terénu, větrných elektráren, speciálních staveb, zejména staveb s vertikální ochranou (např. střelnice, nádrže plynu, trhací jámy), venkovního vedení VN a VVN, rozšíření stávajících nebo povolení nových těžebních prostorů jen na základě závazného stanoviska Ministerstva obrany – viz. jev ÚAP – 102a. Ve vzdušném prostoru vyhlášeném od země je nutno posoudit také výsadbu vzrostlé zeleně. Výstavba a výsadba může být výškově omezena nebo zakázána.</w:t>
      </w:r>
    </w:p>
    <w:p w14:paraId="51BE873D" w14:textId="77777777" w:rsidR="00C661BB" w:rsidRPr="0048085B" w:rsidRDefault="00C661BB" w:rsidP="00C661BB">
      <w:r w:rsidRPr="0048085B">
        <w:t>Na celém správním území je zájem Ministerstva obrany posuzován z hlediska povolování níže uvedených druhů staveb podle ustanovení § 175 zákona č. 183/2006 Sb. (dle ÚAP jev 119). Na celém správním území je možné umístit a povolit níže uvedené stavby jen na základě závazného stanoviska Ministerstva obrany: výstavba, rekonstrukce a opravy dálniční sítě, rychlostních komunikací, silnic I., II. a III. tř.; výstavba a rekonstrukce železničních tratí a jejich objektů; výstavba a rekonstrukce letišť všech druhů, vč. zařízení; výstavba vedení VN a VVN; výstavba  větrných elektráren; výstavba  radioelektronických zařízení, vč. anténních systémů a opěrných konstrukcí; výstavba objektů a zařízení vysokých 30m a více nad terénem; výstavba vodních nádrží; výstavba objektů tvořících dominanty v území.</w:t>
      </w:r>
    </w:p>
    <w:p w14:paraId="15570C13" w14:textId="77777777" w:rsidR="00850480" w:rsidRDefault="00850480" w:rsidP="00850480">
      <w:pPr>
        <w:rPr>
          <w:rFonts w:cs="Arial"/>
          <w:szCs w:val="20"/>
        </w:rPr>
      </w:pPr>
      <w:r w:rsidRPr="0048085B">
        <w:rPr>
          <w:rFonts w:cs="Arial"/>
          <w:szCs w:val="20"/>
        </w:rPr>
        <w:t xml:space="preserve">Do správního území obce zasahuje vymezené území Ministerstva obrany - </w:t>
      </w:r>
      <w:r w:rsidRPr="0048085B">
        <w:rPr>
          <w:rFonts w:cs="Arial"/>
          <w:bCs/>
          <w:szCs w:val="20"/>
        </w:rPr>
        <w:t xml:space="preserve">Objekt důležitý pro obranu státu včetně zájmového území. </w:t>
      </w:r>
      <w:r w:rsidRPr="0048085B">
        <w:rPr>
          <w:rFonts w:cs="Arial"/>
          <w:szCs w:val="20"/>
        </w:rPr>
        <w:t xml:space="preserve">V tomto vymezeném území lze umístit a povolit stavbu jen na základě závazného stanoviska Ministerstva obrany. </w:t>
      </w:r>
    </w:p>
    <w:p w14:paraId="4776F15F" w14:textId="77777777" w:rsidR="00335DA1" w:rsidRDefault="00335DA1" w:rsidP="00850480">
      <w:pPr>
        <w:rPr>
          <w:rFonts w:cs="Arial"/>
          <w:szCs w:val="20"/>
        </w:rPr>
      </w:pPr>
    </w:p>
    <w:p w14:paraId="4C5BFB24" w14:textId="77777777" w:rsidR="00BA0622" w:rsidRDefault="00BA0622" w:rsidP="00850480">
      <w:pPr>
        <w:rPr>
          <w:rFonts w:cs="Arial"/>
          <w:szCs w:val="20"/>
        </w:rPr>
      </w:pPr>
    </w:p>
    <w:p w14:paraId="46C26B18" w14:textId="77777777" w:rsidR="00BA0622" w:rsidRPr="0048085B" w:rsidRDefault="00BA0622" w:rsidP="00850480">
      <w:pPr>
        <w:rPr>
          <w:rFonts w:cs="Arial"/>
          <w:szCs w:val="20"/>
        </w:rPr>
      </w:pPr>
    </w:p>
    <w:p w14:paraId="39169364" w14:textId="77777777" w:rsidR="006C0360" w:rsidRPr="0048085B" w:rsidRDefault="006C0360" w:rsidP="006C0360">
      <w:pPr>
        <w:pStyle w:val="Nadpis2"/>
        <w:tabs>
          <w:tab w:val="num" w:pos="1440"/>
        </w:tabs>
      </w:pPr>
      <w:r w:rsidRPr="0048085B">
        <w:lastRenderedPageBreak/>
        <w:t>Úprava grafické části územního plánu.</w:t>
      </w:r>
    </w:p>
    <w:p w14:paraId="322140EA" w14:textId="4D9C9F25" w:rsidR="006C0360" w:rsidRPr="0048085B" w:rsidRDefault="006C0360" w:rsidP="006C0360">
      <w:r w:rsidRPr="0048085B">
        <w:t xml:space="preserve">Touto změnou dochází k úpravě grafické části územního plánu tak, aby byla jeho výsledná podoba v souladu s metodickým pokynem MMR „Standard vybraných částí územního plánu“.  Jednotlivé úpravy grafického výstupu, které tato úprava obnáší, jsou patrné z grafické části dokumentace ZČ3 ÚP </w:t>
      </w:r>
      <w:r w:rsidR="00943F51">
        <w:t>Slavětín</w:t>
      </w:r>
      <w:r w:rsidR="00BA0622">
        <w:t>.</w:t>
      </w:r>
    </w:p>
    <w:p w14:paraId="40C425D4" w14:textId="77777777" w:rsidR="006C0360" w:rsidRPr="0048085B" w:rsidRDefault="006C0360" w:rsidP="006C0360">
      <w:pPr>
        <w:pStyle w:val="Nadpis2"/>
        <w:tabs>
          <w:tab w:val="num" w:pos="1440"/>
        </w:tabs>
      </w:pPr>
      <w:r w:rsidRPr="0048085B">
        <w:t xml:space="preserve">Změna označení rozvojových ploch </w:t>
      </w:r>
    </w:p>
    <w:p w14:paraId="3FEC012B" w14:textId="5C1ABB1B" w:rsidR="006C0360" w:rsidRDefault="006C0360" w:rsidP="00BA0622">
      <w:r w:rsidRPr="0048085B">
        <w:t xml:space="preserve">V návaznosti na úpravu grafické části (viz. předchozí bod) se mění i označení rozvojových ploch. Tato úprava je patrná z grafické části dokumentace ZČ3 ÚP </w:t>
      </w:r>
      <w:r w:rsidR="00943F51">
        <w:t>Slavětín</w:t>
      </w:r>
      <w:r w:rsidR="00BA0622">
        <w:t>.</w:t>
      </w:r>
    </w:p>
    <w:p w14:paraId="5BF5AF94" w14:textId="77777777" w:rsidR="006C0360" w:rsidRPr="0048085B" w:rsidRDefault="006C0360" w:rsidP="006C0360">
      <w:pPr>
        <w:pStyle w:val="Nadpis2"/>
        <w:tabs>
          <w:tab w:val="num" w:pos="1440"/>
        </w:tabs>
      </w:pPr>
      <w:r w:rsidRPr="0048085B">
        <w:t xml:space="preserve">Úprava kategorizace rozvojových ploch </w:t>
      </w:r>
    </w:p>
    <w:p w14:paraId="7B5D9C40" w14:textId="45D242F3" w:rsidR="006C0360" w:rsidRPr="0048085B" w:rsidRDefault="006C0360" w:rsidP="006C0360">
      <w:r w:rsidRPr="0048085B">
        <w:t xml:space="preserve">Dále touto změnou dochází k úpravě kategorizace a s tím i změně označení rozvojových ploch, které byly původním územním plánem ponechány bez systémového zařazení. Jedná se o návrhové plochy </w:t>
      </w:r>
      <w:r w:rsidR="00BA0622">
        <w:t xml:space="preserve">původním ÚP označené jako plochy </w:t>
      </w:r>
      <w:r w:rsidRPr="0048085B">
        <w:t xml:space="preserve">smíšené </w:t>
      </w:r>
      <w:r w:rsidR="00BA0622">
        <w:t>přírodní zeleně</w:t>
      </w:r>
      <w:r w:rsidR="007915FD" w:rsidRPr="0048085B">
        <w:t xml:space="preserve"> a </w:t>
      </w:r>
      <w:r w:rsidR="00BA0622">
        <w:t>plochy doprovodné zeleně</w:t>
      </w:r>
      <w:r w:rsidRPr="0048085B">
        <w:t>, které svým charakterem spadají do kategorie ploch</w:t>
      </w:r>
      <w:r w:rsidR="00BA0622">
        <w:t>y</w:t>
      </w:r>
      <w:r w:rsidRPr="0048085B">
        <w:t xml:space="preserve"> změn</w:t>
      </w:r>
      <w:r w:rsidR="00BA0622">
        <w:t>y</w:t>
      </w:r>
      <w:r w:rsidRPr="0048085B">
        <w:t xml:space="preserve"> </w:t>
      </w:r>
      <w:r w:rsidR="00BA0622">
        <w:t>v</w:t>
      </w:r>
      <w:r w:rsidRPr="0048085B">
        <w:t xml:space="preserve"> krajin</w:t>
      </w:r>
      <w:r w:rsidR="00BA0622">
        <w:t>ě</w:t>
      </w:r>
      <w:r w:rsidRPr="0048085B">
        <w:t xml:space="preserve">. Tyto plochy jsou tak touto změnou zařazeny do </w:t>
      </w:r>
      <w:r w:rsidRPr="0048085B">
        <w:rPr>
          <w:b/>
        </w:rPr>
        <w:t xml:space="preserve">ploch změn </w:t>
      </w:r>
      <w:r w:rsidR="007915FD" w:rsidRPr="0048085B">
        <w:rPr>
          <w:b/>
        </w:rPr>
        <w:t>v</w:t>
      </w:r>
      <w:r w:rsidRPr="0048085B">
        <w:rPr>
          <w:b/>
        </w:rPr>
        <w:t xml:space="preserve"> krajin</w:t>
      </w:r>
      <w:r w:rsidR="007915FD" w:rsidRPr="0048085B">
        <w:rPr>
          <w:b/>
        </w:rPr>
        <w:t>ě</w:t>
      </w:r>
      <w:r w:rsidRPr="0048085B">
        <w:rPr>
          <w:b/>
        </w:rPr>
        <w:t xml:space="preserve">. </w:t>
      </w:r>
      <w:r w:rsidRPr="0048085B">
        <w:t xml:space="preserve">Změna jejich označení je patrná z grafické části dokumentace ZČ3 ÚP </w:t>
      </w:r>
      <w:r w:rsidR="00943F51">
        <w:t>Slavětín</w:t>
      </w:r>
      <w:r w:rsidR="00BA0622">
        <w:t>.</w:t>
      </w:r>
      <w:r w:rsidRPr="0048085B">
        <w:t xml:space="preserve">  </w:t>
      </w:r>
    </w:p>
    <w:p w14:paraId="51403B22" w14:textId="77A3E018" w:rsidR="0047607D" w:rsidRDefault="0047607D" w:rsidP="003460D0">
      <w:pPr>
        <w:pStyle w:val="skryttext"/>
        <w:ind w:firstLine="0"/>
        <w:rPr>
          <w:vanish w:val="0"/>
          <w:color w:val="auto"/>
        </w:rPr>
      </w:pPr>
      <w:r w:rsidRPr="0048085B">
        <w:rPr>
          <w:color w:val="auto"/>
        </w:rPr>
        <w:t>Rozsah veřejně prospěšných staveb (koridor X2) a opatření (založení ÚSES) byl upraven dle Aktualizace č.1 ZÚR Kraje Vysočina a v</w:t>
      </w:r>
      <w:r w:rsidR="0062007A">
        <w:rPr>
          <w:color w:val="auto"/>
        </w:rPr>
        <w:t> </w:t>
      </w:r>
      <w:r w:rsidRPr="0048085B">
        <w:rPr>
          <w:color w:val="auto"/>
        </w:rPr>
        <w:t>závislosti na úpravách prvků ÚSES lokální a regionální úrovně – viz kapitola 8.6.</w:t>
      </w:r>
    </w:p>
    <w:p w14:paraId="76E5AFB7" w14:textId="77777777" w:rsidR="0062007A" w:rsidRPr="0048085B" w:rsidRDefault="0062007A" w:rsidP="003460D0">
      <w:pPr>
        <w:pStyle w:val="skryttext"/>
        <w:ind w:firstLine="0"/>
        <w:rPr>
          <w:color w:val="auto"/>
        </w:rPr>
      </w:pPr>
    </w:p>
    <w:p w14:paraId="2829792B" w14:textId="77777777" w:rsidR="003460D0" w:rsidRPr="0048085B" w:rsidRDefault="003460D0" w:rsidP="003460D0">
      <w:pPr>
        <w:pStyle w:val="skryttext"/>
        <w:ind w:firstLine="0"/>
        <w:rPr>
          <w:color w:val="auto"/>
        </w:rPr>
      </w:pPr>
    </w:p>
    <w:p w14:paraId="5A1A3D16" w14:textId="77777777" w:rsidR="00463D14" w:rsidRPr="0048085B" w:rsidRDefault="003849B0" w:rsidP="0011064E">
      <w:pPr>
        <w:pStyle w:val="skryttext"/>
        <w:rPr>
          <w:color w:val="auto"/>
        </w:rPr>
      </w:pPr>
      <w:r w:rsidRPr="0048085B">
        <w:rPr>
          <w:color w:val="auto"/>
        </w:rPr>
        <w:t xml:space="preserve">Označení již vymezených veřejně prospěšných staveb, </w:t>
      </w:r>
      <w:r w:rsidR="00B90D76" w:rsidRPr="0048085B">
        <w:rPr>
          <w:color w:val="auto"/>
        </w:rPr>
        <w:t xml:space="preserve">veřejně prospěšných </w:t>
      </w:r>
      <w:r w:rsidRPr="0048085B">
        <w:rPr>
          <w:color w:val="auto"/>
        </w:rPr>
        <w:t xml:space="preserve">opatření a veřejných prostranství </w:t>
      </w:r>
      <w:r w:rsidR="007F6BCF" w:rsidRPr="0048085B">
        <w:rPr>
          <w:color w:val="auto"/>
        </w:rPr>
        <w:t>je</w:t>
      </w:r>
      <w:r w:rsidRPr="0048085B">
        <w:rPr>
          <w:color w:val="auto"/>
        </w:rPr>
        <w:t xml:space="preserve"> upraveno v souladu se označením v ZÚR Kraje Vysočina</w:t>
      </w:r>
      <w:r w:rsidR="00FB090C" w:rsidRPr="0048085B">
        <w:rPr>
          <w:color w:val="auto"/>
        </w:rPr>
        <w:t xml:space="preserve">, změnami v možnostech uplatnění předkupního práva </w:t>
      </w:r>
      <w:r w:rsidRPr="0048085B">
        <w:rPr>
          <w:color w:val="auto"/>
        </w:rPr>
        <w:t>a metodikou zpracování územních plánů MINIS 2.2.</w:t>
      </w:r>
    </w:p>
    <w:p w14:paraId="3BA6665C" w14:textId="77777777" w:rsidR="00DB3715" w:rsidRPr="0048085B" w:rsidRDefault="003849B0" w:rsidP="0011064E">
      <w:pPr>
        <w:pStyle w:val="skryttext"/>
        <w:rPr>
          <w:color w:val="auto"/>
        </w:rPr>
      </w:pPr>
      <w:r w:rsidRPr="0048085B">
        <w:rPr>
          <w:color w:val="auto"/>
        </w:rPr>
        <w:t xml:space="preserve">Možnosti uplatnění předkupního práva pro vymezené veřejně prospěšné stavby a veřejná prostranství </w:t>
      </w:r>
      <w:r w:rsidR="007F6BCF" w:rsidRPr="0048085B">
        <w:rPr>
          <w:color w:val="auto"/>
        </w:rPr>
        <w:t xml:space="preserve">jsou </w:t>
      </w:r>
      <w:r w:rsidRPr="0048085B">
        <w:rPr>
          <w:color w:val="auto"/>
        </w:rPr>
        <w:t>upraven</w:t>
      </w:r>
      <w:r w:rsidR="00F67C31" w:rsidRPr="0048085B">
        <w:rPr>
          <w:color w:val="auto"/>
        </w:rPr>
        <w:t>y</w:t>
      </w:r>
      <w:r w:rsidRPr="0048085B">
        <w:rPr>
          <w:color w:val="auto"/>
        </w:rPr>
        <w:t xml:space="preserve"> dle aktuální legislativy (§ 101 zák.č. 183/2006 Sb. ve znění zák.350/2006 Sb.).</w:t>
      </w:r>
    </w:p>
    <w:p w14:paraId="79B1AA70" w14:textId="77777777" w:rsidR="004F37D0" w:rsidRPr="0048085B" w:rsidRDefault="004F37D0" w:rsidP="0056351D">
      <w:pPr>
        <w:pStyle w:val="skryttext"/>
        <w:rPr>
          <w:color w:val="auto"/>
        </w:rPr>
      </w:pPr>
    </w:p>
    <w:p w14:paraId="2FE494C8" w14:textId="77777777" w:rsidR="004F37D0" w:rsidRPr="0048085B" w:rsidRDefault="004F37D0" w:rsidP="0056351D">
      <w:pPr>
        <w:pStyle w:val="skryttext"/>
        <w:rPr>
          <w:color w:val="auto"/>
        </w:rPr>
      </w:pPr>
    </w:p>
    <w:p w14:paraId="6F2C8D80" w14:textId="77777777" w:rsidR="00D93BFB" w:rsidRPr="0048085B" w:rsidRDefault="00D93BFB" w:rsidP="00A50EFB">
      <w:pPr>
        <w:pStyle w:val="skryttext"/>
        <w:rPr>
          <w:color w:val="auto"/>
        </w:rPr>
      </w:pPr>
    </w:p>
    <w:p w14:paraId="1B3D6755" w14:textId="77777777" w:rsidR="003849B0" w:rsidRPr="0048085B" w:rsidRDefault="00CA4489" w:rsidP="00A50EFB">
      <w:pPr>
        <w:pStyle w:val="skryttext"/>
        <w:rPr>
          <w:color w:val="auto"/>
        </w:rPr>
      </w:pPr>
      <w:r w:rsidRPr="0048085B">
        <w:rPr>
          <w:color w:val="auto"/>
        </w:rPr>
        <w:t xml:space="preserve">Předkupní právo </w:t>
      </w:r>
      <w:r w:rsidR="007F6BCF" w:rsidRPr="0048085B">
        <w:rPr>
          <w:color w:val="auto"/>
        </w:rPr>
        <w:t>je</w:t>
      </w:r>
      <w:r w:rsidRPr="0048085B">
        <w:rPr>
          <w:color w:val="auto"/>
        </w:rPr>
        <w:t xml:space="preserve"> uplatněno pouze na veřejně prospěšnou stavbu WD3 vymezenou v 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a veřejné prostranství PP1 vymezené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>.</w:t>
      </w:r>
    </w:p>
    <w:p w14:paraId="1DB1D6DD" w14:textId="77777777" w:rsidR="00AE4C84" w:rsidRPr="0048085B" w:rsidRDefault="00AE4C84" w:rsidP="00A50EFB">
      <w:pPr>
        <w:pStyle w:val="skryttext"/>
        <w:rPr>
          <w:color w:val="auto"/>
        </w:rPr>
      </w:pPr>
      <w:r w:rsidRPr="0048085B">
        <w:rPr>
          <w:color w:val="auto"/>
        </w:rPr>
        <w:t>Veřejně prospěšný status byl zrušen u následujících staveb a opatření:</w:t>
      </w:r>
    </w:p>
    <w:p w14:paraId="4A8C8B7D" w14:textId="77777777" w:rsidR="00AE4C84" w:rsidRPr="0048085B" w:rsidRDefault="004F3852" w:rsidP="00A50EFB">
      <w:pPr>
        <w:pStyle w:val="skryttext"/>
        <w:rPr>
          <w:color w:val="auto"/>
        </w:rPr>
      </w:pPr>
      <w:r w:rsidRPr="0048085B">
        <w:rPr>
          <w:color w:val="auto"/>
        </w:rPr>
        <w:t>9 - příjezdová komunikace k zastavitelné ploše a.3. z důvodu její realizace.</w:t>
      </w:r>
    </w:p>
    <w:p w14:paraId="0CD024E3" w14:textId="77777777" w:rsidR="004F3852" w:rsidRPr="0048085B" w:rsidRDefault="004F3852" w:rsidP="00A50EFB">
      <w:pPr>
        <w:pStyle w:val="skryttext"/>
        <w:rPr>
          <w:color w:val="auto"/>
        </w:rPr>
      </w:pPr>
      <w:r w:rsidRPr="0048085B">
        <w:rPr>
          <w:color w:val="auto"/>
        </w:rPr>
        <w:t>b – plochy pro založení interakčních prvků. Interakční prvky nejsou součástí ÚSES, ale pouze jeho doplňkem, proto nemohou mít veřejně prospěšný charakter.</w:t>
      </w:r>
    </w:p>
    <w:p w14:paraId="2823D037" w14:textId="77777777" w:rsidR="004F3852" w:rsidRPr="0048085B" w:rsidRDefault="004F3852" w:rsidP="00A50EFB">
      <w:pPr>
        <w:pStyle w:val="skryttext"/>
        <w:rPr>
          <w:color w:val="auto"/>
        </w:rPr>
      </w:pPr>
      <w:r w:rsidRPr="0048085B">
        <w:rPr>
          <w:color w:val="auto"/>
        </w:rPr>
        <w:t xml:space="preserve">c – vodní plochy a vodní toky. </w:t>
      </w:r>
      <w:r w:rsidR="00E11C5D" w:rsidRPr="0048085B">
        <w:rPr>
          <w:color w:val="auto"/>
        </w:rPr>
        <w:t>Obecná výstavba rybníků a úprav vodních toků ne</w:t>
      </w:r>
      <w:r w:rsidR="005109A4" w:rsidRPr="0048085B">
        <w:rPr>
          <w:color w:val="auto"/>
        </w:rPr>
        <w:t>má veřejně prospěšný charakter. Veřejnou prospěšnost by měly pouze v případě protipovodňového charakteru, což je ale v případě navržených rybníků pouze zanedbatelný přínos.</w:t>
      </w:r>
    </w:p>
    <w:p w14:paraId="00F786DB" w14:textId="77777777" w:rsidR="00DB3715" w:rsidRPr="0048085B" w:rsidRDefault="007F6BCF" w:rsidP="00A50EFB">
      <w:pPr>
        <w:pStyle w:val="skryttext"/>
        <w:rPr>
          <w:color w:val="auto"/>
        </w:rPr>
      </w:pPr>
      <w:r w:rsidRPr="0048085B">
        <w:rPr>
          <w:color w:val="auto"/>
        </w:rPr>
        <w:t>Předkupní právo je</w:t>
      </w:r>
      <w:r w:rsidR="00DB3715" w:rsidRPr="0048085B">
        <w:rPr>
          <w:color w:val="auto"/>
        </w:rPr>
        <w:t xml:space="preserve"> uplatněno na veřejně prospěšné stavby </w:t>
      </w:r>
      <w:r w:rsidR="00463D14" w:rsidRPr="0048085B">
        <w:rPr>
          <w:color w:val="auto"/>
        </w:rPr>
        <w:t>„čistírna odpadních vod“ a „přístupová komunikace k ČOV“</w:t>
      </w:r>
      <w:r w:rsidR="00DB3715" w:rsidRPr="0048085B">
        <w:rPr>
          <w:color w:val="auto"/>
        </w:rPr>
        <w:t>.</w:t>
      </w:r>
    </w:p>
    <w:p w14:paraId="32FD2DDE" w14:textId="77777777" w:rsidR="00414E3E" w:rsidRPr="0048085B" w:rsidRDefault="00414E3E" w:rsidP="00A50EFB">
      <w:pPr>
        <w:pStyle w:val="skryttext"/>
        <w:rPr>
          <w:color w:val="auto"/>
        </w:rPr>
      </w:pPr>
    </w:p>
    <w:p w14:paraId="35D55ADE" w14:textId="77777777" w:rsidR="003452B9" w:rsidRPr="0048085B" w:rsidRDefault="008B485E" w:rsidP="00A50EFB">
      <w:pPr>
        <w:pStyle w:val="skryttext"/>
        <w:rPr>
          <w:color w:val="auto"/>
        </w:rPr>
      </w:pPr>
      <w:r w:rsidRPr="0048085B">
        <w:rPr>
          <w:color w:val="auto"/>
        </w:rPr>
        <w:t xml:space="preserve">Uplatnění předkupního práva </w:t>
      </w:r>
      <w:r w:rsidR="007F6BCF" w:rsidRPr="0048085B">
        <w:rPr>
          <w:color w:val="auto"/>
        </w:rPr>
        <w:t xml:space="preserve">je </w:t>
      </w:r>
      <w:r w:rsidRPr="0048085B">
        <w:rPr>
          <w:color w:val="auto"/>
        </w:rPr>
        <w:t xml:space="preserve">vztaženo pouze na </w:t>
      </w:r>
      <w:r w:rsidR="00C107BC" w:rsidRPr="0048085B">
        <w:rPr>
          <w:color w:val="auto"/>
        </w:rPr>
        <w:t>ČOV s příjezdovou komunikací a místní komunikace.</w:t>
      </w:r>
    </w:p>
    <w:p w14:paraId="550BC4FC" w14:textId="77777777" w:rsidR="003452B9" w:rsidRPr="0048085B" w:rsidRDefault="00421917" w:rsidP="00A50EFB">
      <w:pPr>
        <w:pStyle w:val="skryttext"/>
        <w:rPr>
          <w:color w:val="auto"/>
        </w:rPr>
      </w:pPr>
      <w:r w:rsidRPr="0048085B">
        <w:rPr>
          <w:color w:val="auto"/>
        </w:rPr>
        <w:t>Možnost uplatnění předkupního práva byla zachována pro následující stavby a veřejná prostranství:</w:t>
      </w:r>
    </w:p>
    <w:p w14:paraId="3F90E0E5" w14:textId="77777777" w:rsidR="00421917" w:rsidRPr="0048085B" w:rsidRDefault="00421917" w:rsidP="00037BCB">
      <w:pPr>
        <w:pStyle w:val="skryttext"/>
        <w:rPr>
          <w:color w:val="auto"/>
        </w:rPr>
      </w:pPr>
    </w:p>
    <w:p w14:paraId="341099DE" w14:textId="77777777" w:rsidR="00DE14EF" w:rsidRPr="0048085B" w:rsidRDefault="00DE14EF" w:rsidP="00037BCB">
      <w:pPr>
        <w:pStyle w:val="skryttext"/>
        <w:rPr>
          <w:color w:val="auto"/>
        </w:rPr>
      </w:pPr>
    </w:p>
    <w:p w14:paraId="7BEBA9F8" w14:textId="77777777" w:rsidR="00DE14EF" w:rsidRPr="0048085B" w:rsidRDefault="00DE14EF" w:rsidP="00037BCB">
      <w:pPr>
        <w:pStyle w:val="skryttext"/>
        <w:rPr>
          <w:color w:val="auto"/>
        </w:rPr>
      </w:pPr>
      <w:r w:rsidRPr="0048085B">
        <w:rPr>
          <w:color w:val="auto"/>
        </w:rPr>
        <w:t>Úprava ploch územních rezerv</w:t>
      </w:r>
    </w:p>
    <w:p w14:paraId="1AE48482" w14:textId="77777777" w:rsidR="004541C5" w:rsidRPr="0048085B" w:rsidRDefault="004541C5" w:rsidP="00037BCB">
      <w:pPr>
        <w:pStyle w:val="skryttext"/>
        <w:rPr>
          <w:color w:val="auto"/>
        </w:rPr>
      </w:pPr>
    </w:p>
    <w:p w14:paraId="4BBC3AFB" w14:textId="77777777" w:rsidR="00781F2E" w:rsidRPr="0048085B" w:rsidRDefault="00781F2E" w:rsidP="00037BCB">
      <w:pPr>
        <w:pStyle w:val="skryttext"/>
        <w:rPr>
          <w:color w:val="auto"/>
        </w:rPr>
      </w:pPr>
      <w:r w:rsidRPr="0048085B">
        <w:rPr>
          <w:color w:val="auto"/>
        </w:rPr>
        <w:t xml:space="preserve">ZČ2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ruší plochu územní rezervy R1 a část plochy územní rezervy R2 z důvodu potřeby vymezení nových zastavitelných ploch Z15 a Z16 a plochy změny uspořádání krajiny K8. </w:t>
      </w:r>
    </w:p>
    <w:p w14:paraId="0F2F7B2A" w14:textId="77777777" w:rsidR="004541C5" w:rsidRPr="0048085B" w:rsidRDefault="004541C5" w:rsidP="00037BCB">
      <w:pPr>
        <w:pStyle w:val="skryttext"/>
        <w:rPr>
          <w:color w:val="auto"/>
        </w:rPr>
      </w:pPr>
      <w:r w:rsidRPr="0048085B">
        <w:rPr>
          <w:color w:val="auto"/>
        </w:rPr>
        <w:t xml:space="preserve">ZČ2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nově vymezuje plochu územní rezervy R3, která je vymezena v rozsahu rušené zastavitelné plochy Z3. Zrušení plochy Z3 bylo provedeno jako kompenzace vymezení nových zastavite</w:t>
      </w:r>
      <w:r w:rsidR="00781F2E" w:rsidRPr="0048085B">
        <w:rPr>
          <w:color w:val="auto"/>
        </w:rPr>
        <w:t>l</w:t>
      </w:r>
      <w:r w:rsidRPr="0048085B">
        <w:rPr>
          <w:color w:val="auto"/>
        </w:rPr>
        <w:t>ných ploch. Po využití ostatních zastavitelných ploch pro obytnou zástavbu bude možné plochu Z3 opět zařadit do zastavitelných ploch, a proto je žádoucí, aby byl tento záměr výhledově stabilizován alespoň vymezením plochy územní rezervy</w:t>
      </w:r>
      <w:r w:rsidR="00781F2E" w:rsidRPr="0048085B">
        <w:rPr>
          <w:color w:val="auto"/>
        </w:rPr>
        <w:t>.</w:t>
      </w:r>
    </w:p>
    <w:p w14:paraId="2B94B4C7" w14:textId="77777777" w:rsidR="00781F2E" w:rsidRPr="0048085B" w:rsidRDefault="00216BA9" w:rsidP="00037BCB">
      <w:pPr>
        <w:pStyle w:val="skryttext"/>
        <w:rPr>
          <w:color w:val="auto"/>
        </w:rPr>
      </w:pPr>
      <w:r w:rsidRPr="0048085B">
        <w:rPr>
          <w:color w:val="auto"/>
        </w:rPr>
        <w:t xml:space="preserve">Dále ZČ2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formálně v rámci textové části přesouvá kapitolu „vymezení ploch a koridorů územních rezerv“ do závěrečného oddílu z důvodu potřeby dosažení obvyklého uspořádání ÚPD.</w:t>
      </w:r>
    </w:p>
    <w:p w14:paraId="02E80AD1" w14:textId="77777777" w:rsidR="0063748B" w:rsidRPr="0048085B" w:rsidRDefault="0063748B" w:rsidP="00037BCB">
      <w:pPr>
        <w:pStyle w:val="skryttext"/>
        <w:rPr>
          <w:color w:val="auto"/>
        </w:rPr>
      </w:pPr>
    </w:p>
    <w:p w14:paraId="1AF3A335" w14:textId="77777777" w:rsidR="0063748B" w:rsidRPr="0048085B" w:rsidRDefault="0063748B" w:rsidP="00A50EFB">
      <w:pPr>
        <w:pStyle w:val="skryttext"/>
        <w:rPr>
          <w:color w:val="auto"/>
        </w:rPr>
      </w:pPr>
      <w:r w:rsidRPr="0048085B">
        <w:rPr>
          <w:color w:val="auto"/>
        </w:rPr>
        <w:t xml:space="preserve">Aktualizace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 xml:space="preserve"> ZÚR Kraje Vysočina zmenšuje plochu územní rezervy pro LAPV Spačice tak, že již do řešeného území nezasahuje.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proto ruší územní rezervu R1, která byla k uvedenému účelu vymezena.</w:t>
      </w:r>
    </w:p>
    <w:p w14:paraId="0FC8F356" w14:textId="77777777" w:rsidR="0063748B" w:rsidRPr="0048085B" w:rsidRDefault="0063748B" w:rsidP="00A50EFB">
      <w:pPr>
        <w:pStyle w:val="skryttext"/>
        <w:rPr>
          <w:color w:val="auto"/>
        </w:rPr>
      </w:pPr>
    </w:p>
    <w:p w14:paraId="2B2BF4DF" w14:textId="77777777" w:rsidR="007735B3" w:rsidRPr="0048085B" w:rsidRDefault="007735B3" w:rsidP="00A50EFB">
      <w:pPr>
        <w:pStyle w:val="skryttext"/>
        <w:rPr>
          <w:color w:val="auto"/>
        </w:rPr>
      </w:pPr>
      <w:r w:rsidRPr="0048085B">
        <w:rPr>
          <w:color w:val="auto"/>
        </w:rPr>
        <w:t xml:space="preserve">Koridor územní rezervy pro modernizaci železniční tratě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 xml:space="preserve">30 (plochy R1 a R2) je upraven v souladu s Aktualizací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 xml:space="preserve"> ZÚR Kraje Vysočina. Východní část plochy R2 v rozsahu 1,45 ha je zrušena, naopak rozšířena je jihovýchodním směrem o 0,07 ha. Pro územní ochranu uvedeného záměru jsou dále nově vymezeny plochy R4 a R5, každá o výměře 0,08 ha.</w:t>
      </w:r>
    </w:p>
    <w:p w14:paraId="505DE58E" w14:textId="77777777" w:rsidR="007735B3" w:rsidRPr="0048085B" w:rsidRDefault="007735B3" w:rsidP="00A50EFB">
      <w:pPr>
        <w:pStyle w:val="skryttext"/>
        <w:rPr>
          <w:color w:val="auto"/>
        </w:rPr>
      </w:pPr>
      <w:r w:rsidRPr="0048085B">
        <w:rPr>
          <w:color w:val="auto"/>
        </w:rPr>
        <w:t xml:space="preserve">Plocha územní rezervy </w:t>
      </w:r>
      <w:r w:rsidR="00A46BA9" w:rsidRPr="0048085B">
        <w:rPr>
          <w:color w:val="auto"/>
        </w:rPr>
        <w:t xml:space="preserve">R3 </w:t>
      </w:r>
      <w:r w:rsidRPr="0048085B">
        <w:rPr>
          <w:color w:val="auto"/>
        </w:rPr>
        <w:t xml:space="preserve">- lokalita pro akumulaci povrchových vod Štěpánov je </w:t>
      </w:r>
      <w:r w:rsidR="00A46BA9" w:rsidRPr="0048085B">
        <w:rPr>
          <w:color w:val="auto"/>
        </w:rPr>
        <w:t xml:space="preserve">v souladu s Aktualizací </w:t>
      </w:r>
      <w:r w:rsidR="005A354D" w:rsidRPr="0048085B">
        <w:rPr>
          <w:color w:val="auto"/>
        </w:rPr>
        <w:t>č.1</w:t>
      </w:r>
      <w:r w:rsidR="00A46BA9" w:rsidRPr="0048085B">
        <w:rPr>
          <w:color w:val="auto"/>
        </w:rPr>
        <w:t xml:space="preserve"> ZÚR Kraje Vysočina </w:t>
      </w:r>
      <w:r w:rsidR="00CD662F" w:rsidRPr="0048085B">
        <w:rPr>
          <w:color w:val="auto"/>
        </w:rPr>
        <w:t>zmenšena o 26,13 ha</w:t>
      </w:r>
      <w:r w:rsidRPr="0048085B">
        <w:rPr>
          <w:color w:val="auto"/>
        </w:rPr>
        <w:t>.</w:t>
      </w:r>
    </w:p>
    <w:p w14:paraId="3D3C4A8F" w14:textId="77777777" w:rsidR="00421917" w:rsidRPr="0048085B" w:rsidRDefault="00421917" w:rsidP="00A50EFB">
      <w:pPr>
        <w:pStyle w:val="skryttext"/>
        <w:rPr>
          <w:color w:val="auto"/>
        </w:rPr>
      </w:pPr>
    </w:p>
    <w:p w14:paraId="4D051ED9" w14:textId="77777777" w:rsidR="00BF7840" w:rsidRPr="0048085B" w:rsidRDefault="00BF7840" w:rsidP="00A50EFB">
      <w:pPr>
        <w:pStyle w:val="skryttext"/>
        <w:rPr>
          <w:color w:val="auto"/>
        </w:rPr>
      </w:pPr>
      <w:r w:rsidRPr="0048085B">
        <w:rPr>
          <w:color w:val="auto"/>
        </w:rPr>
        <w:t>Zrušení ploch územní rezervy</w:t>
      </w:r>
    </w:p>
    <w:p w14:paraId="587D4EEF" w14:textId="77777777" w:rsidR="005109A4" w:rsidRPr="0048085B" w:rsidRDefault="005109A4" w:rsidP="00A50EFB">
      <w:pPr>
        <w:pStyle w:val="skryttext"/>
        <w:rPr>
          <w:color w:val="auto"/>
        </w:rPr>
      </w:pPr>
    </w:p>
    <w:p w14:paraId="5A4A1A70" w14:textId="77777777" w:rsidR="005109A4" w:rsidRPr="0048085B" w:rsidRDefault="005109A4" w:rsidP="00A50EFB">
      <w:pPr>
        <w:pStyle w:val="skryttext"/>
        <w:rPr>
          <w:color w:val="auto"/>
        </w:rPr>
      </w:pPr>
      <w:r w:rsidRPr="0048085B">
        <w:rPr>
          <w:color w:val="auto"/>
        </w:rPr>
        <w:t>Plocha územní rezervy je zrušena z důvodu změny časového horizontu záměru výstavby vedení ZVN 400 kV Kočín – Mírovka, pro který byla územní rezerva R2 vymezena, z výhledu do návrhu. Tato úprava vychází z</w:t>
      </w:r>
      <w:r w:rsidR="004C75A6" w:rsidRPr="0048085B">
        <w:rPr>
          <w:color w:val="auto"/>
        </w:rPr>
        <w:t xml:space="preserve"> Aktualizace </w:t>
      </w:r>
      <w:r w:rsidR="005A354D" w:rsidRPr="0048085B">
        <w:rPr>
          <w:color w:val="auto"/>
        </w:rPr>
        <w:t>č.1</w:t>
      </w:r>
      <w:r w:rsidR="004C75A6" w:rsidRPr="0048085B">
        <w:rPr>
          <w:color w:val="auto"/>
        </w:rPr>
        <w:t xml:space="preserve"> </w:t>
      </w:r>
      <w:r w:rsidRPr="0048085B">
        <w:rPr>
          <w:color w:val="auto"/>
        </w:rPr>
        <w:t>ZÚR Kraje Vysočina.</w:t>
      </w:r>
    </w:p>
    <w:p w14:paraId="67E51EF0" w14:textId="77777777" w:rsidR="004547C7" w:rsidRPr="0048085B" w:rsidRDefault="004547C7" w:rsidP="00A50EFB">
      <w:pPr>
        <w:pStyle w:val="skryttext"/>
        <w:rPr>
          <w:color w:val="auto"/>
        </w:rPr>
      </w:pPr>
    </w:p>
    <w:p w14:paraId="5BE0DEBD" w14:textId="77777777" w:rsidR="004547C7" w:rsidRPr="0048085B" w:rsidRDefault="004547C7" w:rsidP="00A50EFB">
      <w:pPr>
        <w:pStyle w:val="skryttext"/>
        <w:rPr>
          <w:color w:val="auto"/>
        </w:rPr>
      </w:pPr>
      <w:r w:rsidRPr="0048085B">
        <w:rPr>
          <w:color w:val="auto"/>
        </w:rPr>
        <w:t>Plochy územní</w:t>
      </w:r>
      <w:r w:rsidR="00F379D6" w:rsidRPr="0048085B">
        <w:rPr>
          <w:color w:val="auto"/>
        </w:rPr>
        <w:t>ch</w:t>
      </w:r>
      <w:r w:rsidRPr="0048085B">
        <w:rPr>
          <w:color w:val="auto"/>
        </w:rPr>
        <w:t xml:space="preserve"> rezerv R1 a R2 byly zrušeny z</w:t>
      </w:r>
      <w:r w:rsidR="00BA26B1" w:rsidRPr="0048085B">
        <w:rPr>
          <w:color w:val="auto"/>
        </w:rPr>
        <w:t xml:space="preserve"> důvodu jejich nahrazení zastavitelnými plochami Z11 a Z12. Záměr realizace přeložky silnice I/37 se tak </w:t>
      </w:r>
      <w:r w:rsidR="001144C2" w:rsidRPr="0048085B">
        <w:rPr>
          <w:color w:val="auto"/>
        </w:rPr>
        <w:t>ZČ2</w:t>
      </w:r>
      <w:r w:rsidR="00BA26B1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="00BA26B1" w:rsidRPr="0048085B">
        <w:rPr>
          <w:color w:val="auto"/>
        </w:rPr>
        <w:t>přesunul z výhledového časového horizontu do návrhového.</w:t>
      </w:r>
    </w:p>
    <w:p w14:paraId="5CCDD4AC" w14:textId="77777777" w:rsidR="00DF5951" w:rsidRPr="0048085B" w:rsidRDefault="00DF5951" w:rsidP="00A50EFB">
      <w:pPr>
        <w:pStyle w:val="skryttext"/>
        <w:rPr>
          <w:color w:val="auto"/>
        </w:rPr>
      </w:pPr>
    </w:p>
    <w:p w14:paraId="5F64A66B" w14:textId="77777777" w:rsidR="00BF7840" w:rsidRPr="0048085B" w:rsidRDefault="00BF7840" w:rsidP="00A50EFB">
      <w:pPr>
        <w:pStyle w:val="skryttext"/>
        <w:rPr>
          <w:color w:val="auto"/>
        </w:rPr>
      </w:pPr>
    </w:p>
    <w:p w14:paraId="33515234" w14:textId="77777777" w:rsidR="00BF7840" w:rsidRPr="0048085B" w:rsidRDefault="00BF7840" w:rsidP="00037BCB">
      <w:pPr>
        <w:pStyle w:val="skryttext"/>
        <w:rPr>
          <w:color w:val="auto"/>
        </w:rPr>
      </w:pPr>
      <w:r w:rsidRPr="0048085B">
        <w:rPr>
          <w:color w:val="auto"/>
        </w:rPr>
        <w:t xml:space="preserve">Touto změnou se ruší územní rezerva R1, která byla určena pro výhledovou výstavbu vedení VVN 400 kV Kočín Mírovka. Důvodem pro zrušení je nahrazení koridorem X1, který je vymezen již v návrhovém horizontu. Potřeba jeho zrušení vyplývá z aktualizace </w:t>
      </w:r>
      <w:r w:rsidR="005A354D" w:rsidRPr="0048085B">
        <w:rPr>
          <w:color w:val="auto"/>
        </w:rPr>
        <w:t>č.1</w:t>
      </w:r>
      <w:r w:rsidRPr="0048085B">
        <w:rPr>
          <w:color w:val="auto"/>
        </w:rPr>
        <w:t xml:space="preserve"> ZÚR kraje Vysočina, podrobněji je proto zrušení koridoru odůvodněno v kapitole 1.</w:t>
      </w:r>
    </w:p>
    <w:p w14:paraId="51CB6DFB" w14:textId="77777777" w:rsidR="0040061A" w:rsidRPr="0048085B" w:rsidRDefault="0040061A" w:rsidP="00037BCB">
      <w:pPr>
        <w:pStyle w:val="skryttext"/>
        <w:rPr>
          <w:color w:val="auto"/>
        </w:rPr>
      </w:pPr>
    </w:p>
    <w:p w14:paraId="04470EE7" w14:textId="77777777" w:rsidR="0040061A" w:rsidRPr="0048085B" w:rsidRDefault="0040061A" w:rsidP="00037BCB">
      <w:pPr>
        <w:pStyle w:val="skryttext"/>
        <w:rPr>
          <w:color w:val="auto"/>
        </w:rPr>
      </w:pPr>
      <w:r w:rsidRPr="0048085B">
        <w:rPr>
          <w:color w:val="auto"/>
        </w:rPr>
        <w:t xml:space="preserve">Úprava grafické části odůvodnění </w:t>
      </w:r>
    </w:p>
    <w:p w14:paraId="351369CB" w14:textId="77777777" w:rsidR="0040061A" w:rsidRPr="0048085B" w:rsidRDefault="0040061A" w:rsidP="00037BCB">
      <w:pPr>
        <w:pStyle w:val="skryttext"/>
        <w:rPr>
          <w:color w:val="auto"/>
        </w:rPr>
      </w:pPr>
    </w:p>
    <w:p w14:paraId="44CE5B3A" w14:textId="77777777" w:rsidR="0040061A" w:rsidRPr="0048085B" w:rsidRDefault="007347BA" w:rsidP="00037BCB">
      <w:pPr>
        <w:pStyle w:val="skryttext"/>
        <w:rPr>
          <w:color w:val="auto"/>
        </w:rPr>
      </w:pPr>
      <w:r w:rsidRPr="0048085B">
        <w:rPr>
          <w:color w:val="auto"/>
        </w:rPr>
        <w:t xml:space="preserve">V koordinačním výkrese a je doplněna informace o válečném hrobě jako pietním místě na pozemku parc.č. 1008/1(u kapličky) v KÚ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>.</w:t>
      </w:r>
    </w:p>
    <w:p w14:paraId="3B8E88AD" w14:textId="77777777" w:rsidR="00804627" w:rsidRPr="0048085B" w:rsidRDefault="00804627" w:rsidP="00037BCB">
      <w:pPr>
        <w:pStyle w:val="skryttext"/>
        <w:rPr>
          <w:color w:val="auto"/>
        </w:rPr>
      </w:pPr>
    </w:p>
    <w:p w14:paraId="661E2F0F" w14:textId="77777777" w:rsidR="00804627" w:rsidRPr="0048085B" w:rsidRDefault="00804627" w:rsidP="00D60B67">
      <w:pPr>
        <w:pStyle w:val="skryttext"/>
        <w:rPr>
          <w:color w:val="auto"/>
        </w:rPr>
      </w:pPr>
    </w:p>
    <w:p w14:paraId="2F0046F7" w14:textId="77777777" w:rsidR="00A71BBA" w:rsidRPr="0048085B" w:rsidRDefault="00A71BBA" w:rsidP="00F0345B">
      <w:pPr>
        <w:pStyle w:val="skryttext"/>
        <w:ind w:firstLine="0"/>
        <w:rPr>
          <w:color w:val="auto"/>
        </w:rPr>
      </w:pPr>
    </w:p>
    <w:p w14:paraId="38AF3684" w14:textId="77777777" w:rsidR="00D37588" w:rsidRPr="0048085B" w:rsidRDefault="00D37588" w:rsidP="00EA65CA">
      <w:pPr>
        <w:pStyle w:val="skryttext"/>
        <w:rPr>
          <w:color w:val="auto"/>
        </w:rPr>
      </w:pPr>
      <w:r w:rsidRPr="0048085B">
        <w:rPr>
          <w:color w:val="auto"/>
        </w:rPr>
        <w:t xml:space="preserve">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vytváří především podmínky pro ochranu hodnot v území a neumožňuje realizaci záměrů, které by mohly stávající vyvážený stav narušit. ZČ2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tento princip zachovává.</w:t>
      </w:r>
    </w:p>
    <w:p w14:paraId="34CB360D" w14:textId="77777777" w:rsidR="00D37588" w:rsidRPr="0048085B" w:rsidRDefault="00D37588" w:rsidP="00EA65CA">
      <w:pPr>
        <w:pStyle w:val="skryttext"/>
        <w:rPr>
          <w:color w:val="auto"/>
        </w:rPr>
      </w:pPr>
    </w:p>
    <w:p w14:paraId="72E5713A" w14:textId="77777777" w:rsidR="00D37588" w:rsidRPr="0048085B" w:rsidRDefault="00D37588" w:rsidP="00EA65CA">
      <w:pPr>
        <w:pStyle w:val="skryttext"/>
        <w:rPr>
          <w:color w:val="auto"/>
        </w:rPr>
      </w:pPr>
    </w:p>
    <w:p w14:paraId="6735BC79" w14:textId="77777777" w:rsidR="00CD662F" w:rsidRPr="0048085B" w:rsidRDefault="005E0373" w:rsidP="0011064E">
      <w:pPr>
        <w:pStyle w:val="skryttext"/>
        <w:rPr>
          <w:color w:val="auto"/>
        </w:rPr>
      </w:pPr>
      <w:r w:rsidRPr="0048085B">
        <w:rPr>
          <w:color w:val="auto"/>
        </w:rPr>
        <w:t xml:space="preserve">V pokynech pro zpracování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nebylo požadováno řešit návrh změny variantně. Navržené </w:t>
      </w:r>
      <w:r w:rsidR="00CD662F" w:rsidRPr="0048085B">
        <w:rPr>
          <w:color w:val="auto"/>
        </w:rPr>
        <w:t xml:space="preserve">úpravy </w:t>
      </w:r>
      <w:r w:rsidRPr="0048085B">
        <w:rPr>
          <w:color w:val="auto"/>
        </w:rPr>
        <w:t xml:space="preserve">územního plánu nebudou mít podstatný vliv na udržitelný rozvoj území. </w:t>
      </w:r>
    </w:p>
    <w:p w14:paraId="138C5849" w14:textId="77777777" w:rsidR="005E0373" w:rsidRPr="0048085B" w:rsidRDefault="005E0373" w:rsidP="00CD662F">
      <w:pPr>
        <w:pStyle w:val="skryttext"/>
        <w:rPr>
          <w:color w:val="auto"/>
        </w:rPr>
      </w:pPr>
      <w:r w:rsidRPr="0048085B">
        <w:rPr>
          <w:color w:val="auto"/>
        </w:rPr>
        <w:t>Vymezením ploch pro realizaci obchvatu Ždírce nad Doubravou dojde pouze k mírnému zlepšení podmínek pro hospodářský rozvoj a životní prostředí (odstranění nežádoucích hygienických dopadů provozu dopravy uvnitř zastavěného území).</w:t>
      </w:r>
    </w:p>
    <w:p w14:paraId="0A239255" w14:textId="77777777" w:rsidR="00321B30" w:rsidRPr="0048085B" w:rsidRDefault="00321B30" w:rsidP="00314251">
      <w:pPr>
        <w:pStyle w:val="skryttext"/>
        <w:rPr>
          <w:color w:val="auto"/>
        </w:rPr>
      </w:pPr>
    </w:p>
    <w:p w14:paraId="11B187FF" w14:textId="77777777" w:rsidR="00270546" w:rsidRPr="0048085B" w:rsidRDefault="003452B9" w:rsidP="00621751">
      <w:pPr>
        <w:pStyle w:val="skryttext"/>
        <w:rPr>
          <w:color w:val="auto"/>
        </w:rPr>
      </w:pPr>
      <w:r w:rsidRPr="0048085B">
        <w:rPr>
          <w:color w:val="auto"/>
        </w:rPr>
        <w:t xml:space="preserve">Nepředpokládá se zásadní vliv na podmínky pro příznivé životní prostředí ani pro hospodářský rozvoj. Podmínky pro soudržnost společenství obyvatel území budou mírně příznivě ovlivněny </w:t>
      </w:r>
      <w:r w:rsidR="00CD662F" w:rsidRPr="0048085B">
        <w:rPr>
          <w:color w:val="auto"/>
        </w:rPr>
        <w:t xml:space="preserve">decentralizací </w:t>
      </w:r>
      <w:r w:rsidR="00EB42B0" w:rsidRPr="0048085B">
        <w:rPr>
          <w:color w:val="auto"/>
        </w:rPr>
        <w:t>rozvojových ploch pro smíšenou obytnou zástavbu.</w:t>
      </w:r>
      <w:r w:rsidR="00B21AD0" w:rsidRPr="0048085B">
        <w:rPr>
          <w:color w:val="auto"/>
        </w:rPr>
        <w:t xml:space="preserve"> </w:t>
      </w:r>
    </w:p>
    <w:p w14:paraId="62BAEF31" w14:textId="77777777" w:rsidR="00CA7670" w:rsidRPr="0048085B" w:rsidRDefault="00CA7670" w:rsidP="00314251">
      <w:pPr>
        <w:pStyle w:val="skryttext"/>
        <w:rPr>
          <w:color w:val="auto"/>
        </w:rPr>
      </w:pPr>
    </w:p>
    <w:p w14:paraId="3877156D" w14:textId="77777777" w:rsidR="003452B9" w:rsidRPr="0048085B" w:rsidRDefault="003452B9" w:rsidP="00B21AD0">
      <w:pPr>
        <w:rPr>
          <w:rStyle w:val="skryttextChar8"/>
          <w:color w:val="auto"/>
        </w:rPr>
      </w:pPr>
      <w:r w:rsidRPr="0048085B">
        <w:rPr>
          <w:rStyle w:val="skryttextChar8"/>
          <w:color w:val="auto"/>
        </w:rPr>
        <w:t xml:space="preserve">Hospodářský rozvoj bude pozitivně ovlivněn </w:t>
      </w:r>
      <w:r w:rsidR="00B21AD0" w:rsidRPr="0048085B">
        <w:rPr>
          <w:rStyle w:val="skryttextChar8"/>
          <w:color w:val="auto"/>
        </w:rPr>
        <w:t>vytvořením podmínek pro rozvoj drobné výroby, na soudržnost obyvatel v území a životní prostředí uvnitř obce bude mít příznivý dopad navržená realizace obchvatu obce.</w:t>
      </w:r>
    </w:p>
    <w:p w14:paraId="4B7DBC48" w14:textId="77777777" w:rsidR="00D37588" w:rsidRPr="0048085B" w:rsidRDefault="00D37588" w:rsidP="00B21AD0">
      <w:pPr>
        <w:rPr>
          <w:rStyle w:val="skryttextChar8"/>
          <w:color w:val="auto"/>
        </w:rPr>
      </w:pPr>
    </w:p>
    <w:p w14:paraId="31ACED26" w14:textId="77777777" w:rsidR="008A09F5" w:rsidRPr="0048085B" w:rsidRDefault="008A09F5" w:rsidP="008A09F5"/>
    <w:p w14:paraId="5212A039" w14:textId="77777777" w:rsidR="000D1AC6" w:rsidRPr="0048085B" w:rsidRDefault="000D1AC6" w:rsidP="007C1535">
      <w:pPr>
        <w:pStyle w:val="Nadpis1"/>
      </w:pPr>
      <w:bookmarkStart w:id="48" w:name="_Toc437771496"/>
      <w:r w:rsidRPr="0048085B">
        <w:t xml:space="preserve">Vyhodnocení předpokládaných důsledků navrhovaného řešení na </w:t>
      </w:r>
      <w:r w:rsidR="005C60A1" w:rsidRPr="0048085B">
        <w:t>ZPF</w:t>
      </w:r>
      <w:bookmarkEnd w:id="48"/>
    </w:p>
    <w:p w14:paraId="2FE63BE0" w14:textId="77777777" w:rsidR="00E95523" w:rsidRDefault="001144C2" w:rsidP="0011064E">
      <w:pPr>
        <w:pStyle w:val="skryttext"/>
        <w:rPr>
          <w:vanish w:val="0"/>
          <w:color w:val="auto"/>
        </w:rPr>
      </w:pPr>
      <w:bookmarkStart w:id="49" w:name="_Toc195269354"/>
      <w:bookmarkStart w:id="50" w:name="_Toc195270608"/>
      <w:bookmarkStart w:id="51" w:name="_Toc195269355"/>
      <w:bookmarkStart w:id="52" w:name="_Toc195270609"/>
      <w:bookmarkStart w:id="53" w:name="_Toc184087325"/>
      <w:bookmarkStart w:id="54" w:name="_Toc187712931"/>
      <w:bookmarkStart w:id="55" w:name="_Toc187713050"/>
      <w:bookmarkStart w:id="56" w:name="_Toc187713092"/>
      <w:bookmarkStart w:id="57" w:name="_Toc187713849"/>
      <w:bookmarkEnd w:id="49"/>
      <w:bookmarkEnd w:id="50"/>
      <w:bookmarkEnd w:id="51"/>
      <w:bookmarkEnd w:id="52"/>
      <w:r w:rsidRPr="0048085B">
        <w:rPr>
          <w:color w:val="auto"/>
        </w:rPr>
        <w:t>ZČ2</w:t>
      </w:r>
      <w:r w:rsidR="00E95523"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E95523" w:rsidRPr="0048085B">
        <w:rPr>
          <w:color w:val="auto"/>
        </w:rPr>
        <w:t xml:space="preserve"> nevymezuje žádné zastavitelné plochy ani plochy změny uspořádání krajiny, jejichž využití by bylo spojeno se zábory ZPF.</w:t>
      </w:r>
    </w:p>
    <w:p w14:paraId="221F3CE5" w14:textId="77777777" w:rsidR="0062007A" w:rsidRPr="0048085B" w:rsidRDefault="0062007A" w:rsidP="0011064E">
      <w:pPr>
        <w:pStyle w:val="skryttext"/>
        <w:rPr>
          <w:color w:val="auto"/>
        </w:rPr>
      </w:pPr>
    </w:p>
    <w:p w14:paraId="2E93DEDC" w14:textId="77777777" w:rsidR="00E95523" w:rsidRPr="0048085B" w:rsidRDefault="00E95523" w:rsidP="00E95523">
      <w:pPr>
        <w:pStyle w:val="skryttext"/>
        <w:rPr>
          <w:color w:val="auto"/>
        </w:rPr>
      </w:pPr>
    </w:p>
    <w:p w14:paraId="79D979A2" w14:textId="77777777" w:rsidR="00621751" w:rsidRPr="0048085B" w:rsidRDefault="001144C2" w:rsidP="00BB1535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621751" w:rsidRPr="0048085B">
        <w:rPr>
          <w:color w:val="auto"/>
        </w:rPr>
        <w:t xml:space="preserve"> navržené řešení nebude znamenat zásah do ZPF</w:t>
      </w:r>
      <w:r w:rsidR="002078E5" w:rsidRPr="0048085B">
        <w:rPr>
          <w:color w:val="auto"/>
        </w:rPr>
        <w:t xml:space="preserve">. </w:t>
      </w:r>
      <w:r w:rsidRPr="0048085B">
        <w:rPr>
          <w:color w:val="auto"/>
        </w:rPr>
        <w:t>ZČ2</w:t>
      </w:r>
      <w:r w:rsidR="00621751" w:rsidRPr="0048085B">
        <w:rPr>
          <w:color w:val="auto"/>
        </w:rPr>
        <w:t xml:space="preserve"> navržen</w:t>
      </w:r>
      <w:r w:rsidR="002078E5" w:rsidRPr="0048085B">
        <w:rPr>
          <w:color w:val="auto"/>
        </w:rPr>
        <w:t>á</w:t>
      </w:r>
      <w:r w:rsidR="00621751" w:rsidRPr="0048085B">
        <w:rPr>
          <w:color w:val="auto"/>
        </w:rPr>
        <w:t xml:space="preserve"> plocha Z10 je vymezena na PUPFL a </w:t>
      </w:r>
      <w:r w:rsidR="002078E5" w:rsidRPr="0048085B">
        <w:rPr>
          <w:color w:val="auto"/>
        </w:rPr>
        <w:t>zrušením plochy K8, kde je navrženo zalesnění z důvodu realizace ÚSES, dojde ke snížení předpokládaného maximálního záboru ZPF.</w:t>
      </w:r>
    </w:p>
    <w:p w14:paraId="271C2248" w14:textId="77777777" w:rsidR="00621751" w:rsidRPr="0048085B" w:rsidRDefault="00621751" w:rsidP="00E95523">
      <w:pPr>
        <w:pStyle w:val="skryttext"/>
        <w:rPr>
          <w:color w:val="auto"/>
        </w:rPr>
      </w:pPr>
    </w:p>
    <w:bookmarkEnd w:id="53"/>
    <w:bookmarkEnd w:id="54"/>
    <w:bookmarkEnd w:id="55"/>
    <w:bookmarkEnd w:id="56"/>
    <w:bookmarkEnd w:id="57"/>
    <w:p w14:paraId="7D5BE351" w14:textId="5C2E2EEE" w:rsidR="007915FD" w:rsidRPr="0048085B" w:rsidRDefault="007915FD" w:rsidP="007915FD">
      <w:r w:rsidRPr="0048085B">
        <w:t xml:space="preserve">Změna č. 3 ÚP </w:t>
      </w:r>
      <w:r w:rsidR="00943F51">
        <w:t>Slavětín</w:t>
      </w:r>
      <w:r w:rsidRPr="0048085B">
        <w:t xml:space="preserve"> nevymezuje plochy, jejichž využití by bylo spojeno se záborem ZPF.</w:t>
      </w:r>
    </w:p>
    <w:p w14:paraId="4FE9FC29" w14:textId="374A3906" w:rsidR="003C30EE" w:rsidRDefault="003C30EE" w:rsidP="00E95523">
      <w:pPr>
        <w:pStyle w:val="skryttext"/>
        <w:rPr>
          <w:vanish w:val="0"/>
          <w:color w:val="auto"/>
        </w:rPr>
      </w:pPr>
      <w:r w:rsidRPr="0048085B">
        <w:rPr>
          <w:color w:val="auto"/>
        </w:rPr>
        <w:t xml:space="preserve">Zábor vysoce chráněných druhů půd je navržen </w:t>
      </w:r>
      <w:r w:rsidR="00450646" w:rsidRPr="0048085B">
        <w:rPr>
          <w:color w:val="auto"/>
        </w:rPr>
        <w:t xml:space="preserve">na </w:t>
      </w:r>
      <w:r w:rsidR="00133C73" w:rsidRPr="0048085B">
        <w:rPr>
          <w:color w:val="auto"/>
        </w:rPr>
        <w:t xml:space="preserve">velké části </w:t>
      </w:r>
      <w:r w:rsidRPr="0048085B">
        <w:rPr>
          <w:color w:val="auto"/>
        </w:rPr>
        <w:t xml:space="preserve">vymezených </w:t>
      </w:r>
      <w:r w:rsidR="00501088" w:rsidRPr="0048085B">
        <w:rPr>
          <w:color w:val="auto"/>
        </w:rPr>
        <w:t xml:space="preserve">zastavitelných </w:t>
      </w:r>
      <w:r w:rsidRPr="0048085B">
        <w:rPr>
          <w:color w:val="auto"/>
        </w:rPr>
        <w:t xml:space="preserve">ploch. Je </w:t>
      </w:r>
      <w:r w:rsidR="00294319" w:rsidRPr="0048085B">
        <w:rPr>
          <w:color w:val="auto"/>
        </w:rPr>
        <w:t xml:space="preserve">to </w:t>
      </w:r>
      <w:r w:rsidRPr="0048085B">
        <w:rPr>
          <w:color w:val="auto"/>
        </w:rPr>
        <w:t>především z</w:t>
      </w:r>
      <w:r w:rsidR="0062007A">
        <w:rPr>
          <w:color w:val="auto"/>
        </w:rPr>
        <w:t> </w:t>
      </w:r>
      <w:r w:rsidRPr="0048085B">
        <w:rPr>
          <w:color w:val="auto"/>
        </w:rPr>
        <w:t xml:space="preserve">důvodu </w:t>
      </w:r>
      <w:r w:rsidR="00B628C4" w:rsidRPr="0048085B">
        <w:rPr>
          <w:color w:val="auto"/>
        </w:rPr>
        <w:t>druhové skladby půd v</w:t>
      </w:r>
      <w:r w:rsidR="0062007A">
        <w:rPr>
          <w:color w:val="auto"/>
        </w:rPr>
        <w:t> </w:t>
      </w:r>
      <w:r w:rsidR="00B628C4" w:rsidRPr="0048085B">
        <w:rPr>
          <w:color w:val="auto"/>
        </w:rPr>
        <w:t>řešeném území. V</w:t>
      </w:r>
      <w:r w:rsidR="0062007A">
        <w:rPr>
          <w:color w:val="auto"/>
        </w:rPr>
        <w:t> </w:t>
      </w:r>
      <w:r w:rsidR="00B628C4" w:rsidRPr="0048085B">
        <w:rPr>
          <w:color w:val="auto"/>
        </w:rPr>
        <w:t xml:space="preserve">návaznosti na zastavěné území se vyskytují </w:t>
      </w:r>
      <w:r w:rsidR="00FD32B7" w:rsidRPr="0048085B">
        <w:rPr>
          <w:color w:val="auto"/>
        </w:rPr>
        <w:t xml:space="preserve">především </w:t>
      </w:r>
      <w:r w:rsidR="00B628C4" w:rsidRPr="0048085B">
        <w:rPr>
          <w:color w:val="auto"/>
        </w:rPr>
        <w:t xml:space="preserve">vysoce chráněné druhy půdy, a proto není možné vymezovat zastavitelné plochy </w:t>
      </w:r>
      <w:r w:rsidR="002C6966" w:rsidRPr="0048085B">
        <w:rPr>
          <w:color w:val="auto"/>
        </w:rPr>
        <w:t xml:space="preserve">výhradně </w:t>
      </w:r>
      <w:r w:rsidR="00B628C4" w:rsidRPr="0048085B">
        <w:rPr>
          <w:color w:val="auto"/>
        </w:rPr>
        <w:t xml:space="preserve">na půdách III.-V.třídy ochrany. </w:t>
      </w:r>
      <w:r w:rsidR="00720E10" w:rsidRPr="0048085B">
        <w:rPr>
          <w:color w:val="auto"/>
        </w:rPr>
        <w:t>Z</w:t>
      </w:r>
      <w:r w:rsidR="0062007A">
        <w:rPr>
          <w:color w:val="auto"/>
        </w:rPr>
        <w:t> </w:t>
      </w:r>
      <w:r w:rsidR="00720E10" w:rsidRPr="0048085B">
        <w:rPr>
          <w:color w:val="auto"/>
        </w:rPr>
        <w:t>tohoto důvodu byla alespoň v</w:t>
      </w:r>
      <w:r w:rsidR="0062007A">
        <w:rPr>
          <w:color w:val="auto"/>
        </w:rPr>
        <w:t> </w:t>
      </w:r>
      <w:r w:rsidR="00720E10" w:rsidRPr="0048085B">
        <w:rPr>
          <w:color w:val="auto"/>
        </w:rPr>
        <w:t>maximální míře zohledněna návaznost vymezených ploch na zastavěné území</w:t>
      </w:r>
      <w:r w:rsidR="00D749C3" w:rsidRPr="0048085B">
        <w:rPr>
          <w:color w:val="auto"/>
        </w:rPr>
        <w:t>. Zastavitelné plochy jsou vymezeny především uvnitř zastavěného území</w:t>
      </w:r>
      <w:r w:rsidR="00E65161" w:rsidRPr="0048085B">
        <w:rPr>
          <w:color w:val="auto"/>
        </w:rPr>
        <w:t>,</w:t>
      </w:r>
      <w:r w:rsidR="00D749C3" w:rsidRPr="0048085B">
        <w:rPr>
          <w:color w:val="auto"/>
        </w:rPr>
        <w:t xml:space="preserve"> </w:t>
      </w:r>
      <w:r w:rsidR="00E65161" w:rsidRPr="0048085B">
        <w:rPr>
          <w:color w:val="auto"/>
        </w:rPr>
        <w:t>nebo</w:t>
      </w:r>
      <w:r w:rsidR="00720E10" w:rsidRPr="0048085B">
        <w:rPr>
          <w:color w:val="auto"/>
        </w:rPr>
        <w:t xml:space="preserve"> </w:t>
      </w:r>
      <w:r w:rsidR="00D749C3" w:rsidRPr="0048085B">
        <w:rPr>
          <w:color w:val="auto"/>
        </w:rPr>
        <w:t xml:space="preserve">aby </w:t>
      </w:r>
      <w:r w:rsidR="00720E10" w:rsidRPr="0048085B">
        <w:rPr>
          <w:color w:val="auto"/>
        </w:rPr>
        <w:t>budoucí zástavb</w:t>
      </w:r>
      <w:r w:rsidR="00D749C3" w:rsidRPr="0048085B">
        <w:rPr>
          <w:color w:val="auto"/>
        </w:rPr>
        <w:t>a přispívala k</w:t>
      </w:r>
      <w:r w:rsidR="0062007A">
        <w:rPr>
          <w:color w:val="auto"/>
        </w:rPr>
        <w:t> </w:t>
      </w:r>
      <w:r w:rsidR="00720E10" w:rsidRPr="0048085B">
        <w:rPr>
          <w:color w:val="auto"/>
        </w:rPr>
        <w:t xml:space="preserve">ucelování tvaru </w:t>
      </w:r>
      <w:r w:rsidR="00E65161" w:rsidRPr="0048085B">
        <w:rPr>
          <w:color w:val="auto"/>
        </w:rPr>
        <w:t>obce</w:t>
      </w:r>
      <w:r w:rsidR="00720E10" w:rsidRPr="0048085B">
        <w:rPr>
          <w:color w:val="auto"/>
        </w:rPr>
        <w:t xml:space="preserve">. </w:t>
      </w:r>
      <w:r w:rsidRPr="0048085B">
        <w:rPr>
          <w:color w:val="auto"/>
        </w:rPr>
        <w:t>Nezbytnost rozsahu záboru ZPF je zdůvodněna v</w:t>
      </w:r>
      <w:r w:rsidR="0062007A">
        <w:rPr>
          <w:color w:val="auto"/>
        </w:rPr>
        <w:t> </w:t>
      </w:r>
      <w:r w:rsidRPr="0048085B">
        <w:rPr>
          <w:color w:val="auto"/>
        </w:rPr>
        <w:t xml:space="preserve">kapitole </w:t>
      </w:r>
      <w:r w:rsidR="00325A48" w:rsidRPr="0048085B">
        <w:rPr>
          <w:color w:val="auto"/>
        </w:rPr>
        <w:t>3</w:t>
      </w:r>
      <w:r w:rsidRPr="0048085B">
        <w:rPr>
          <w:color w:val="auto"/>
        </w:rPr>
        <w:t xml:space="preserve"> a vhodnost uvedeného řešení je odůvodněna pro jednotlivé plochy v</w:t>
      </w:r>
      <w:r w:rsidR="0062007A">
        <w:rPr>
          <w:color w:val="auto"/>
        </w:rPr>
        <w:t> </w:t>
      </w:r>
      <w:r w:rsidRPr="0048085B">
        <w:rPr>
          <w:color w:val="auto"/>
        </w:rPr>
        <w:t xml:space="preserve">kapitole </w:t>
      </w:r>
      <w:r w:rsidR="00C02920" w:rsidRPr="0048085B">
        <w:rPr>
          <w:color w:val="auto"/>
        </w:rPr>
        <w:t>5</w:t>
      </w:r>
      <w:r w:rsidRPr="0048085B">
        <w:rPr>
          <w:color w:val="auto"/>
        </w:rPr>
        <w:t>.2.1.</w:t>
      </w:r>
    </w:p>
    <w:p w14:paraId="163D03EC" w14:textId="77777777" w:rsidR="0062007A" w:rsidRPr="0048085B" w:rsidRDefault="0062007A" w:rsidP="00E95523">
      <w:pPr>
        <w:pStyle w:val="skryttext"/>
        <w:rPr>
          <w:color w:val="auto"/>
        </w:rPr>
      </w:pPr>
    </w:p>
    <w:p w14:paraId="5E7BA123" w14:textId="77777777" w:rsidR="004368A7" w:rsidRPr="0048085B" w:rsidRDefault="009C6BC7" w:rsidP="00E95523">
      <w:pPr>
        <w:pStyle w:val="skryttext"/>
        <w:rPr>
          <w:color w:val="auto"/>
        </w:rPr>
      </w:pPr>
      <w:r w:rsidRPr="0048085B">
        <w:rPr>
          <w:color w:val="auto"/>
        </w:rPr>
        <w:t xml:space="preserve">V návaznosti na zastavěné území obce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Pr="0048085B">
        <w:rPr>
          <w:color w:val="auto"/>
        </w:rPr>
        <w:t xml:space="preserve">se nachází </w:t>
      </w:r>
      <w:r w:rsidR="00600C0B" w:rsidRPr="0048085B">
        <w:rPr>
          <w:color w:val="auto"/>
        </w:rPr>
        <w:t>téměř výhradně</w:t>
      </w:r>
      <w:r w:rsidRPr="0048085B">
        <w:rPr>
          <w:color w:val="auto"/>
        </w:rPr>
        <w:t xml:space="preserve"> </w:t>
      </w:r>
      <w:r w:rsidR="00DD0DC6" w:rsidRPr="0048085B">
        <w:rPr>
          <w:color w:val="auto"/>
        </w:rPr>
        <w:t xml:space="preserve">vysoce chráněné druhy </w:t>
      </w:r>
      <w:r w:rsidRPr="0048085B">
        <w:rPr>
          <w:color w:val="auto"/>
        </w:rPr>
        <w:t>půd</w:t>
      </w:r>
      <w:r w:rsidR="00DD0DC6" w:rsidRPr="0048085B">
        <w:rPr>
          <w:color w:val="auto"/>
        </w:rPr>
        <w:t xml:space="preserve"> (především</w:t>
      </w:r>
      <w:r w:rsidRPr="0048085B">
        <w:rPr>
          <w:color w:val="auto"/>
        </w:rPr>
        <w:t xml:space="preserve"> I.tříd</w:t>
      </w:r>
      <w:r w:rsidR="00DD0DC6" w:rsidRPr="0048085B">
        <w:rPr>
          <w:color w:val="auto"/>
        </w:rPr>
        <w:t>a</w:t>
      </w:r>
      <w:r w:rsidRPr="0048085B">
        <w:rPr>
          <w:color w:val="auto"/>
        </w:rPr>
        <w:t xml:space="preserve"> ochrany</w:t>
      </w:r>
      <w:r w:rsidR="00DD0DC6" w:rsidRPr="0048085B">
        <w:rPr>
          <w:color w:val="auto"/>
        </w:rPr>
        <w:t>)</w:t>
      </w:r>
      <w:r w:rsidRPr="0048085B">
        <w:rPr>
          <w:color w:val="auto"/>
        </w:rPr>
        <w:t>.</w:t>
      </w:r>
      <w:r w:rsidR="00600C0B" w:rsidRPr="0048085B">
        <w:rPr>
          <w:color w:val="auto"/>
        </w:rPr>
        <w:t xml:space="preserve"> </w:t>
      </w:r>
      <w:r w:rsidR="00DD0DC6" w:rsidRPr="0048085B">
        <w:rPr>
          <w:color w:val="auto"/>
        </w:rPr>
        <w:t xml:space="preserve">Výjimkou je pouze západní </w:t>
      </w:r>
      <w:r w:rsidR="00F51A24" w:rsidRPr="0048085B">
        <w:rPr>
          <w:color w:val="auto"/>
        </w:rPr>
        <w:t xml:space="preserve">a severní </w:t>
      </w:r>
      <w:r w:rsidR="00DD0DC6" w:rsidRPr="0048085B">
        <w:rPr>
          <w:color w:val="auto"/>
        </w:rPr>
        <w:t xml:space="preserve">okraj zastavěného území, </w:t>
      </w:r>
      <w:r w:rsidR="004368A7" w:rsidRPr="0048085B">
        <w:rPr>
          <w:color w:val="auto"/>
        </w:rPr>
        <w:t xml:space="preserve">na který navazují půdy III.třídy ochrany. </w:t>
      </w:r>
      <w:r w:rsidR="002921B3" w:rsidRPr="0048085B">
        <w:rPr>
          <w:color w:val="auto"/>
        </w:rPr>
        <w:t xml:space="preserve">V západní části obce se nachází </w:t>
      </w:r>
      <w:r w:rsidR="00F51A24" w:rsidRPr="0048085B">
        <w:rPr>
          <w:color w:val="auto"/>
        </w:rPr>
        <w:t xml:space="preserve">statky, kde probíhá zemědělská malovýroba a jejich zábor k zástavbě by celkově zhoršil efektivnost zemědělského využití půdy. </w:t>
      </w:r>
      <w:r w:rsidR="00B13E82" w:rsidRPr="0048085B">
        <w:rPr>
          <w:color w:val="auto"/>
        </w:rPr>
        <w:t xml:space="preserve">Pozemky III.třídy ochrany navazující na zastavěné území ze severu se nachází v údolní nivě Olešenského potoka, kde je z důvodu spádových poměrů </w:t>
      </w:r>
      <w:r w:rsidR="009A1200" w:rsidRPr="0048085B">
        <w:rPr>
          <w:color w:val="auto"/>
        </w:rPr>
        <w:t xml:space="preserve">vymezena ploch Z5 pro výstavbu ČOV. Budoucí </w:t>
      </w:r>
      <w:r w:rsidR="000502B3" w:rsidRPr="0048085B">
        <w:rPr>
          <w:color w:val="auto"/>
        </w:rPr>
        <w:t>PHO</w:t>
      </w:r>
      <w:r w:rsidR="009A1200" w:rsidRPr="0048085B">
        <w:rPr>
          <w:color w:val="auto"/>
        </w:rPr>
        <w:t xml:space="preserve"> ČOV vylučuje možnost situování ploch pro bydlení v nejbližším okolí.</w:t>
      </w:r>
    </w:p>
    <w:p w14:paraId="47E1994D" w14:textId="77777777" w:rsidR="00605DB1" w:rsidRPr="0048085B" w:rsidRDefault="00885F39" w:rsidP="00E95523">
      <w:pPr>
        <w:pStyle w:val="skryttext"/>
        <w:rPr>
          <w:color w:val="auto"/>
        </w:rPr>
      </w:pPr>
      <w:r w:rsidRPr="0048085B">
        <w:rPr>
          <w:color w:val="auto"/>
        </w:rPr>
        <w:t>Významný zásah do ZPF představují plochy Z11 a Z12 určené pro realizaci přeložky silnice I/37. Tento záměr vychází ze ZÚR Kraje Vysočina. V rámci ostatních ploch</w:t>
      </w:r>
      <w:r w:rsidR="00652149" w:rsidRPr="0048085B">
        <w:rPr>
          <w:color w:val="auto"/>
        </w:rPr>
        <w:t xml:space="preserve">, při zohlednění aktualizace zastavěného území, </w:t>
      </w:r>
      <w:r w:rsidR="00605DB1" w:rsidRPr="0048085B">
        <w:rPr>
          <w:color w:val="auto"/>
        </w:rPr>
        <w:t xml:space="preserve">snižuje </w:t>
      </w:r>
      <w:r w:rsidR="001144C2" w:rsidRPr="0048085B">
        <w:rPr>
          <w:color w:val="auto"/>
        </w:rPr>
        <w:t>ZČ2</w:t>
      </w:r>
      <w:r w:rsidRPr="0048085B">
        <w:rPr>
          <w:color w:val="auto"/>
        </w:rPr>
        <w:t xml:space="preserve"> ÚP </w:t>
      </w:r>
      <w:r w:rsidR="00000E3A" w:rsidRPr="0048085B">
        <w:rPr>
          <w:color w:val="auto"/>
        </w:rPr>
        <w:t>Hamry nad Sázavou</w:t>
      </w:r>
      <w:r w:rsidR="008936A5" w:rsidRPr="0048085B">
        <w:rPr>
          <w:color w:val="auto"/>
        </w:rPr>
        <w:t xml:space="preserve"> </w:t>
      </w:r>
      <w:r w:rsidR="00605DB1" w:rsidRPr="0048085B">
        <w:rPr>
          <w:color w:val="auto"/>
        </w:rPr>
        <w:t xml:space="preserve">maximální rozsah záboru ZPF oproti řešení schválenému </w:t>
      </w:r>
      <w:r w:rsidR="00652149" w:rsidRPr="0048085B">
        <w:rPr>
          <w:color w:val="auto"/>
        </w:rPr>
        <w:t xml:space="preserve">ve stávajícím ÚP </w:t>
      </w:r>
      <w:r w:rsidR="00000E3A" w:rsidRPr="0048085B">
        <w:rPr>
          <w:color w:val="auto"/>
        </w:rPr>
        <w:t>Hamry nad Sázavou</w:t>
      </w:r>
      <w:r w:rsidR="00605DB1" w:rsidRPr="0048085B">
        <w:rPr>
          <w:color w:val="auto"/>
        </w:rPr>
        <w:t>. S ohledem na situování a rozsah jednotlivých ploch lze konstatovat, že je navržené řešení v souladu se zásadami ochrany ZPF.</w:t>
      </w:r>
    </w:p>
    <w:p w14:paraId="34C2F3CB" w14:textId="77777777" w:rsidR="00712D17" w:rsidRPr="0048085B" w:rsidRDefault="00712D17" w:rsidP="00325A48"/>
    <w:p w14:paraId="360F7DE6" w14:textId="77777777" w:rsidR="001C4FAD" w:rsidRPr="0048085B" w:rsidRDefault="001C4FAD" w:rsidP="007C1535">
      <w:pPr>
        <w:pStyle w:val="Nadpis1"/>
      </w:pPr>
      <w:bookmarkStart w:id="58" w:name="_Toc195063345"/>
      <w:bookmarkStart w:id="59" w:name="_Toc195093493"/>
      <w:bookmarkStart w:id="60" w:name="_Toc195093692"/>
      <w:bookmarkStart w:id="61" w:name="_Toc195093771"/>
      <w:bookmarkStart w:id="62" w:name="_Toc195093848"/>
      <w:bookmarkStart w:id="63" w:name="_Toc195093927"/>
      <w:bookmarkStart w:id="64" w:name="_Toc195093991"/>
      <w:bookmarkStart w:id="65" w:name="_Toc195094221"/>
      <w:bookmarkStart w:id="66" w:name="_Toc195269378"/>
      <w:bookmarkStart w:id="67" w:name="_Toc195270653"/>
      <w:bookmarkStart w:id="68" w:name="_Toc195063346"/>
      <w:bookmarkStart w:id="69" w:name="_Toc195093494"/>
      <w:bookmarkStart w:id="70" w:name="_Toc195093693"/>
      <w:bookmarkStart w:id="71" w:name="_Toc195093772"/>
      <w:bookmarkStart w:id="72" w:name="_Toc195093849"/>
      <w:bookmarkStart w:id="73" w:name="_Toc195093928"/>
      <w:bookmarkStart w:id="74" w:name="_Toc195093992"/>
      <w:bookmarkStart w:id="75" w:name="_Toc195094222"/>
      <w:bookmarkStart w:id="76" w:name="_Toc195269379"/>
      <w:bookmarkStart w:id="77" w:name="_Toc195270654"/>
      <w:bookmarkStart w:id="78" w:name="_Toc187712934"/>
      <w:bookmarkStart w:id="79" w:name="_Toc187713059"/>
      <w:bookmarkStart w:id="80" w:name="_Toc187713101"/>
      <w:bookmarkStart w:id="81" w:name="_Toc187713858"/>
      <w:bookmarkStart w:id="82" w:name="_Toc437771503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r w:rsidRPr="0048085B">
        <w:t>Vyhodnocení předpokládaných důsledků navrhovaného řešení na PUPFL</w:t>
      </w:r>
      <w:bookmarkEnd w:id="78"/>
      <w:bookmarkEnd w:id="79"/>
      <w:bookmarkEnd w:id="80"/>
      <w:bookmarkEnd w:id="81"/>
      <w:bookmarkEnd w:id="82"/>
    </w:p>
    <w:p w14:paraId="0B5DC184" w14:textId="77777777" w:rsidR="00182EFE" w:rsidRPr="0048085B" w:rsidRDefault="00182EFE" w:rsidP="00370EBD">
      <w:pPr>
        <w:pStyle w:val="skryttext"/>
        <w:rPr>
          <w:vanish w:val="0"/>
          <w:color w:val="auto"/>
        </w:rPr>
      </w:pPr>
    </w:p>
    <w:p w14:paraId="26D59A14" w14:textId="77777777" w:rsidR="001F48AE" w:rsidRPr="0048085B" w:rsidRDefault="001F48AE" w:rsidP="00370EBD">
      <w:pPr>
        <w:pStyle w:val="skryttext"/>
        <w:rPr>
          <w:color w:val="auto"/>
        </w:rPr>
      </w:pPr>
    </w:p>
    <w:p w14:paraId="6B84C2C9" w14:textId="77777777" w:rsidR="00E65161" w:rsidRPr="0048085B" w:rsidRDefault="00E65161" w:rsidP="00E157D4">
      <w:pPr>
        <w:pStyle w:val="skryttext"/>
        <w:rPr>
          <w:color w:val="auto"/>
        </w:rPr>
      </w:pPr>
      <w:bookmarkStart w:id="83" w:name="_Toc184708509"/>
    </w:p>
    <w:p w14:paraId="5F318AD6" w14:textId="77777777" w:rsidR="00601001" w:rsidRPr="0048085B" w:rsidRDefault="00601001" w:rsidP="008634BE">
      <w:pPr>
        <w:pStyle w:val="skryttext"/>
        <w:rPr>
          <w:color w:val="auto"/>
        </w:rPr>
      </w:pPr>
      <w:r w:rsidRPr="0048085B">
        <w:rPr>
          <w:color w:val="auto"/>
        </w:rPr>
        <w:t>Údaje o navrhovaném zalesnění</w:t>
      </w:r>
    </w:p>
    <w:p w14:paraId="0AA80A4A" w14:textId="77777777" w:rsidR="00DA68EF" w:rsidRPr="0048085B" w:rsidRDefault="00DA68EF" w:rsidP="00E157D4">
      <w:pPr>
        <w:pStyle w:val="skryttext"/>
        <w:rPr>
          <w:color w:val="auto"/>
        </w:rPr>
      </w:pPr>
    </w:p>
    <w:p w14:paraId="6B9F647D" w14:textId="77777777" w:rsidR="009A311C" w:rsidRPr="0048085B" w:rsidRDefault="005B1291" w:rsidP="008634BE">
      <w:pPr>
        <w:pStyle w:val="skryttext"/>
        <w:rPr>
          <w:color w:val="auto"/>
        </w:rPr>
      </w:pPr>
      <w:r w:rsidRPr="0048085B">
        <w:rPr>
          <w:color w:val="auto"/>
        </w:rPr>
        <w:t xml:space="preserve">ZČ2 ÚP </w:t>
      </w:r>
      <w:r w:rsidR="00000E3A" w:rsidRPr="0048085B">
        <w:rPr>
          <w:color w:val="auto"/>
        </w:rPr>
        <w:t>Hamry nad Sázavou</w:t>
      </w:r>
      <w:r w:rsidRPr="0048085B">
        <w:rPr>
          <w:color w:val="auto"/>
        </w:rPr>
        <w:t xml:space="preserve"> navrhuje zalesnění na ploše K9 o výměře 0,34 ha pod hrází Znětínského rybníka.</w:t>
      </w:r>
    </w:p>
    <w:p w14:paraId="5CDF04AC" w14:textId="77777777" w:rsidR="005B1291" w:rsidRPr="0048085B" w:rsidRDefault="005B1291" w:rsidP="00EA65CA">
      <w:pPr>
        <w:pStyle w:val="skryttext"/>
        <w:rPr>
          <w:color w:val="auto"/>
        </w:rPr>
      </w:pPr>
    </w:p>
    <w:p w14:paraId="72C31EA9" w14:textId="77777777" w:rsidR="00CA604B" w:rsidRPr="0048085B" w:rsidRDefault="001144C2" w:rsidP="00EA65CA">
      <w:pPr>
        <w:pStyle w:val="skryttext"/>
        <w:rPr>
          <w:color w:val="auto"/>
        </w:rPr>
      </w:pPr>
      <w:r w:rsidRPr="0048085B">
        <w:rPr>
          <w:color w:val="auto"/>
        </w:rPr>
        <w:t>ZČ2</w:t>
      </w:r>
      <w:r w:rsidR="00CA604B" w:rsidRPr="0048085B">
        <w:rPr>
          <w:color w:val="auto"/>
        </w:rPr>
        <w:t xml:space="preserve"> je zrušeno navržené zalesnění z důvodu realizace ÚSES na ploše K8, protože je </w:t>
      </w:r>
      <w:r w:rsidR="00EF606B" w:rsidRPr="0048085B">
        <w:rPr>
          <w:color w:val="auto"/>
        </w:rPr>
        <w:t xml:space="preserve">vymezení této plochy </w:t>
      </w:r>
      <w:r w:rsidR="00CA604B" w:rsidRPr="0048085B">
        <w:rPr>
          <w:color w:val="auto"/>
        </w:rPr>
        <w:t>v rozporu se ZÚR Kraje Vysočina (viz bod 4.2.3.).</w:t>
      </w:r>
    </w:p>
    <w:p w14:paraId="427C33FA" w14:textId="77777777" w:rsidR="00E65161" w:rsidRPr="0048085B" w:rsidRDefault="00E65161" w:rsidP="00EA65CA">
      <w:pPr>
        <w:pStyle w:val="skryttext"/>
        <w:rPr>
          <w:color w:val="auto"/>
        </w:rPr>
      </w:pPr>
      <w:r w:rsidRPr="0048085B">
        <w:rPr>
          <w:color w:val="auto"/>
        </w:rPr>
        <w:t>Zalesnění je navrženo na ploše č.5</w:t>
      </w:r>
      <w:r w:rsidR="00011943" w:rsidRPr="0048085B">
        <w:rPr>
          <w:color w:val="auto"/>
        </w:rPr>
        <w:t>2</w:t>
      </w:r>
      <w:r w:rsidRPr="0048085B">
        <w:rPr>
          <w:color w:val="auto"/>
        </w:rPr>
        <w:t xml:space="preserve"> (označení dle výkresu ochrany ZPF) </w:t>
      </w:r>
      <w:r w:rsidR="00D92ACE" w:rsidRPr="0048085B">
        <w:rPr>
          <w:color w:val="auto"/>
        </w:rPr>
        <w:t xml:space="preserve">v celkovém rozsahu 1,80 ha. Plocha </w:t>
      </w:r>
      <w:r w:rsidR="00011943" w:rsidRPr="0048085B">
        <w:rPr>
          <w:color w:val="auto"/>
        </w:rPr>
        <w:t>č.</w:t>
      </w:r>
      <w:r w:rsidR="00D92ACE" w:rsidRPr="0048085B">
        <w:rPr>
          <w:color w:val="auto"/>
        </w:rPr>
        <w:t>5</w:t>
      </w:r>
      <w:r w:rsidR="00011943" w:rsidRPr="0048085B">
        <w:rPr>
          <w:color w:val="auto"/>
        </w:rPr>
        <w:t>2</w:t>
      </w:r>
      <w:r w:rsidR="00D92ACE" w:rsidRPr="0048085B">
        <w:rPr>
          <w:color w:val="auto"/>
        </w:rPr>
        <w:t xml:space="preserve"> je vymezena v severní části obce a navazuje na již zalesněné pozemky na většině plochy č. 47.</w:t>
      </w:r>
    </w:p>
    <w:p w14:paraId="31E2DDF4" w14:textId="77777777" w:rsidR="00E65161" w:rsidRPr="0048085B" w:rsidRDefault="00E65161" w:rsidP="00EA65CA">
      <w:pPr>
        <w:pStyle w:val="skryttext"/>
        <w:rPr>
          <w:color w:val="auto"/>
        </w:rPr>
      </w:pPr>
    </w:p>
    <w:p w14:paraId="6769B533" w14:textId="77777777" w:rsidR="000204E0" w:rsidRPr="0048085B" w:rsidRDefault="000204E0" w:rsidP="000204E0">
      <w:pPr>
        <w:pStyle w:val="Nadpis2"/>
      </w:pPr>
      <w:bookmarkStart w:id="84" w:name="_Toc437771504"/>
      <w:r w:rsidRPr="0048085B">
        <w:t>Údaje o navrhovaném záboru PUPFL</w:t>
      </w:r>
      <w:bookmarkEnd w:id="83"/>
      <w:bookmarkEnd w:id="84"/>
    </w:p>
    <w:p w14:paraId="5D596461" w14:textId="77777777" w:rsidR="007C1535" w:rsidRPr="0048085B" w:rsidRDefault="007C1535" w:rsidP="00216E2B">
      <w:pPr>
        <w:pStyle w:val="skryttext"/>
        <w:rPr>
          <w:color w:val="auto"/>
        </w:rPr>
      </w:pPr>
    </w:p>
    <w:p w14:paraId="496CCAEF" w14:textId="77777777" w:rsidR="00DA68EF" w:rsidRPr="0048085B" w:rsidRDefault="00DA68EF" w:rsidP="00314251">
      <w:pPr>
        <w:pStyle w:val="skryttext"/>
        <w:rPr>
          <w:color w:val="auto"/>
        </w:rPr>
      </w:pPr>
    </w:p>
    <w:p w14:paraId="6DB209AA" w14:textId="77777777" w:rsidR="00D63054" w:rsidRPr="0048085B" w:rsidRDefault="00D63054" w:rsidP="00314251">
      <w:pPr>
        <w:pStyle w:val="skryttext"/>
        <w:rPr>
          <w:color w:val="auto"/>
        </w:rPr>
      </w:pPr>
      <w:r w:rsidRPr="0048085B">
        <w:rPr>
          <w:color w:val="auto"/>
        </w:rPr>
        <w:t>&gt;&gt;NE</w:t>
      </w:r>
    </w:p>
    <w:p w14:paraId="6229AC9A" w14:textId="77777777" w:rsidR="00D63054" w:rsidRPr="0048085B" w:rsidRDefault="00D63054" w:rsidP="00314251">
      <w:pPr>
        <w:pStyle w:val="skryttext"/>
        <w:rPr>
          <w:color w:val="auto"/>
        </w:rPr>
      </w:pPr>
    </w:p>
    <w:p w14:paraId="73CF74DF" w14:textId="79C7AACC" w:rsidR="00D63054" w:rsidRPr="0048085B" w:rsidRDefault="0099327F" w:rsidP="00E157D4">
      <w:r w:rsidRPr="0048085B">
        <w:t>ZČ3</w:t>
      </w:r>
      <w:r w:rsidR="00D63054" w:rsidRPr="0048085B">
        <w:t xml:space="preserve"> ÚP </w:t>
      </w:r>
      <w:r w:rsidR="00943F51">
        <w:t>Slavětín</w:t>
      </w:r>
      <w:r w:rsidR="008936A5" w:rsidRPr="0048085B">
        <w:t xml:space="preserve"> </w:t>
      </w:r>
      <w:r w:rsidR="000C3B7B" w:rsidRPr="0048085B">
        <w:t xml:space="preserve">nevymezuje plochy, jejichž využití by předpokládalo </w:t>
      </w:r>
      <w:r w:rsidR="00D63054" w:rsidRPr="0048085B">
        <w:t>zábor pozemků určených k plnění funkcí lesa.</w:t>
      </w:r>
    </w:p>
    <w:p w14:paraId="78C3828C" w14:textId="77777777" w:rsidR="004B2C99" w:rsidRPr="0048085B" w:rsidRDefault="004B2C99" w:rsidP="00216E2B">
      <w:pPr>
        <w:pStyle w:val="skryttext"/>
        <w:rPr>
          <w:color w:val="auto"/>
        </w:rPr>
      </w:pPr>
    </w:p>
    <w:p w14:paraId="4F206ADB" w14:textId="77777777" w:rsidR="004154DA" w:rsidRPr="0048085B" w:rsidRDefault="004154DA" w:rsidP="00216E2B">
      <w:pPr>
        <w:pStyle w:val="skryttext"/>
        <w:rPr>
          <w:color w:val="auto"/>
        </w:rPr>
      </w:pPr>
    </w:p>
    <w:p w14:paraId="29B033FE" w14:textId="77777777" w:rsidR="0071159F" w:rsidRPr="0048085B" w:rsidRDefault="0071159F" w:rsidP="00216E2B">
      <w:pPr>
        <w:pStyle w:val="skryttext"/>
        <w:rPr>
          <w:color w:val="auto"/>
        </w:rPr>
      </w:pPr>
    </w:p>
    <w:p w14:paraId="67C76858" w14:textId="1DE22265" w:rsidR="00CF0C36" w:rsidRPr="0048085B" w:rsidRDefault="00CF0C36" w:rsidP="00813BA8">
      <w:pPr>
        <w:pStyle w:val="Nadpis2"/>
      </w:pPr>
      <w:bookmarkStart w:id="85" w:name="_Toc437771505"/>
      <w:r w:rsidRPr="0048085B">
        <w:t xml:space="preserve">Údaje o </w:t>
      </w:r>
      <w:r w:rsidR="00813BA8" w:rsidRPr="0048085B">
        <w:t xml:space="preserve">dotčení pásma </w:t>
      </w:r>
      <w:r w:rsidR="00BB7BC6">
        <w:t>3</w:t>
      </w:r>
      <w:r w:rsidR="00813BA8" w:rsidRPr="0048085B">
        <w:t>0 m od okraje lesa</w:t>
      </w:r>
      <w:bookmarkEnd w:id="85"/>
    </w:p>
    <w:p w14:paraId="67FAE656" w14:textId="77777777" w:rsidR="007C1535" w:rsidRPr="0048085B" w:rsidRDefault="007C1535" w:rsidP="0056351D">
      <w:pPr>
        <w:pStyle w:val="skryttext"/>
        <w:rPr>
          <w:color w:val="auto"/>
        </w:rPr>
      </w:pPr>
    </w:p>
    <w:p w14:paraId="1F636070" w14:textId="77777777" w:rsidR="0011064E" w:rsidRPr="0048085B" w:rsidRDefault="0011064E" w:rsidP="0011064E">
      <w:pPr>
        <w:pStyle w:val="skryttext"/>
        <w:rPr>
          <w:color w:val="auto"/>
        </w:rPr>
      </w:pPr>
    </w:p>
    <w:p w14:paraId="42777171" w14:textId="77777777" w:rsidR="0011064E" w:rsidRPr="0048085B" w:rsidRDefault="0011064E" w:rsidP="0011064E">
      <w:pPr>
        <w:pStyle w:val="skryttext"/>
        <w:rPr>
          <w:color w:val="auto"/>
        </w:rPr>
      </w:pPr>
      <w:r w:rsidRPr="0048085B">
        <w:rPr>
          <w:color w:val="auto"/>
        </w:rPr>
        <w:t>&gt;&gt;NE</w:t>
      </w:r>
    </w:p>
    <w:p w14:paraId="7B47E433" w14:textId="77777777" w:rsidR="0011064E" w:rsidRPr="0048085B" w:rsidRDefault="0011064E" w:rsidP="0011064E">
      <w:pPr>
        <w:pStyle w:val="skryttext"/>
        <w:rPr>
          <w:color w:val="auto"/>
        </w:rPr>
      </w:pPr>
    </w:p>
    <w:p w14:paraId="100A64CD" w14:textId="5DF6AF27" w:rsidR="003E21D2" w:rsidRDefault="0099327F" w:rsidP="003E21D2">
      <w:r w:rsidRPr="0048085B">
        <w:t>ZČ3</w:t>
      </w:r>
      <w:r w:rsidR="003E21D2" w:rsidRPr="0048085B">
        <w:t xml:space="preserve"> ÚP </w:t>
      </w:r>
      <w:r w:rsidR="00943F51">
        <w:t>Slavětín</w:t>
      </w:r>
      <w:r w:rsidR="003E21D2" w:rsidRPr="0048085B">
        <w:t xml:space="preserve"> nevymezuje zastavitelné plochy umožňující zástavbu v pásmu </w:t>
      </w:r>
      <w:r w:rsidR="00BB7BC6">
        <w:t>3</w:t>
      </w:r>
      <w:r w:rsidR="003E21D2" w:rsidRPr="0048085B">
        <w:t>0 m od okraje lesa.</w:t>
      </w:r>
    </w:p>
    <w:p w14:paraId="0A320ADD" w14:textId="77777777" w:rsidR="00742440" w:rsidRDefault="00742440" w:rsidP="003E21D2"/>
    <w:p w14:paraId="311EEA66" w14:textId="77777777" w:rsidR="00742440" w:rsidRDefault="00742440" w:rsidP="003E21D2"/>
    <w:p w14:paraId="42A267B7" w14:textId="77777777" w:rsidR="0094415C" w:rsidRDefault="0094415C" w:rsidP="003E21D2"/>
    <w:p w14:paraId="0275F66F" w14:textId="77777777" w:rsidR="0094415C" w:rsidRDefault="0094415C" w:rsidP="003E21D2"/>
    <w:p w14:paraId="5C57AC0C" w14:textId="77777777" w:rsidR="0094415C" w:rsidRDefault="0094415C" w:rsidP="003E21D2"/>
    <w:p w14:paraId="2A7806B9" w14:textId="77777777" w:rsidR="0094415C" w:rsidRDefault="0094415C" w:rsidP="003E21D2"/>
    <w:p w14:paraId="68CDCEA1" w14:textId="77777777" w:rsidR="0094415C" w:rsidRDefault="0094415C" w:rsidP="003E21D2"/>
    <w:p w14:paraId="66335FEE" w14:textId="77777777" w:rsidR="0094415C" w:rsidRDefault="0094415C" w:rsidP="003E21D2"/>
    <w:p w14:paraId="3D473572" w14:textId="77777777" w:rsidR="0094415C" w:rsidRDefault="0094415C" w:rsidP="003E21D2"/>
    <w:p w14:paraId="5147DB26" w14:textId="77777777" w:rsidR="0094415C" w:rsidRDefault="0094415C" w:rsidP="003E21D2"/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680"/>
        <w:gridCol w:w="8676"/>
      </w:tblGrid>
      <w:tr w:rsidR="0094415C" w:rsidRPr="00F72A3D" w14:paraId="6C7D3808" w14:textId="77777777" w:rsidTr="00E06B9B">
        <w:trPr>
          <w:cantSplit/>
          <w:trHeight w:hRule="exact" w:val="718"/>
        </w:trPr>
        <w:tc>
          <w:tcPr>
            <w:tcW w:w="680" w:type="dxa"/>
            <w:shd w:val="clear" w:color="auto" w:fill="000000"/>
            <w:tcMar>
              <w:left w:w="0" w:type="dxa"/>
              <w:right w:w="0" w:type="dxa"/>
            </w:tcMar>
            <w:vAlign w:val="center"/>
          </w:tcPr>
          <w:p w14:paraId="75C6DCC3" w14:textId="7288CD85" w:rsidR="0094415C" w:rsidRPr="0037282E" w:rsidRDefault="0094415C" w:rsidP="00E06B9B">
            <w:pPr>
              <w:pStyle w:val="StylArialBlack20bBlVechnavelkzarovnnnasted"/>
            </w:pPr>
            <w:r>
              <w:lastRenderedPageBreak/>
              <w:t>b2</w:t>
            </w:r>
          </w:p>
        </w:tc>
        <w:tc>
          <w:tcPr>
            <w:tcW w:w="8676" w:type="dxa"/>
            <w:shd w:val="clear" w:color="auto" w:fill="E6E6E6"/>
            <w:tcMar>
              <w:left w:w="170" w:type="dxa"/>
              <w:right w:w="170" w:type="dxa"/>
            </w:tcMar>
            <w:vAlign w:val="center"/>
          </w:tcPr>
          <w:p w14:paraId="69100917" w14:textId="77777777" w:rsidR="0094415C" w:rsidRPr="003B0A00" w:rsidRDefault="0094415C" w:rsidP="00E06B9B">
            <w:pPr>
              <w:pStyle w:val="Styl12bTunVechnavelkPrvndek0cmdkovn"/>
              <w:rPr>
                <w:spacing w:val="6"/>
              </w:rPr>
            </w:pPr>
            <w:r w:rsidRPr="003B0A00">
              <w:rPr>
                <w:spacing w:val="6"/>
              </w:rPr>
              <w:t>odůvodnění Změny Č.</w:t>
            </w:r>
            <w:r>
              <w:rPr>
                <w:spacing w:val="6"/>
              </w:rPr>
              <w:t>3</w:t>
            </w:r>
            <w:r w:rsidRPr="003B0A00">
              <w:rPr>
                <w:spacing w:val="6"/>
              </w:rPr>
              <w:t xml:space="preserve"> Územního plánu </w:t>
            </w:r>
            <w:r>
              <w:rPr>
                <w:spacing w:val="6"/>
              </w:rPr>
              <w:t>Slavětín</w:t>
            </w:r>
          </w:p>
          <w:p w14:paraId="2739B90F" w14:textId="5DC7B352" w:rsidR="0094415C" w:rsidRPr="00F72A3D" w:rsidRDefault="0094415C" w:rsidP="00E06B9B">
            <w:pPr>
              <w:pStyle w:val="Styl12bTunVechnavelkPrvndek0cmdkovn"/>
            </w:pPr>
            <w:r w:rsidRPr="00F72A3D">
              <w:t xml:space="preserve">textová část zpracovaná </w:t>
            </w:r>
            <w:r>
              <w:t>POŘIZOVATELEM</w:t>
            </w:r>
          </w:p>
        </w:tc>
      </w:tr>
    </w:tbl>
    <w:p w14:paraId="10BF364D" w14:textId="77777777" w:rsidR="0094415C" w:rsidRDefault="0094415C" w:rsidP="0094415C">
      <w:pPr>
        <w:ind w:firstLine="0"/>
        <w:rPr>
          <w:b/>
          <w:sz w:val="32"/>
          <w:szCs w:val="32"/>
        </w:rPr>
      </w:pPr>
    </w:p>
    <w:p w14:paraId="50D2F8AF" w14:textId="6DFCA7D3" w:rsidR="0094415C" w:rsidRPr="0094415C" w:rsidRDefault="0094415C" w:rsidP="0094415C">
      <w:pPr>
        <w:ind w:firstLine="0"/>
        <w:rPr>
          <w:sz w:val="32"/>
          <w:szCs w:val="32"/>
        </w:rPr>
      </w:pPr>
      <w:r w:rsidRPr="0094415C">
        <w:rPr>
          <w:b/>
          <w:sz w:val="32"/>
          <w:szCs w:val="32"/>
        </w:rPr>
        <w:t>Odůvodnění – změna č. 3 ÚP Slavětín</w:t>
      </w:r>
    </w:p>
    <w:p w14:paraId="489B36E1" w14:textId="77777777" w:rsidR="0094415C" w:rsidRPr="0094415C" w:rsidRDefault="0094415C" w:rsidP="0094415C">
      <w:pPr>
        <w:ind w:firstLine="0"/>
      </w:pPr>
      <w:r w:rsidRPr="0094415C">
        <w:t xml:space="preserve">Projektant: Ing. arch. Aleš Lána, Zátopkova, Jihlava </w:t>
      </w:r>
    </w:p>
    <w:p w14:paraId="05951F66" w14:textId="77777777" w:rsidR="0094415C" w:rsidRPr="0094415C" w:rsidRDefault="0094415C" w:rsidP="0094415C">
      <w:pPr>
        <w:ind w:firstLine="0"/>
      </w:pPr>
      <w:r w:rsidRPr="0094415C">
        <w:t>Pořizovatel: Městský úřad Chotěboř, oddělení územního plánování, GIS a památkové péče, Trčků z Lípy 69, 583 01 Chotěboř</w:t>
      </w:r>
    </w:p>
    <w:p w14:paraId="44E22E5F" w14:textId="77777777" w:rsidR="0094415C" w:rsidRPr="0094415C" w:rsidRDefault="0094415C" w:rsidP="0094415C">
      <w:pPr>
        <w:ind w:firstLine="0"/>
      </w:pPr>
      <w:r w:rsidRPr="0094415C">
        <w:t>Určený zastupitel pro spolupráci s pořizovatelem: p. Jiří Stehno, starosta</w:t>
      </w:r>
    </w:p>
    <w:p w14:paraId="3419D3B2" w14:textId="77777777" w:rsidR="0094415C" w:rsidRPr="0094415C" w:rsidRDefault="0094415C" w:rsidP="0094415C">
      <w:pPr>
        <w:ind w:firstLine="0"/>
        <w:rPr>
          <w:b/>
          <w:sz w:val="24"/>
        </w:rPr>
      </w:pPr>
      <w:r w:rsidRPr="0094415C">
        <w:rPr>
          <w:b/>
          <w:sz w:val="24"/>
        </w:rPr>
        <w:t>Postup při pořízení změny územního plánu</w:t>
      </w:r>
    </w:p>
    <w:p w14:paraId="5DDB1DB1" w14:textId="77777777" w:rsidR="0094415C" w:rsidRPr="0094415C" w:rsidRDefault="0094415C" w:rsidP="0094415C">
      <w:pPr>
        <w:ind w:firstLine="0"/>
        <w:rPr>
          <w:bCs/>
        </w:rPr>
      </w:pPr>
      <w:r w:rsidRPr="0094415C">
        <w:rPr>
          <w:bCs/>
        </w:rPr>
        <w:t xml:space="preserve">Dne 21.6.2023 na základě požadavku Obce Slavětín požádal pořizovatel o stanovisko orgán ochrany přírody a krajiny Krajského úřadu Kraje Vysočina k plánované změně č. 3 ÚP Slavětín (standardizaci) a CHKO </w:t>
      </w:r>
      <w:r w:rsidRPr="0094415C">
        <w:rPr>
          <w:bCs/>
        </w:rPr>
        <w:tab/>
        <w:t xml:space="preserve">Žďárské vrchy. Dne 11.7.2023 obdržel pořizovatel stanovisko CHKO Žďárské vrchy ze dne 11.7.2023 pod č.j. 03617/ZV/23, kde byl vyloučen významný negativní vliv. Dne 17.7.2023 obdržel pořizovatel stanovisko Krajského úřadu Kraje Vysočina, Jihlava, odboru životního prostředí a zemědělství ze dne 17.7.2023 pod č.j. KUJI 70908/2023 a OZPZ 327/2022, kde bylo mj. stanoveno, že krajský úřad nepožaduje zpracovat vyhodnocení vlivů návrhu změny č. 3 ÚP Slavětín na životní prostředí. Na základě tohoto podkladu rozhodlo dne 18.8.2023 (usnesení č. 2/18/8/2023) Zastupitelstvo obce Slavětín o pořízení změny č. 3 ÚP Slavětín (standardizaci územního plánu) zkráceným postupem dle § 55 a zákona č. 183/2006 Sb.,. Dále ZO určilo p. Jiřího Stehna, starostu Obce Slavětín, jakožto určeného zastupitele určeného k projednání změny č. 3 ÚP Slavětín. </w:t>
      </w:r>
    </w:p>
    <w:p w14:paraId="3A0EFAD3" w14:textId="77777777" w:rsidR="0094415C" w:rsidRPr="0094415C" w:rsidRDefault="0094415C" w:rsidP="0094415C">
      <w:pPr>
        <w:ind w:firstLine="0"/>
        <w:rPr>
          <w:bCs/>
        </w:rPr>
      </w:pPr>
      <w:r w:rsidRPr="0094415C">
        <w:rPr>
          <w:bCs/>
        </w:rPr>
        <w:t>Na základě rozhodnutí o pořízení změny zpracoval projektant návrh změny č. 3 ÚP Slavětín k projednání.</w:t>
      </w:r>
    </w:p>
    <w:p w14:paraId="6BB93D3A" w14:textId="77777777" w:rsidR="0094415C" w:rsidRPr="0094415C" w:rsidRDefault="0094415C" w:rsidP="0094415C">
      <w:pPr>
        <w:ind w:firstLine="0"/>
        <w:rPr>
          <w:bCs/>
        </w:rPr>
      </w:pPr>
      <w:r w:rsidRPr="0094415C">
        <w:rPr>
          <w:bCs/>
        </w:rPr>
        <w:t xml:space="preserve">Pořizovatel (odd. ÚP, GIS a památkové péče </w:t>
      </w:r>
      <w:proofErr w:type="spellStart"/>
      <w:r w:rsidRPr="0094415C">
        <w:rPr>
          <w:bCs/>
        </w:rPr>
        <w:t>MěÚ</w:t>
      </w:r>
      <w:proofErr w:type="spellEnd"/>
      <w:r w:rsidRPr="0094415C">
        <w:rPr>
          <w:bCs/>
        </w:rPr>
        <w:t xml:space="preserve"> Chotěboř) oznámil veřejnou vyhláškou vyvěšenou na úřední desce konání sloučeného společného a veřejného projednání návrhu změny č. 3 ÚP Slavětín – samotné jednání se uskutečnilo dne 12.5.2025 v 15:00 hodin na Obecním úřadě ve Slavětíně, Slavětín 7, 582 63 Ždírec nad Doubravou. Současně byl návrh změny ÚP v celém rozsahu zveřejněn na webových stránkách města Chotěboř a v Národním </w:t>
      </w:r>
      <w:proofErr w:type="spellStart"/>
      <w:r w:rsidRPr="0094415C">
        <w:rPr>
          <w:bCs/>
        </w:rPr>
        <w:t>geoportálu</w:t>
      </w:r>
      <w:proofErr w:type="spellEnd"/>
      <w:r w:rsidRPr="0094415C">
        <w:rPr>
          <w:bCs/>
        </w:rPr>
        <w:t xml:space="preserve"> územního plánování. K předloženému návrhu neobdržel ve stanovené lhůtě žádné připomínky.</w:t>
      </w:r>
    </w:p>
    <w:p w14:paraId="3C6ECC56" w14:textId="77777777" w:rsidR="0094415C" w:rsidRPr="0094415C" w:rsidRDefault="0094415C" w:rsidP="0094415C">
      <w:pPr>
        <w:ind w:firstLine="0"/>
        <w:rPr>
          <w:bCs/>
        </w:rPr>
      </w:pPr>
      <w:r w:rsidRPr="0094415C">
        <w:rPr>
          <w:bCs/>
        </w:rPr>
        <w:t>Ze sloučeného společného a veřejného projednání byl vyhotoven písemný záznam, prezenční listina z jednání je součástí spisu.</w:t>
      </w:r>
    </w:p>
    <w:p w14:paraId="12C2A895" w14:textId="77777777" w:rsidR="0094415C" w:rsidRDefault="0094415C" w:rsidP="0094415C">
      <w:pPr>
        <w:ind w:firstLine="0"/>
        <w:rPr>
          <w:bCs/>
        </w:rPr>
      </w:pPr>
      <w:r w:rsidRPr="0094415C">
        <w:rPr>
          <w:bCs/>
        </w:rPr>
        <w:t xml:space="preserve">Následně byl návrh změny č. 3 ÚP Slavětín zaslán k posouzení Krajskému úřadu Kraje Vysočina, Jihlava, odboru územního plánování a stavebního řádu. </w:t>
      </w:r>
    </w:p>
    <w:p w14:paraId="39178C0B" w14:textId="3FD969F5" w:rsidR="0094415C" w:rsidRPr="0094415C" w:rsidRDefault="0094415C" w:rsidP="0094415C">
      <w:pPr>
        <w:ind w:firstLine="0"/>
        <w:rPr>
          <w:bCs/>
        </w:rPr>
      </w:pPr>
      <w:r w:rsidRPr="0094415C">
        <w:rPr>
          <w:bCs/>
        </w:rPr>
        <w:t xml:space="preserve">Tento odbor vydal dne 17.6.2025 pod č.j. KUJI 51976/2025, OUP 226/2025-3 dle § 101 odst. 2 zákona č. 283/2021 </w:t>
      </w:r>
      <w:proofErr w:type="spellStart"/>
      <w:r w:rsidRPr="0094415C">
        <w:rPr>
          <w:bCs/>
        </w:rPr>
        <w:t>Sb</w:t>
      </w:r>
      <w:proofErr w:type="spellEnd"/>
      <w:r w:rsidRPr="0094415C">
        <w:rPr>
          <w:bCs/>
        </w:rPr>
        <w:t>,. stavebního zákona stanovisko, kde bylo konstatováno, že Krajský úřad Kraje Vysočina s návrhem změny č. 3 ÚP Slavětín souhlasí a z hlediska zajištění koordinace využívání území s ohledem na širší územní vztahy, souladu s platnou PÚR ČR a v souladu s platnou ZÚR a lze zahájit řízení ve smyslu § 102 a následujících stavebního zákona.</w:t>
      </w:r>
    </w:p>
    <w:p w14:paraId="1BF11190" w14:textId="77777777" w:rsidR="00742440" w:rsidRDefault="00742440" w:rsidP="003E21D2"/>
    <w:p w14:paraId="2B90DF77" w14:textId="77777777" w:rsidR="00742440" w:rsidRDefault="00742440" w:rsidP="002351C1">
      <w:pPr>
        <w:ind w:firstLine="0"/>
      </w:pPr>
    </w:p>
    <w:p w14:paraId="0EBCB4A0" w14:textId="77777777" w:rsidR="001459C9" w:rsidRDefault="001459C9" w:rsidP="00A157EC">
      <w:pPr>
        <w:pStyle w:val="skryttextChar7"/>
      </w:pPr>
    </w:p>
    <w:sectPr w:rsidR="001459C9" w:rsidSect="00225CE4">
      <w:type w:val="continuous"/>
      <w:pgSz w:w="11907" w:h="16840" w:code="9"/>
      <w:pgMar w:top="1134" w:right="1134" w:bottom="1134" w:left="1134" w:header="0" w:footer="1134" w:gutter="284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2FAFA" w14:textId="77777777" w:rsidR="004D782B" w:rsidRDefault="004D782B">
      <w:pPr>
        <w:spacing w:after="0" w:line="240" w:lineRule="auto"/>
      </w:pPr>
      <w:r>
        <w:separator/>
      </w:r>
    </w:p>
  </w:endnote>
  <w:endnote w:type="continuationSeparator" w:id="0">
    <w:p w14:paraId="16432A4E" w14:textId="77777777" w:rsidR="004D782B" w:rsidRDefault="004D7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"/>
      <w:gridCol w:w="7655"/>
      <w:gridCol w:w="227"/>
      <w:gridCol w:w="340"/>
    </w:tblGrid>
    <w:tr w:rsidR="001F48AE" w:rsidRPr="003B0A00" w14:paraId="7B1D8939" w14:textId="77777777" w:rsidTr="003B0A00">
      <w:trPr>
        <w:cantSplit/>
        <w:trHeight w:hRule="exact" w:val="340"/>
      </w:trPr>
      <w:tc>
        <w:tcPr>
          <w:tcW w:w="1134" w:type="dxa"/>
          <w:vAlign w:val="bottom"/>
        </w:tcPr>
        <w:p w14:paraId="0CF91563" w14:textId="77777777" w:rsidR="001F48AE" w:rsidRPr="003B0A00" w:rsidRDefault="001F48AE" w:rsidP="003B0A00">
          <w:pPr>
            <w:pStyle w:val="Zpat"/>
            <w:spacing w:after="0" w:line="240" w:lineRule="auto"/>
            <w:ind w:firstLine="0"/>
            <w:jc w:val="left"/>
            <w:rPr>
              <w:rStyle w:val="slostrnky"/>
              <w:szCs w:val="16"/>
            </w:rPr>
          </w:pPr>
          <w:r w:rsidRPr="003B0A00">
            <w:rPr>
              <w:rStyle w:val="slostrnky"/>
              <w:i/>
              <w:color w:val="000000"/>
              <w:spacing w:val="20"/>
              <w:sz w:val="16"/>
              <w:szCs w:val="16"/>
            </w:rPr>
            <w:t xml:space="preserve">strana </w:t>
          </w:r>
          <w:r w:rsidRPr="003B0A00">
            <w:rPr>
              <w:rStyle w:val="slostrnky"/>
              <w:i/>
              <w:color w:val="000000"/>
              <w:spacing w:val="20"/>
              <w:sz w:val="16"/>
              <w:szCs w:val="16"/>
            </w:rPr>
            <w:fldChar w:fldCharType="begin"/>
          </w:r>
          <w:r w:rsidRPr="003B0A00">
            <w:rPr>
              <w:rStyle w:val="slostrnky"/>
              <w:i/>
              <w:color w:val="000000"/>
              <w:spacing w:val="20"/>
              <w:sz w:val="16"/>
              <w:szCs w:val="16"/>
            </w:rPr>
            <w:instrText xml:space="preserve"> PAGE </w:instrText>
          </w:r>
          <w:r w:rsidRPr="003B0A00">
            <w:rPr>
              <w:rStyle w:val="slostrnky"/>
              <w:i/>
              <w:color w:val="000000"/>
              <w:spacing w:val="20"/>
              <w:sz w:val="16"/>
              <w:szCs w:val="16"/>
            </w:rPr>
            <w:fldChar w:fldCharType="separate"/>
          </w:r>
          <w:r w:rsidRPr="003B0A00">
            <w:rPr>
              <w:rStyle w:val="slostrnky"/>
              <w:i/>
              <w:noProof/>
              <w:color w:val="000000"/>
              <w:spacing w:val="20"/>
              <w:sz w:val="16"/>
              <w:szCs w:val="16"/>
            </w:rPr>
            <w:t>32</w:t>
          </w:r>
          <w:r w:rsidRPr="003B0A00">
            <w:rPr>
              <w:rStyle w:val="slostrnky"/>
              <w:i/>
              <w:color w:val="000000"/>
              <w:spacing w:val="20"/>
              <w:sz w:val="16"/>
              <w:szCs w:val="16"/>
            </w:rPr>
            <w:fldChar w:fldCharType="end"/>
          </w:r>
        </w:p>
      </w:tc>
      <w:tc>
        <w:tcPr>
          <w:tcW w:w="7655" w:type="dxa"/>
          <w:vAlign w:val="bottom"/>
        </w:tcPr>
        <w:p w14:paraId="4AB62AF7" w14:textId="36BA83FE" w:rsidR="001F48AE" w:rsidRPr="003B0A00" w:rsidRDefault="001F48AE" w:rsidP="003B0A00">
          <w:pPr>
            <w:pStyle w:val="Zpat"/>
            <w:spacing w:after="0" w:line="240" w:lineRule="auto"/>
            <w:ind w:firstLine="0"/>
            <w:jc w:val="right"/>
            <w:rPr>
              <w:rStyle w:val="slostrnky"/>
              <w:szCs w:val="16"/>
            </w:rPr>
          </w:pPr>
          <w:r w:rsidRPr="003B0A00">
            <w:rPr>
              <w:rStyle w:val="slostrnky"/>
              <w:i/>
              <w:color w:val="000000"/>
              <w:spacing w:val="20"/>
              <w:sz w:val="16"/>
              <w:szCs w:val="16"/>
            </w:rPr>
            <w:t xml:space="preserve">Odůvodnění ÚP </w:t>
          </w:r>
          <w:r w:rsidR="00943F51">
            <w:rPr>
              <w:rStyle w:val="slostrnky"/>
              <w:i/>
              <w:color w:val="000000"/>
              <w:spacing w:val="20"/>
              <w:sz w:val="16"/>
              <w:szCs w:val="16"/>
            </w:rPr>
            <w:t>Slavětín</w:t>
          </w:r>
          <w:r w:rsidRPr="003B0A00">
            <w:rPr>
              <w:rStyle w:val="slostrnky"/>
              <w:i/>
              <w:color w:val="000000"/>
              <w:spacing w:val="20"/>
              <w:sz w:val="16"/>
              <w:szCs w:val="16"/>
            </w:rPr>
            <w:t xml:space="preserve">  – Textová část zpracovaná projektantem    </w:t>
          </w:r>
        </w:p>
      </w:tc>
      <w:tc>
        <w:tcPr>
          <w:tcW w:w="227" w:type="dxa"/>
        </w:tcPr>
        <w:p w14:paraId="499B21D1" w14:textId="77777777" w:rsidR="001F48AE" w:rsidRPr="003B0A00" w:rsidRDefault="001F48AE" w:rsidP="003B0A00">
          <w:pPr>
            <w:pStyle w:val="Zpat"/>
            <w:spacing w:line="240" w:lineRule="auto"/>
            <w:ind w:firstLine="0"/>
            <w:rPr>
              <w:rStyle w:val="slostrnky"/>
              <w:szCs w:val="16"/>
            </w:rPr>
          </w:pPr>
        </w:p>
      </w:tc>
      <w:tc>
        <w:tcPr>
          <w:tcW w:w="340" w:type="dxa"/>
          <w:shd w:val="clear" w:color="auto" w:fill="000000"/>
          <w:vAlign w:val="center"/>
        </w:tcPr>
        <w:p w14:paraId="5F6D31D4" w14:textId="77777777" w:rsidR="001F48AE" w:rsidRPr="003B0A00" w:rsidRDefault="001F48AE" w:rsidP="003B0A00">
          <w:pPr>
            <w:pStyle w:val="Zpat"/>
            <w:spacing w:after="0" w:line="240" w:lineRule="auto"/>
            <w:ind w:firstLine="0"/>
            <w:jc w:val="center"/>
            <w:rPr>
              <w:rStyle w:val="slostrnky"/>
              <w:b/>
              <w:szCs w:val="16"/>
            </w:rPr>
          </w:pPr>
          <w:r w:rsidRPr="003B0A00">
            <w:rPr>
              <w:rStyle w:val="slostrnky"/>
              <w:rFonts w:ascii="Arial Black" w:hAnsi="Arial Black"/>
              <w:color w:val="FFFFFF"/>
              <w:szCs w:val="20"/>
              <w:highlight w:val="black"/>
            </w:rPr>
            <w:t>B1</w:t>
          </w:r>
        </w:p>
      </w:tc>
    </w:tr>
  </w:tbl>
  <w:p w14:paraId="37264F89" w14:textId="77777777" w:rsidR="001F48AE" w:rsidRPr="0073404E" w:rsidRDefault="001F48AE" w:rsidP="005562FC">
    <w:pPr>
      <w:pStyle w:val="Zpat"/>
      <w:spacing w:after="0"/>
      <w:rPr>
        <w:rStyle w:val="slostrnky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9832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57"/>
      <w:gridCol w:w="238"/>
      <w:gridCol w:w="7724"/>
      <w:gridCol w:w="1513"/>
    </w:tblGrid>
    <w:tr w:rsidR="002351C1" w:rsidRPr="003B0A00" w14:paraId="39D620E7" w14:textId="77777777" w:rsidTr="002351C1">
      <w:trPr>
        <w:cantSplit/>
        <w:trHeight w:hRule="exact" w:val="340"/>
      </w:trPr>
      <w:tc>
        <w:tcPr>
          <w:tcW w:w="340" w:type="dxa"/>
          <w:shd w:val="clear" w:color="auto" w:fill="000000"/>
          <w:vAlign w:val="center"/>
        </w:tcPr>
        <w:p w14:paraId="45A6EDD2" w14:textId="243B63CA" w:rsidR="002351C1" w:rsidRPr="003B0A00" w:rsidRDefault="002351C1" w:rsidP="002351C1">
          <w:pPr>
            <w:pStyle w:val="Zpat"/>
            <w:spacing w:after="0" w:line="240" w:lineRule="auto"/>
            <w:ind w:firstLine="0"/>
            <w:jc w:val="center"/>
            <w:rPr>
              <w:rStyle w:val="slostrnky"/>
              <w:b/>
              <w:szCs w:val="16"/>
            </w:rPr>
          </w:pPr>
        </w:p>
      </w:tc>
      <w:tc>
        <w:tcPr>
          <w:tcW w:w="227" w:type="dxa"/>
          <w:vAlign w:val="bottom"/>
        </w:tcPr>
        <w:p w14:paraId="2FFE674F" w14:textId="77777777" w:rsidR="002351C1" w:rsidRPr="003B0A00" w:rsidRDefault="002351C1" w:rsidP="002351C1">
          <w:pPr>
            <w:pStyle w:val="Zpat"/>
            <w:spacing w:line="240" w:lineRule="auto"/>
            <w:ind w:firstLine="0"/>
            <w:jc w:val="left"/>
            <w:rPr>
              <w:rStyle w:val="slostrnky"/>
              <w:szCs w:val="16"/>
            </w:rPr>
          </w:pPr>
        </w:p>
      </w:tc>
      <w:tc>
        <w:tcPr>
          <w:tcW w:w="7353" w:type="dxa"/>
          <w:vAlign w:val="bottom"/>
        </w:tcPr>
        <w:p w14:paraId="4DCE0941" w14:textId="7295035C" w:rsidR="002351C1" w:rsidRPr="003B0A00" w:rsidRDefault="002351C1" w:rsidP="002351C1">
          <w:pPr>
            <w:pStyle w:val="Zpat"/>
            <w:spacing w:after="0" w:line="240" w:lineRule="auto"/>
            <w:ind w:firstLine="0"/>
            <w:rPr>
              <w:rStyle w:val="slostrnky"/>
              <w:sz w:val="16"/>
              <w:szCs w:val="16"/>
            </w:rPr>
          </w:pPr>
        </w:p>
      </w:tc>
      <w:tc>
        <w:tcPr>
          <w:tcW w:w="1440" w:type="dxa"/>
          <w:vAlign w:val="bottom"/>
        </w:tcPr>
        <w:p w14:paraId="7445EE5B" w14:textId="77777777" w:rsidR="002351C1" w:rsidRPr="003B0A00" w:rsidRDefault="002351C1" w:rsidP="002351C1">
          <w:pPr>
            <w:pStyle w:val="Zpat"/>
            <w:spacing w:after="0" w:line="240" w:lineRule="auto"/>
            <w:ind w:firstLine="0"/>
            <w:jc w:val="right"/>
            <w:rPr>
              <w:rStyle w:val="slostrnky"/>
              <w:i/>
              <w:sz w:val="16"/>
              <w:szCs w:val="16"/>
            </w:rPr>
          </w:pPr>
          <w:r w:rsidRPr="003B0A00">
            <w:rPr>
              <w:rStyle w:val="slostrnky"/>
              <w:i/>
              <w:color w:val="000000"/>
              <w:sz w:val="16"/>
              <w:szCs w:val="16"/>
            </w:rPr>
            <w:t xml:space="preserve">strana </w:t>
          </w:r>
          <w:r w:rsidRPr="003B0A00">
            <w:rPr>
              <w:rStyle w:val="slostrnky"/>
              <w:i/>
              <w:color w:val="000000"/>
              <w:sz w:val="16"/>
              <w:szCs w:val="16"/>
            </w:rPr>
            <w:fldChar w:fldCharType="begin"/>
          </w:r>
          <w:r w:rsidRPr="003B0A00">
            <w:rPr>
              <w:rStyle w:val="slostrnky"/>
              <w:i/>
              <w:color w:val="000000"/>
              <w:sz w:val="16"/>
              <w:szCs w:val="16"/>
            </w:rPr>
            <w:instrText xml:space="preserve"> PAGE </w:instrText>
          </w:r>
          <w:r w:rsidRPr="003B0A00">
            <w:rPr>
              <w:rStyle w:val="slostrnky"/>
              <w:i/>
              <w:color w:val="000000"/>
              <w:sz w:val="16"/>
              <w:szCs w:val="16"/>
            </w:rPr>
            <w:fldChar w:fldCharType="separate"/>
          </w:r>
          <w:r>
            <w:rPr>
              <w:rStyle w:val="slostrnky"/>
              <w:i/>
              <w:noProof/>
              <w:color w:val="000000"/>
              <w:sz w:val="16"/>
              <w:szCs w:val="16"/>
            </w:rPr>
            <w:t>9</w:t>
          </w:r>
          <w:r w:rsidRPr="003B0A00">
            <w:rPr>
              <w:rStyle w:val="slostrnky"/>
              <w:i/>
              <w:color w:val="000000"/>
              <w:sz w:val="16"/>
              <w:szCs w:val="16"/>
            </w:rPr>
            <w:fldChar w:fldCharType="end"/>
          </w:r>
          <w:r>
            <w:rPr>
              <w:rStyle w:val="slostrnky"/>
              <w:i/>
              <w:color w:val="000000"/>
              <w:sz w:val="16"/>
              <w:szCs w:val="16"/>
            </w:rPr>
            <w:t xml:space="preserve"> z</w:t>
          </w:r>
          <w:r w:rsidRPr="003B0A00">
            <w:rPr>
              <w:rStyle w:val="slostrnky"/>
              <w:i/>
              <w:color w:val="000000"/>
              <w:sz w:val="16"/>
              <w:szCs w:val="16"/>
            </w:rPr>
            <w:t xml:space="preserve"> </w:t>
          </w:r>
          <w:r w:rsidRPr="003B0A00">
            <w:rPr>
              <w:rStyle w:val="slostrnky"/>
              <w:i/>
              <w:sz w:val="16"/>
              <w:szCs w:val="16"/>
            </w:rPr>
            <w:fldChar w:fldCharType="begin"/>
          </w:r>
          <w:r w:rsidRPr="003B0A00">
            <w:rPr>
              <w:rStyle w:val="slostrnky"/>
              <w:i/>
              <w:sz w:val="16"/>
              <w:szCs w:val="16"/>
            </w:rPr>
            <w:instrText xml:space="preserve"> NUMPAGES </w:instrText>
          </w:r>
          <w:r w:rsidRPr="003B0A00">
            <w:rPr>
              <w:rStyle w:val="slostrnky"/>
              <w:i/>
              <w:sz w:val="16"/>
              <w:szCs w:val="16"/>
            </w:rPr>
            <w:fldChar w:fldCharType="separate"/>
          </w:r>
          <w:r>
            <w:rPr>
              <w:rStyle w:val="slostrnky"/>
              <w:i/>
              <w:noProof/>
              <w:sz w:val="16"/>
              <w:szCs w:val="16"/>
            </w:rPr>
            <w:t>11</w:t>
          </w:r>
          <w:r w:rsidRPr="003B0A00">
            <w:rPr>
              <w:rStyle w:val="slostrnky"/>
              <w:i/>
              <w:sz w:val="16"/>
              <w:szCs w:val="16"/>
            </w:rPr>
            <w:fldChar w:fldCharType="end"/>
          </w:r>
          <w:r w:rsidRPr="003B0A00">
            <w:rPr>
              <w:rStyle w:val="slostrnky"/>
              <w:i/>
              <w:color w:val="000000"/>
              <w:sz w:val="16"/>
              <w:szCs w:val="16"/>
            </w:rPr>
            <w:t xml:space="preserve">    </w:t>
          </w:r>
        </w:p>
      </w:tc>
    </w:tr>
  </w:tbl>
  <w:p w14:paraId="68AB7C4E" w14:textId="77777777" w:rsidR="001F48AE" w:rsidRPr="00647BBD" w:rsidRDefault="001F48AE" w:rsidP="00225CE4">
    <w:pPr>
      <w:pStyle w:val="Zpat"/>
      <w:numPr>
        <w:ins w:id="0" w:author="Martin" w:date="2008-04-06T18:18:00Z"/>
      </w:numPr>
      <w:tabs>
        <w:tab w:val="clear" w:pos="9072"/>
        <w:tab w:val="right" w:pos="9360"/>
      </w:tabs>
      <w:rPr>
        <w:rStyle w:val="slostrnky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9B3BC" w14:textId="77777777" w:rsidR="001F48AE" w:rsidRPr="00C73F1A" w:rsidRDefault="001F48AE" w:rsidP="00C73F1A">
    <w:pPr>
      <w:pStyle w:val="Zpat"/>
      <w:numPr>
        <w:ins w:id="1" w:author="Unknown"/>
      </w:numPr>
      <w:pBdr>
        <w:top w:val="single" w:sz="8" w:space="7" w:color="auto"/>
      </w:pBdr>
      <w:tabs>
        <w:tab w:val="clear" w:pos="4536"/>
        <w:tab w:val="clear" w:pos="9072"/>
        <w:tab w:val="right" w:pos="9360"/>
      </w:tabs>
      <w:spacing w:after="0"/>
      <w:ind w:firstLine="0"/>
    </w:pPr>
    <w:r>
      <w:rPr>
        <w:rStyle w:val="slostrnky"/>
        <w:i/>
        <w:color w:val="000000"/>
        <w:spacing w:val="20"/>
        <w:sz w:val="16"/>
        <w:szCs w:val="16"/>
      </w:rPr>
      <w:t xml:space="preserve">Celkový počet stran: </w:t>
    </w:r>
    <w:r w:rsidRPr="00DC6CB7">
      <w:rPr>
        <w:rStyle w:val="slostrnky"/>
        <w:i/>
        <w:spacing w:val="20"/>
        <w:sz w:val="16"/>
        <w:szCs w:val="16"/>
      </w:rPr>
      <w:fldChar w:fldCharType="begin"/>
    </w:r>
    <w:r w:rsidRPr="00DC6CB7">
      <w:rPr>
        <w:rStyle w:val="slostrnky"/>
        <w:i/>
        <w:spacing w:val="20"/>
        <w:sz w:val="16"/>
        <w:szCs w:val="16"/>
      </w:rPr>
      <w:instrText xml:space="preserve"> NUMPAGES </w:instrText>
    </w:r>
    <w:r w:rsidRPr="00DC6CB7">
      <w:rPr>
        <w:rStyle w:val="slostrnky"/>
        <w:i/>
        <w:spacing w:val="20"/>
        <w:sz w:val="16"/>
        <w:szCs w:val="16"/>
      </w:rPr>
      <w:fldChar w:fldCharType="separate"/>
    </w:r>
    <w:r w:rsidR="00DC096A">
      <w:rPr>
        <w:rStyle w:val="slostrnky"/>
        <w:i/>
        <w:noProof/>
        <w:spacing w:val="20"/>
        <w:sz w:val="16"/>
        <w:szCs w:val="16"/>
      </w:rPr>
      <w:t>11</w:t>
    </w:r>
    <w:r w:rsidRPr="00DC6CB7">
      <w:rPr>
        <w:rStyle w:val="slostrnky"/>
        <w:i/>
        <w:spacing w:val="20"/>
        <w:sz w:val="16"/>
        <w:szCs w:val="16"/>
      </w:rPr>
      <w:fldChar w:fldCharType="end"/>
    </w:r>
    <w:r w:rsidRPr="00823825">
      <w:rPr>
        <w:rStyle w:val="slostrnky"/>
        <w:color w:val="000000"/>
        <w:spacing w:val="10"/>
        <w:sz w:val="16"/>
        <w:szCs w:val="16"/>
      </w:rPr>
      <w:t xml:space="preserve"> </w:t>
    </w:r>
    <w:r w:rsidRPr="00DC6CB7">
      <w:rPr>
        <w:rStyle w:val="slostrnky"/>
        <w:color w:val="000000"/>
        <w:spacing w:val="10"/>
        <w:szCs w:val="20"/>
      </w:rPr>
      <w:tab/>
    </w:r>
    <w:r w:rsidRPr="00DC6CB7">
      <w:rPr>
        <w:rStyle w:val="slostrnky"/>
        <w:i/>
        <w:color w:val="000000"/>
        <w:spacing w:val="20"/>
        <w:sz w:val="16"/>
        <w:szCs w:val="16"/>
      </w:rPr>
      <w:t xml:space="preserve">strana </w:t>
    </w:r>
    <w:r w:rsidRPr="00DC6CB7">
      <w:rPr>
        <w:rStyle w:val="slostrnky"/>
        <w:i/>
        <w:color w:val="000000"/>
        <w:spacing w:val="20"/>
        <w:sz w:val="16"/>
        <w:szCs w:val="16"/>
      </w:rPr>
      <w:fldChar w:fldCharType="begin"/>
    </w:r>
    <w:r w:rsidRPr="00DC6CB7">
      <w:rPr>
        <w:rStyle w:val="slostrnky"/>
        <w:i/>
        <w:color w:val="000000"/>
        <w:spacing w:val="20"/>
        <w:sz w:val="16"/>
        <w:szCs w:val="16"/>
      </w:rPr>
      <w:instrText xml:space="preserve"> PAGE </w:instrText>
    </w:r>
    <w:r w:rsidRPr="00DC6CB7">
      <w:rPr>
        <w:rStyle w:val="slostrnky"/>
        <w:i/>
        <w:color w:val="000000"/>
        <w:spacing w:val="20"/>
        <w:sz w:val="16"/>
        <w:szCs w:val="16"/>
      </w:rPr>
      <w:fldChar w:fldCharType="separate"/>
    </w:r>
    <w:r>
      <w:rPr>
        <w:rStyle w:val="slostrnky"/>
        <w:i/>
        <w:noProof/>
        <w:color w:val="000000"/>
        <w:spacing w:val="20"/>
        <w:sz w:val="16"/>
        <w:szCs w:val="16"/>
      </w:rPr>
      <w:t>1</w:t>
    </w:r>
    <w:r w:rsidRPr="00DC6CB7">
      <w:rPr>
        <w:rStyle w:val="slostrnky"/>
        <w:i/>
        <w:color w:val="000000"/>
        <w:spacing w:val="2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06373" w14:textId="77777777" w:rsidR="004D782B" w:rsidRDefault="004D782B">
      <w:pPr>
        <w:spacing w:after="0" w:line="240" w:lineRule="auto"/>
      </w:pPr>
      <w:r>
        <w:separator/>
      </w:r>
    </w:p>
  </w:footnote>
  <w:footnote w:type="continuationSeparator" w:id="0">
    <w:p w14:paraId="662727DB" w14:textId="77777777" w:rsidR="004D782B" w:rsidRDefault="004D7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4A61D" w14:textId="77777777" w:rsidR="0099327F" w:rsidRDefault="009932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FE245" w14:textId="77777777" w:rsidR="0099327F" w:rsidRDefault="0099327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78CF" w14:textId="77777777" w:rsidR="0099327F" w:rsidRDefault="009932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A65DB"/>
    <w:multiLevelType w:val="hybridMultilevel"/>
    <w:tmpl w:val="2ECED9D2"/>
    <w:lvl w:ilvl="0" w:tplc="D714AD20">
      <w:start w:val="1"/>
      <w:numFmt w:val="bullet"/>
      <w:pStyle w:val="Nadpis6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137CE3"/>
    <w:multiLevelType w:val="hybridMultilevel"/>
    <w:tmpl w:val="C8B6634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3922D7"/>
    <w:multiLevelType w:val="hybridMultilevel"/>
    <w:tmpl w:val="90DE13B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211512"/>
    <w:multiLevelType w:val="hybridMultilevel"/>
    <w:tmpl w:val="268E9660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04829F2"/>
    <w:multiLevelType w:val="multilevel"/>
    <w:tmpl w:val="98C674D2"/>
    <w:lvl w:ilvl="0">
      <w:start w:val="1"/>
      <w:numFmt w:val="decimal"/>
      <w:pStyle w:val="Nadpis1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2651" w:firstLine="0"/>
      </w:pPr>
      <w:rPr>
        <w:rFonts w:hint="default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3587"/>
        </w:tabs>
        <w:ind w:left="3587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7">
      <w:start w:val="1"/>
      <w:numFmt w:val="decimal"/>
      <w:lvlRestart w:val="0"/>
      <w:lvlText w:val="%1.%2.%3.%4.%5.%6.%7.%8."/>
      <w:lvlJc w:val="left"/>
      <w:pPr>
        <w:tabs>
          <w:tab w:val="num" w:pos="4595"/>
        </w:tabs>
        <w:ind w:left="4595" w:hanging="1224"/>
      </w:pPr>
      <w:rPr>
        <w:rFonts w:hint="default"/>
      </w:rPr>
    </w:lvl>
    <w:lvl w:ilvl="8">
      <w:start w:val="1"/>
      <w:numFmt w:val="decimal"/>
      <w:lvlRestart w:val="0"/>
      <w:lvlText w:val="%1.%2.%3.%4.%5.%6.%7.%8.%9."/>
      <w:lvlJc w:val="left"/>
      <w:pPr>
        <w:tabs>
          <w:tab w:val="num" w:pos="5171"/>
        </w:tabs>
        <w:ind w:left="5171" w:hanging="1440"/>
      </w:pPr>
      <w:rPr>
        <w:rFonts w:hint="default"/>
      </w:rPr>
    </w:lvl>
  </w:abstractNum>
  <w:abstractNum w:abstractNumId="5" w15:restartNumberingAfterBreak="0">
    <w:nsid w:val="2278080A"/>
    <w:multiLevelType w:val="hybridMultilevel"/>
    <w:tmpl w:val="B82E3B10"/>
    <w:lvl w:ilvl="0" w:tplc="A44C6DCC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CAF6059"/>
    <w:multiLevelType w:val="multilevel"/>
    <w:tmpl w:val="1978671E"/>
    <w:styleLink w:val="StylSodrkami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000000"/>
        <w:spacing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77A49"/>
    <w:multiLevelType w:val="multilevel"/>
    <w:tmpl w:val="4EC08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StylNadpis2zarovnnnastedVlevojednoduchAutomat"/>
      <w:suff w:val="space"/>
      <w:lvlText w:val="%2%1.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321D36B0"/>
    <w:multiLevelType w:val="multilevel"/>
    <w:tmpl w:val="2CEA720C"/>
    <w:lvl w:ilvl="0">
      <w:start w:val="1"/>
      <w:numFmt w:val="bullet"/>
      <w:pStyle w:val="odrkystekouChar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000000"/>
        <w:spacing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E16914"/>
    <w:multiLevelType w:val="hybridMultilevel"/>
    <w:tmpl w:val="C80892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CA4715"/>
    <w:multiLevelType w:val="hybridMultilevel"/>
    <w:tmpl w:val="AF0C0E02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A042A0B6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7051B36"/>
    <w:multiLevelType w:val="singleLevel"/>
    <w:tmpl w:val="86086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AAE5782"/>
    <w:multiLevelType w:val="hybridMultilevel"/>
    <w:tmpl w:val="91364A04"/>
    <w:lvl w:ilvl="0" w:tplc="D9E2343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3C9EE6F0">
      <w:start w:val="1"/>
      <w:numFmt w:val="lowerLetter"/>
      <w:lvlText w:val="%2."/>
      <w:lvlJc w:val="left"/>
      <w:pPr>
        <w:ind w:left="1440" w:hanging="360"/>
      </w:pPr>
      <w:rPr>
        <w:color w:val="1F497D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329F6"/>
    <w:multiLevelType w:val="hybridMultilevel"/>
    <w:tmpl w:val="6E0639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920849"/>
    <w:multiLevelType w:val="hybridMultilevel"/>
    <w:tmpl w:val="EF4E08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3269E8"/>
    <w:multiLevelType w:val="multilevel"/>
    <w:tmpl w:val="EC122C6A"/>
    <w:styleLink w:val="StylStylSodrkamiVcerovov"/>
    <w:lvl w:ilvl="0">
      <w:start w:val="1"/>
      <w:numFmt w:val="bullet"/>
      <w:lvlText w:val=""/>
      <w:lvlJc w:val="left"/>
      <w:pPr>
        <w:tabs>
          <w:tab w:val="num" w:pos="0"/>
        </w:tabs>
        <w:ind w:left="0" w:firstLine="284"/>
      </w:pPr>
      <w:rPr>
        <w:rFonts w:ascii="Symbol" w:hAnsi="Symbol" w:hint="default"/>
        <w:spacing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pacing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59268447">
    <w:abstractNumId w:val="7"/>
  </w:num>
  <w:num w:numId="2" w16cid:durableId="1291475788">
    <w:abstractNumId w:val="8"/>
  </w:num>
  <w:num w:numId="3" w16cid:durableId="1114784500">
    <w:abstractNumId w:val="15"/>
  </w:num>
  <w:num w:numId="4" w16cid:durableId="1122305108">
    <w:abstractNumId w:val="6"/>
  </w:num>
  <w:num w:numId="5" w16cid:durableId="690296928">
    <w:abstractNumId w:val="4"/>
  </w:num>
  <w:num w:numId="6" w16cid:durableId="1642466082">
    <w:abstractNumId w:val="13"/>
  </w:num>
  <w:num w:numId="7" w16cid:durableId="1026055400">
    <w:abstractNumId w:val="10"/>
  </w:num>
  <w:num w:numId="8" w16cid:durableId="9840672">
    <w:abstractNumId w:val="14"/>
  </w:num>
  <w:num w:numId="9" w16cid:durableId="132600833">
    <w:abstractNumId w:val="0"/>
  </w:num>
  <w:num w:numId="10" w16cid:durableId="36199544">
    <w:abstractNumId w:val="11"/>
  </w:num>
  <w:num w:numId="11" w16cid:durableId="638459676">
    <w:abstractNumId w:val="5"/>
  </w:num>
  <w:num w:numId="12" w16cid:durableId="755899106">
    <w:abstractNumId w:val="1"/>
  </w:num>
  <w:num w:numId="13" w16cid:durableId="163714889">
    <w:abstractNumId w:val="9"/>
  </w:num>
  <w:num w:numId="14" w16cid:durableId="159469264">
    <w:abstractNumId w:val="2"/>
  </w:num>
  <w:num w:numId="15" w16cid:durableId="960456284">
    <w:abstractNumId w:val="3"/>
  </w:num>
  <w:num w:numId="16" w16cid:durableId="18933504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DA3"/>
    <w:rsid w:val="0000010F"/>
    <w:rsid w:val="0000029F"/>
    <w:rsid w:val="000009E0"/>
    <w:rsid w:val="00000E3A"/>
    <w:rsid w:val="00001014"/>
    <w:rsid w:val="000014B8"/>
    <w:rsid w:val="0000151F"/>
    <w:rsid w:val="000015D7"/>
    <w:rsid w:val="00001DAB"/>
    <w:rsid w:val="00001DE8"/>
    <w:rsid w:val="00001E60"/>
    <w:rsid w:val="00002165"/>
    <w:rsid w:val="000024CF"/>
    <w:rsid w:val="000026D2"/>
    <w:rsid w:val="0000279A"/>
    <w:rsid w:val="000027CD"/>
    <w:rsid w:val="000028ED"/>
    <w:rsid w:val="00002E9E"/>
    <w:rsid w:val="000035D3"/>
    <w:rsid w:val="00003614"/>
    <w:rsid w:val="00003631"/>
    <w:rsid w:val="000036DE"/>
    <w:rsid w:val="00003856"/>
    <w:rsid w:val="00003AC4"/>
    <w:rsid w:val="00003DF2"/>
    <w:rsid w:val="000042AF"/>
    <w:rsid w:val="0000453A"/>
    <w:rsid w:val="000047B5"/>
    <w:rsid w:val="00004821"/>
    <w:rsid w:val="000048C3"/>
    <w:rsid w:val="000050FD"/>
    <w:rsid w:val="0000554F"/>
    <w:rsid w:val="00005A4E"/>
    <w:rsid w:val="00005B5D"/>
    <w:rsid w:val="00005FFE"/>
    <w:rsid w:val="000060C8"/>
    <w:rsid w:val="00006163"/>
    <w:rsid w:val="0000624B"/>
    <w:rsid w:val="000065F2"/>
    <w:rsid w:val="00006A4B"/>
    <w:rsid w:val="00006EBA"/>
    <w:rsid w:val="00006F94"/>
    <w:rsid w:val="00007304"/>
    <w:rsid w:val="0000736F"/>
    <w:rsid w:val="0000755E"/>
    <w:rsid w:val="0000760B"/>
    <w:rsid w:val="000077A2"/>
    <w:rsid w:val="000079CF"/>
    <w:rsid w:val="00007A4A"/>
    <w:rsid w:val="00007BE6"/>
    <w:rsid w:val="00007FF7"/>
    <w:rsid w:val="00010546"/>
    <w:rsid w:val="00010648"/>
    <w:rsid w:val="000111D8"/>
    <w:rsid w:val="00011332"/>
    <w:rsid w:val="0001139D"/>
    <w:rsid w:val="0001164D"/>
    <w:rsid w:val="00011943"/>
    <w:rsid w:val="00011B4F"/>
    <w:rsid w:val="00011BBE"/>
    <w:rsid w:val="00011F6B"/>
    <w:rsid w:val="00012C32"/>
    <w:rsid w:val="00012CE2"/>
    <w:rsid w:val="00013781"/>
    <w:rsid w:val="000137C6"/>
    <w:rsid w:val="00013A15"/>
    <w:rsid w:val="00014282"/>
    <w:rsid w:val="0001433F"/>
    <w:rsid w:val="0001438B"/>
    <w:rsid w:val="000145D2"/>
    <w:rsid w:val="00014711"/>
    <w:rsid w:val="00014E45"/>
    <w:rsid w:val="00014EF2"/>
    <w:rsid w:val="00015004"/>
    <w:rsid w:val="00015022"/>
    <w:rsid w:val="00015145"/>
    <w:rsid w:val="00015FDF"/>
    <w:rsid w:val="000160CE"/>
    <w:rsid w:val="0001626C"/>
    <w:rsid w:val="00016335"/>
    <w:rsid w:val="00016551"/>
    <w:rsid w:val="000165E5"/>
    <w:rsid w:val="00016870"/>
    <w:rsid w:val="00016D73"/>
    <w:rsid w:val="00016F97"/>
    <w:rsid w:val="0001714E"/>
    <w:rsid w:val="0001732E"/>
    <w:rsid w:val="0001783D"/>
    <w:rsid w:val="000178B6"/>
    <w:rsid w:val="000179FA"/>
    <w:rsid w:val="00017C1B"/>
    <w:rsid w:val="00017E64"/>
    <w:rsid w:val="000201C3"/>
    <w:rsid w:val="000204E0"/>
    <w:rsid w:val="000209F8"/>
    <w:rsid w:val="000209FD"/>
    <w:rsid w:val="00020CBE"/>
    <w:rsid w:val="00021172"/>
    <w:rsid w:val="00021B24"/>
    <w:rsid w:val="00021B4E"/>
    <w:rsid w:val="00021BB3"/>
    <w:rsid w:val="00021FCF"/>
    <w:rsid w:val="0002252D"/>
    <w:rsid w:val="000228DB"/>
    <w:rsid w:val="000229B6"/>
    <w:rsid w:val="000229CB"/>
    <w:rsid w:val="00022D7F"/>
    <w:rsid w:val="00022EFD"/>
    <w:rsid w:val="000230F1"/>
    <w:rsid w:val="0002325C"/>
    <w:rsid w:val="000234FB"/>
    <w:rsid w:val="00023518"/>
    <w:rsid w:val="00023606"/>
    <w:rsid w:val="00023829"/>
    <w:rsid w:val="00023B68"/>
    <w:rsid w:val="00023ED5"/>
    <w:rsid w:val="00024197"/>
    <w:rsid w:val="000244DB"/>
    <w:rsid w:val="00024538"/>
    <w:rsid w:val="00024964"/>
    <w:rsid w:val="00024D1C"/>
    <w:rsid w:val="00024F04"/>
    <w:rsid w:val="000254F6"/>
    <w:rsid w:val="000256CB"/>
    <w:rsid w:val="00025841"/>
    <w:rsid w:val="00025D19"/>
    <w:rsid w:val="000264A7"/>
    <w:rsid w:val="000265F0"/>
    <w:rsid w:val="000267BE"/>
    <w:rsid w:val="00026A34"/>
    <w:rsid w:val="00026C4A"/>
    <w:rsid w:val="00026DFC"/>
    <w:rsid w:val="00026EB5"/>
    <w:rsid w:val="0002724F"/>
    <w:rsid w:val="00027296"/>
    <w:rsid w:val="000276E9"/>
    <w:rsid w:val="00027726"/>
    <w:rsid w:val="000279F9"/>
    <w:rsid w:val="00027AAF"/>
    <w:rsid w:val="00027C95"/>
    <w:rsid w:val="00027DA5"/>
    <w:rsid w:val="00027DE1"/>
    <w:rsid w:val="00030882"/>
    <w:rsid w:val="0003088A"/>
    <w:rsid w:val="000308B1"/>
    <w:rsid w:val="0003095D"/>
    <w:rsid w:val="00030A47"/>
    <w:rsid w:val="00030C65"/>
    <w:rsid w:val="00030D7A"/>
    <w:rsid w:val="00030DD5"/>
    <w:rsid w:val="00030E0B"/>
    <w:rsid w:val="00030E7A"/>
    <w:rsid w:val="00030F0D"/>
    <w:rsid w:val="00031051"/>
    <w:rsid w:val="000311FB"/>
    <w:rsid w:val="00031423"/>
    <w:rsid w:val="00031508"/>
    <w:rsid w:val="0003150F"/>
    <w:rsid w:val="00031604"/>
    <w:rsid w:val="00031641"/>
    <w:rsid w:val="00031D5C"/>
    <w:rsid w:val="00031E5F"/>
    <w:rsid w:val="00031EE9"/>
    <w:rsid w:val="00031F31"/>
    <w:rsid w:val="000322AF"/>
    <w:rsid w:val="000322B0"/>
    <w:rsid w:val="00032538"/>
    <w:rsid w:val="00032554"/>
    <w:rsid w:val="00032590"/>
    <w:rsid w:val="00032955"/>
    <w:rsid w:val="00032EC4"/>
    <w:rsid w:val="00032EF2"/>
    <w:rsid w:val="00032FF6"/>
    <w:rsid w:val="00033519"/>
    <w:rsid w:val="00033526"/>
    <w:rsid w:val="00033665"/>
    <w:rsid w:val="00033749"/>
    <w:rsid w:val="000339D3"/>
    <w:rsid w:val="00033D16"/>
    <w:rsid w:val="00034046"/>
    <w:rsid w:val="000342C7"/>
    <w:rsid w:val="0003459E"/>
    <w:rsid w:val="00034630"/>
    <w:rsid w:val="000347A7"/>
    <w:rsid w:val="00034AAB"/>
    <w:rsid w:val="00034AAF"/>
    <w:rsid w:val="00034B0B"/>
    <w:rsid w:val="00034B52"/>
    <w:rsid w:val="0003538F"/>
    <w:rsid w:val="00035417"/>
    <w:rsid w:val="000355EB"/>
    <w:rsid w:val="0003574C"/>
    <w:rsid w:val="00036276"/>
    <w:rsid w:val="000362D0"/>
    <w:rsid w:val="000363BA"/>
    <w:rsid w:val="00036C03"/>
    <w:rsid w:val="00036C48"/>
    <w:rsid w:val="00036CBA"/>
    <w:rsid w:val="00036D5C"/>
    <w:rsid w:val="00036D7E"/>
    <w:rsid w:val="00036D9A"/>
    <w:rsid w:val="00036F76"/>
    <w:rsid w:val="00037256"/>
    <w:rsid w:val="0003791E"/>
    <w:rsid w:val="00037B0C"/>
    <w:rsid w:val="00037BCB"/>
    <w:rsid w:val="00037CC7"/>
    <w:rsid w:val="00037FEF"/>
    <w:rsid w:val="000404E1"/>
    <w:rsid w:val="000405E7"/>
    <w:rsid w:val="0004079F"/>
    <w:rsid w:val="000407E2"/>
    <w:rsid w:val="0004083D"/>
    <w:rsid w:val="00040D9B"/>
    <w:rsid w:val="00040DF6"/>
    <w:rsid w:val="0004130D"/>
    <w:rsid w:val="00041422"/>
    <w:rsid w:val="00041522"/>
    <w:rsid w:val="00041B35"/>
    <w:rsid w:val="00041B44"/>
    <w:rsid w:val="00041CF6"/>
    <w:rsid w:val="00041D13"/>
    <w:rsid w:val="0004215D"/>
    <w:rsid w:val="00042284"/>
    <w:rsid w:val="0004232E"/>
    <w:rsid w:val="00042F89"/>
    <w:rsid w:val="000430BA"/>
    <w:rsid w:val="00043421"/>
    <w:rsid w:val="0004342A"/>
    <w:rsid w:val="000434D0"/>
    <w:rsid w:val="00043600"/>
    <w:rsid w:val="000438C2"/>
    <w:rsid w:val="00043EDB"/>
    <w:rsid w:val="00044124"/>
    <w:rsid w:val="000449A4"/>
    <w:rsid w:val="00044E2D"/>
    <w:rsid w:val="00044E7C"/>
    <w:rsid w:val="00045388"/>
    <w:rsid w:val="00045577"/>
    <w:rsid w:val="00045622"/>
    <w:rsid w:val="00045C36"/>
    <w:rsid w:val="00045D31"/>
    <w:rsid w:val="00045DCE"/>
    <w:rsid w:val="00045E54"/>
    <w:rsid w:val="00045E99"/>
    <w:rsid w:val="000461A7"/>
    <w:rsid w:val="00046249"/>
    <w:rsid w:val="00046931"/>
    <w:rsid w:val="00046B36"/>
    <w:rsid w:val="00046E2F"/>
    <w:rsid w:val="00046E89"/>
    <w:rsid w:val="00046F58"/>
    <w:rsid w:val="000472A2"/>
    <w:rsid w:val="0004738D"/>
    <w:rsid w:val="00047444"/>
    <w:rsid w:val="00047709"/>
    <w:rsid w:val="0004770D"/>
    <w:rsid w:val="00047882"/>
    <w:rsid w:val="000478E0"/>
    <w:rsid w:val="000479F4"/>
    <w:rsid w:val="00047D1F"/>
    <w:rsid w:val="00047F12"/>
    <w:rsid w:val="00050023"/>
    <w:rsid w:val="000501E0"/>
    <w:rsid w:val="0005026E"/>
    <w:rsid w:val="000502B3"/>
    <w:rsid w:val="0005107F"/>
    <w:rsid w:val="000511D9"/>
    <w:rsid w:val="000516FC"/>
    <w:rsid w:val="000516FF"/>
    <w:rsid w:val="000518B3"/>
    <w:rsid w:val="00051C06"/>
    <w:rsid w:val="00051E60"/>
    <w:rsid w:val="00052156"/>
    <w:rsid w:val="0005237F"/>
    <w:rsid w:val="00052664"/>
    <w:rsid w:val="00052716"/>
    <w:rsid w:val="00052878"/>
    <w:rsid w:val="000534EE"/>
    <w:rsid w:val="00053686"/>
    <w:rsid w:val="000538DA"/>
    <w:rsid w:val="00053E11"/>
    <w:rsid w:val="00054830"/>
    <w:rsid w:val="00054DF9"/>
    <w:rsid w:val="000551E9"/>
    <w:rsid w:val="00055256"/>
    <w:rsid w:val="000554A5"/>
    <w:rsid w:val="00055932"/>
    <w:rsid w:val="00055AAA"/>
    <w:rsid w:val="00055ADA"/>
    <w:rsid w:val="00055E06"/>
    <w:rsid w:val="000561F6"/>
    <w:rsid w:val="00056689"/>
    <w:rsid w:val="000568CC"/>
    <w:rsid w:val="000569CF"/>
    <w:rsid w:val="00056ABE"/>
    <w:rsid w:val="00056D22"/>
    <w:rsid w:val="00057169"/>
    <w:rsid w:val="0005753D"/>
    <w:rsid w:val="0005788D"/>
    <w:rsid w:val="00057D7E"/>
    <w:rsid w:val="000607B2"/>
    <w:rsid w:val="00060B78"/>
    <w:rsid w:val="00060E11"/>
    <w:rsid w:val="00061288"/>
    <w:rsid w:val="0006148F"/>
    <w:rsid w:val="000614C6"/>
    <w:rsid w:val="000616EF"/>
    <w:rsid w:val="00061891"/>
    <w:rsid w:val="00061A06"/>
    <w:rsid w:val="00061F6C"/>
    <w:rsid w:val="00061F78"/>
    <w:rsid w:val="0006201B"/>
    <w:rsid w:val="00062217"/>
    <w:rsid w:val="00062221"/>
    <w:rsid w:val="000622AD"/>
    <w:rsid w:val="00062405"/>
    <w:rsid w:val="000628FC"/>
    <w:rsid w:val="00062A4E"/>
    <w:rsid w:val="00062B02"/>
    <w:rsid w:val="00062B5A"/>
    <w:rsid w:val="00062B7D"/>
    <w:rsid w:val="00062D89"/>
    <w:rsid w:val="00062DC1"/>
    <w:rsid w:val="00063008"/>
    <w:rsid w:val="000632D3"/>
    <w:rsid w:val="00063628"/>
    <w:rsid w:val="0006397D"/>
    <w:rsid w:val="000639CB"/>
    <w:rsid w:val="00063A02"/>
    <w:rsid w:val="00063D49"/>
    <w:rsid w:val="00063F1E"/>
    <w:rsid w:val="00063FBC"/>
    <w:rsid w:val="00064004"/>
    <w:rsid w:val="000642C2"/>
    <w:rsid w:val="0006436A"/>
    <w:rsid w:val="000643C9"/>
    <w:rsid w:val="000644F8"/>
    <w:rsid w:val="000645C8"/>
    <w:rsid w:val="00064633"/>
    <w:rsid w:val="00064681"/>
    <w:rsid w:val="000648F8"/>
    <w:rsid w:val="00064AB9"/>
    <w:rsid w:val="00064C7F"/>
    <w:rsid w:val="00064DF7"/>
    <w:rsid w:val="00064EF7"/>
    <w:rsid w:val="00064FB2"/>
    <w:rsid w:val="00065417"/>
    <w:rsid w:val="000658E2"/>
    <w:rsid w:val="00065BB5"/>
    <w:rsid w:val="00065C8D"/>
    <w:rsid w:val="00065DC0"/>
    <w:rsid w:val="00065FEC"/>
    <w:rsid w:val="00066075"/>
    <w:rsid w:val="00066302"/>
    <w:rsid w:val="000669A6"/>
    <w:rsid w:val="000670DB"/>
    <w:rsid w:val="00067165"/>
    <w:rsid w:val="0006735B"/>
    <w:rsid w:val="0006752E"/>
    <w:rsid w:val="0006779F"/>
    <w:rsid w:val="000677D6"/>
    <w:rsid w:val="00067935"/>
    <w:rsid w:val="00067936"/>
    <w:rsid w:val="00067CD6"/>
    <w:rsid w:val="00070618"/>
    <w:rsid w:val="00070AE0"/>
    <w:rsid w:val="000712BE"/>
    <w:rsid w:val="000718A0"/>
    <w:rsid w:val="000719A4"/>
    <w:rsid w:val="00071A75"/>
    <w:rsid w:val="00071ABF"/>
    <w:rsid w:val="00071D69"/>
    <w:rsid w:val="00071FF8"/>
    <w:rsid w:val="0007236D"/>
    <w:rsid w:val="0007246B"/>
    <w:rsid w:val="00072AE6"/>
    <w:rsid w:val="00072D42"/>
    <w:rsid w:val="00072DF8"/>
    <w:rsid w:val="00072E9F"/>
    <w:rsid w:val="000739BE"/>
    <w:rsid w:val="00073B32"/>
    <w:rsid w:val="00073C50"/>
    <w:rsid w:val="00073D99"/>
    <w:rsid w:val="00073F18"/>
    <w:rsid w:val="000741B1"/>
    <w:rsid w:val="00074311"/>
    <w:rsid w:val="0007485A"/>
    <w:rsid w:val="00074963"/>
    <w:rsid w:val="00074FAD"/>
    <w:rsid w:val="00075441"/>
    <w:rsid w:val="000756C6"/>
    <w:rsid w:val="0007572A"/>
    <w:rsid w:val="00075942"/>
    <w:rsid w:val="00075954"/>
    <w:rsid w:val="00075CD2"/>
    <w:rsid w:val="00076182"/>
    <w:rsid w:val="000767EE"/>
    <w:rsid w:val="00076B6A"/>
    <w:rsid w:val="00077452"/>
    <w:rsid w:val="000776B4"/>
    <w:rsid w:val="000777B0"/>
    <w:rsid w:val="000778CD"/>
    <w:rsid w:val="00080017"/>
    <w:rsid w:val="00080275"/>
    <w:rsid w:val="0008050B"/>
    <w:rsid w:val="0008059D"/>
    <w:rsid w:val="000805BD"/>
    <w:rsid w:val="000809BE"/>
    <w:rsid w:val="000809D2"/>
    <w:rsid w:val="00080B52"/>
    <w:rsid w:val="00080C98"/>
    <w:rsid w:val="00080FAA"/>
    <w:rsid w:val="000814B6"/>
    <w:rsid w:val="00081A7D"/>
    <w:rsid w:val="00081A82"/>
    <w:rsid w:val="00081CB6"/>
    <w:rsid w:val="000820D5"/>
    <w:rsid w:val="00082339"/>
    <w:rsid w:val="0008290B"/>
    <w:rsid w:val="00083084"/>
    <w:rsid w:val="000834F1"/>
    <w:rsid w:val="000835CA"/>
    <w:rsid w:val="000835FF"/>
    <w:rsid w:val="00083837"/>
    <w:rsid w:val="000838B9"/>
    <w:rsid w:val="000840DB"/>
    <w:rsid w:val="0008417E"/>
    <w:rsid w:val="000841FD"/>
    <w:rsid w:val="00084CEF"/>
    <w:rsid w:val="000851B8"/>
    <w:rsid w:val="000852E2"/>
    <w:rsid w:val="000855D7"/>
    <w:rsid w:val="00085640"/>
    <w:rsid w:val="000858C1"/>
    <w:rsid w:val="000858ED"/>
    <w:rsid w:val="000858F7"/>
    <w:rsid w:val="00085945"/>
    <w:rsid w:val="00085AB1"/>
    <w:rsid w:val="00085B0A"/>
    <w:rsid w:val="00085C1B"/>
    <w:rsid w:val="00085ECE"/>
    <w:rsid w:val="00086801"/>
    <w:rsid w:val="00086882"/>
    <w:rsid w:val="000868DA"/>
    <w:rsid w:val="00086946"/>
    <w:rsid w:val="00086A5B"/>
    <w:rsid w:val="00086FF9"/>
    <w:rsid w:val="00087117"/>
    <w:rsid w:val="00087296"/>
    <w:rsid w:val="00087315"/>
    <w:rsid w:val="0008732D"/>
    <w:rsid w:val="000873C6"/>
    <w:rsid w:val="00087F79"/>
    <w:rsid w:val="0009001F"/>
    <w:rsid w:val="00090306"/>
    <w:rsid w:val="0009035C"/>
    <w:rsid w:val="000904C4"/>
    <w:rsid w:val="000905ED"/>
    <w:rsid w:val="000906D8"/>
    <w:rsid w:val="00090948"/>
    <w:rsid w:val="00090DBA"/>
    <w:rsid w:val="00090F06"/>
    <w:rsid w:val="00090F7E"/>
    <w:rsid w:val="0009166D"/>
    <w:rsid w:val="00091DA3"/>
    <w:rsid w:val="00092194"/>
    <w:rsid w:val="0009250E"/>
    <w:rsid w:val="0009277D"/>
    <w:rsid w:val="000928A4"/>
    <w:rsid w:val="000928FB"/>
    <w:rsid w:val="00092FBF"/>
    <w:rsid w:val="0009339F"/>
    <w:rsid w:val="00093599"/>
    <w:rsid w:val="0009386A"/>
    <w:rsid w:val="000938EF"/>
    <w:rsid w:val="00093B6C"/>
    <w:rsid w:val="00093BED"/>
    <w:rsid w:val="00093E18"/>
    <w:rsid w:val="00093F2A"/>
    <w:rsid w:val="00094439"/>
    <w:rsid w:val="0009451D"/>
    <w:rsid w:val="00094553"/>
    <w:rsid w:val="00094652"/>
    <w:rsid w:val="000949F4"/>
    <w:rsid w:val="00094A21"/>
    <w:rsid w:val="00095079"/>
    <w:rsid w:val="000952CC"/>
    <w:rsid w:val="00095328"/>
    <w:rsid w:val="00095336"/>
    <w:rsid w:val="00095489"/>
    <w:rsid w:val="0009548C"/>
    <w:rsid w:val="00095AAC"/>
    <w:rsid w:val="00095ABE"/>
    <w:rsid w:val="00095C20"/>
    <w:rsid w:val="00096052"/>
    <w:rsid w:val="000962EB"/>
    <w:rsid w:val="00096412"/>
    <w:rsid w:val="00096B97"/>
    <w:rsid w:val="00096E0A"/>
    <w:rsid w:val="00096F3E"/>
    <w:rsid w:val="0009702B"/>
    <w:rsid w:val="00097082"/>
    <w:rsid w:val="0009745F"/>
    <w:rsid w:val="00097526"/>
    <w:rsid w:val="0009778A"/>
    <w:rsid w:val="00097D16"/>
    <w:rsid w:val="00097DAF"/>
    <w:rsid w:val="000A0192"/>
    <w:rsid w:val="000A04D3"/>
    <w:rsid w:val="000A06BD"/>
    <w:rsid w:val="000A0B91"/>
    <w:rsid w:val="000A11E8"/>
    <w:rsid w:val="000A1468"/>
    <w:rsid w:val="000A1C13"/>
    <w:rsid w:val="000A2018"/>
    <w:rsid w:val="000A2183"/>
    <w:rsid w:val="000A2349"/>
    <w:rsid w:val="000A267C"/>
    <w:rsid w:val="000A26C5"/>
    <w:rsid w:val="000A2F55"/>
    <w:rsid w:val="000A31E7"/>
    <w:rsid w:val="000A32A3"/>
    <w:rsid w:val="000A35C0"/>
    <w:rsid w:val="000A3B82"/>
    <w:rsid w:val="000A3C7C"/>
    <w:rsid w:val="000A3CFE"/>
    <w:rsid w:val="000A3FC3"/>
    <w:rsid w:val="000A4314"/>
    <w:rsid w:val="000A4829"/>
    <w:rsid w:val="000A4874"/>
    <w:rsid w:val="000A4F2D"/>
    <w:rsid w:val="000A4FA2"/>
    <w:rsid w:val="000A5054"/>
    <w:rsid w:val="000A53D1"/>
    <w:rsid w:val="000A5461"/>
    <w:rsid w:val="000A57F5"/>
    <w:rsid w:val="000A5980"/>
    <w:rsid w:val="000A6039"/>
    <w:rsid w:val="000A61CC"/>
    <w:rsid w:val="000A6236"/>
    <w:rsid w:val="000A655B"/>
    <w:rsid w:val="000A65BA"/>
    <w:rsid w:val="000A6623"/>
    <w:rsid w:val="000A67BD"/>
    <w:rsid w:val="000A67ED"/>
    <w:rsid w:val="000A6883"/>
    <w:rsid w:val="000A6CC9"/>
    <w:rsid w:val="000A70F9"/>
    <w:rsid w:val="000A72BC"/>
    <w:rsid w:val="000A76C2"/>
    <w:rsid w:val="000A7FCC"/>
    <w:rsid w:val="000B003A"/>
    <w:rsid w:val="000B006C"/>
    <w:rsid w:val="000B02DF"/>
    <w:rsid w:val="000B068D"/>
    <w:rsid w:val="000B088F"/>
    <w:rsid w:val="000B0C56"/>
    <w:rsid w:val="000B0D8C"/>
    <w:rsid w:val="000B0E45"/>
    <w:rsid w:val="000B1300"/>
    <w:rsid w:val="000B2708"/>
    <w:rsid w:val="000B28C1"/>
    <w:rsid w:val="000B29D8"/>
    <w:rsid w:val="000B2A28"/>
    <w:rsid w:val="000B31CD"/>
    <w:rsid w:val="000B3A41"/>
    <w:rsid w:val="000B3A7E"/>
    <w:rsid w:val="000B41D9"/>
    <w:rsid w:val="000B4573"/>
    <w:rsid w:val="000B4671"/>
    <w:rsid w:val="000B47C5"/>
    <w:rsid w:val="000B490B"/>
    <w:rsid w:val="000B4AF7"/>
    <w:rsid w:val="000B4C8A"/>
    <w:rsid w:val="000B51C2"/>
    <w:rsid w:val="000B52E6"/>
    <w:rsid w:val="000B5456"/>
    <w:rsid w:val="000B5623"/>
    <w:rsid w:val="000B5854"/>
    <w:rsid w:val="000B5B12"/>
    <w:rsid w:val="000B5DC6"/>
    <w:rsid w:val="000B6177"/>
    <w:rsid w:val="000B61D6"/>
    <w:rsid w:val="000B6383"/>
    <w:rsid w:val="000B6440"/>
    <w:rsid w:val="000B67C1"/>
    <w:rsid w:val="000B6893"/>
    <w:rsid w:val="000B6977"/>
    <w:rsid w:val="000B7439"/>
    <w:rsid w:val="000B78CC"/>
    <w:rsid w:val="000B7A30"/>
    <w:rsid w:val="000B7D3B"/>
    <w:rsid w:val="000B7E55"/>
    <w:rsid w:val="000B7EC8"/>
    <w:rsid w:val="000C01F2"/>
    <w:rsid w:val="000C0610"/>
    <w:rsid w:val="000C063B"/>
    <w:rsid w:val="000C0C56"/>
    <w:rsid w:val="000C0F45"/>
    <w:rsid w:val="000C1918"/>
    <w:rsid w:val="000C1A92"/>
    <w:rsid w:val="000C1D15"/>
    <w:rsid w:val="000C1FED"/>
    <w:rsid w:val="000C2038"/>
    <w:rsid w:val="000C2396"/>
    <w:rsid w:val="000C2ACA"/>
    <w:rsid w:val="000C2BEC"/>
    <w:rsid w:val="000C2BED"/>
    <w:rsid w:val="000C2C33"/>
    <w:rsid w:val="000C2F67"/>
    <w:rsid w:val="000C2FAE"/>
    <w:rsid w:val="000C325E"/>
    <w:rsid w:val="000C3401"/>
    <w:rsid w:val="000C37B9"/>
    <w:rsid w:val="000C3B7B"/>
    <w:rsid w:val="000C3C0C"/>
    <w:rsid w:val="000C3C8A"/>
    <w:rsid w:val="000C3CAC"/>
    <w:rsid w:val="000C4052"/>
    <w:rsid w:val="000C43DE"/>
    <w:rsid w:val="000C4488"/>
    <w:rsid w:val="000C468A"/>
    <w:rsid w:val="000C473D"/>
    <w:rsid w:val="000C49D6"/>
    <w:rsid w:val="000C4AE3"/>
    <w:rsid w:val="000C4F39"/>
    <w:rsid w:val="000C536E"/>
    <w:rsid w:val="000C54B9"/>
    <w:rsid w:val="000C556E"/>
    <w:rsid w:val="000C55BA"/>
    <w:rsid w:val="000C5855"/>
    <w:rsid w:val="000C5CB7"/>
    <w:rsid w:val="000C6278"/>
    <w:rsid w:val="000C62D8"/>
    <w:rsid w:val="000C6786"/>
    <w:rsid w:val="000C6B56"/>
    <w:rsid w:val="000C7166"/>
    <w:rsid w:val="000C7577"/>
    <w:rsid w:val="000C7778"/>
    <w:rsid w:val="000C78E3"/>
    <w:rsid w:val="000C7AB9"/>
    <w:rsid w:val="000C7B2C"/>
    <w:rsid w:val="000C7BB8"/>
    <w:rsid w:val="000C7E4A"/>
    <w:rsid w:val="000C7F06"/>
    <w:rsid w:val="000D0136"/>
    <w:rsid w:val="000D05E3"/>
    <w:rsid w:val="000D0885"/>
    <w:rsid w:val="000D0BEF"/>
    <w:rsid w:val="000D0D2E"/>
    <w:rsid w:val="000D1014"/>
    <w:rsid w:val="000D13A6"/>
    <w:rsid w:val="000D1508"/>
    <w:rsid w:val="000D167A"/>
    <w:rsid w:val="000D1706"/>
    <w:rsid w:val="000D1AC6"/>
    <w:rsid w:val="000D1F79"/>
    <w:rsid w:val="000D2073"/>
    <w:rsid w:val="000D2B8B"/>
    <w:rsid w:val="000D2C62"/>
    <w:rsid w:val="000D2D73"/>
    <w:rsid w:val="000D3023"/>
    <w:rsid w:val="000D3300"/>
    <w:rsid w:val="000D358A"/>
    <w:rsid w:val="000D3CB8"/>
    <w:rsid w:val="000D3CC7"/>
    <w:rsid w:val="000D3DCA"/>
    <w:rsid w:val="000D3E09"/>
    <w:rsid w:val="000D4096"/>
    <w:rsid w:val="000D4217"/>
    <w:rsid w:val="000D43AC"/>
    <w:rsid w:val="000D4432"/>
    <w:rsid w:val="000D4513"/>
    <w:rsid w:val="000D458D"/>
    <w:rsid w:val="000D46B7"/>
    <w:rsid w:val="000D46CA"/>
    <w:rsid w:val="000D47C7"/>
    <w:rsid w:val="000D4997"/>
    <w:rsid w:val="000D4AB6"/>
    <w:rsid w:val="000D4B64"/>
    <w:rsid w:val="000D4DCB"/>
    <w:rsid w:val="000D566B"/>
    <w:rsid w:val="000D5830"/>
    <w:rsid w:val="000D6033"/>
    <w:rsid w:val="000D64AE"/>
    <w:rsid w:val="000D65D3"/>
    <w:rsid w:val="000D696F"/>
    <w:rsid w:val="000D6A10"/>
    <w:rsid w:val="000D6B1D"/>
    <w:rsid w:val="000D6BCE"/>
    <w:rsid w:val="000D6FD8"/>
    <w:rsid w:val="000D7314"/>
    <w:rsid w:val="000D73E2"/>
    <w:rsid w:val="000D748E"/>
    <w:rsid w:val="000D753D"/>
    <w:rsid w:val="000D77B3"/>
    <w:rsid w:val="000D7B7E"/>
    <w:rsid w:val="000D7E24"/>
    <w:rsid w:val="000E034E"/>
    <w:rsid w:val="000E043E"/>
    <w:rsid w:val="000E0518"/>
    <w:rsid w:val="000E0601"/>
    <w:rsid w:val="000E0AB7"/>
    <w:rsid w:val="000E0C49"/>
    <w:rsid w:val="000E0E08"/>
    <w:rsid w:val="000E0E79"/>
    <w:rsid w:val="000E113F"/>
    <w:rsid w:val="000E1297"/>
    <w:rsid w:val="000E1911"/>
    <w:rsid w:val="000E1C01"/>
    <w:rsid w:val="000E1F9B"/>
    <w:rsid w:val="000E2576"/>
    <w:rsid w:val="000E27AA"/>
    <w:rsid w:val="000E2D62"/>
    <w:rsid w:val="000E3732"/>
    <w:rsid w:val="000E3976"/>
    <w:rsid w:val="000E3BAF"/>
    <w:rsid w:val="000E4023"/>
    <w:rsid w:val="000E4608"/>
    <w:rsid w:val="000E50C8"/>
    <w:rsid w:val="000E550E"/>
    <w:rsid w:val="000E5601"/>
    <w:rsid w:val="000E577E"/>
    <w:rsid w:val="000E72BD"/>
    <w:rsid w:val="000E72CA"/>
    <w:rsid w:val="000E748E"/>
    <w:rsid w:val="000E76E7"/>
    <w:rsid w:val="000E793A"/>
    <w:rsid w:val="000E7961"/>
    <w:rsid w:val="000E7B58"/>
    <w:rsid w:val="000F06C8"/>
    <w:rsid w:val="000F074E"/>
    <w:rsid w:val="000F0E65"/>
    <w:rsid w:val="000F0FB8"/>
    <w:rsid w:val="000F154F"/>
    <w:rsid w:val="000F1687"/>
    <w:rsid w:val="000F1C0F"/>
    <w:rsid w:val="000F1DA1"/>
    <w:rsid w:val="000F2200"/>
    <w:rsid w:val="000F2260"/>
    <w:rsid w:val="000F229C"/>
    <w:rsid w:val="000F24DC"/>
    <w:rsid w:val="000F270E"/>
    <w:rsid w:val="000F285E"/>
    <w:rsid w:val="000F28A7"/>
    <w:rsid w:val="000F2943"/>
    <w:rsid w:val="000F2961"/>
    <w:rsid w:val="000F2A14"/>
    <w:rsid w:val="000F2B33"/>
    <w:rsid w:val="000F2DE4"/>
    <w:rsid w:val="000F308B"/>
    <w:rsid w:val="000F38D6"/>
    <w:rsid w:val="000F394D"/>
    <w:rsid w:val="000F3DF9"/>
    <w:rsid w:val="000F3F93"/>
    <w:rsid w:val="000F4083"/>
    <w:rsid w:val="000F4129"/>
    <w:rsid w:val="000F41F7"/>
    <w:rsid w:val="000F4231"/>
    <w:rsid w:val="000F435D"/>
    <w:rsid w:val="000F4443"/>
    <w:rsid w:val="000F46EB"/>
    <w:rsid w:val="000F4BBE"/>
    <w:rsid w:val="000F4D2B"/>
    <w:rsid w:val="000F4D46"/>
    <w:rsid w:val="000F54AA"/>
    <w:rsid w:val="000F5A8E"/>
    <w:rsid w:val="000F5D67"/>
    <w:rsid w:val="000F61E4"/>
    <w:rsid w:val="000F65FA"/>
    <w:rsid w:val="000F69BA"/>
    <w:rsid w:val="000F6B2B"/>
    <w:rsid w:val="000F6FA4"/>
    <w:rsid w:val="000F70E1"/>
    <w:rsid w:val="000F7583"/>
    <w:rsid w:val="000F7AA8"/>
    <w:rsid w:val="000F7E28"/>
    <w:rsid w:val="001000B5"/>
    <w:rsid w:val="001000D7"/>
    <w:rsid w:val="001001C1"/>
    <w:rsid w:val="0010078F"/>
    <w:rsid w:val="00100867"/>
    <w:rsid w:val="001009B0"/>
    <w:rsid w:val="00100EE5"/>
    <w:rsid w:val="0010123E"/>
    <w:rsid w:val="001013E3"/>
    <w:rsid w:val="00101752"/>
    <w:rsid w:val="00101B8D"/>
    <w:rsid w:val="00101FAC"/>
    <w:rsid w:val="0010255A"/>
    <w:rsid w:val="001026C6"/>
    <w:rsid w:val="00102887"/>
    <w:rsid w:val="001028BA"/>
    <w:rsid w:val="001033E7"/>
    <w:rsid w:val="001035B5"/>
    <w:rsid w:val="001037F4"/>
    <w:rsid w:val="001039D5"/>
    <w:rsid w:val="00103A5E"/>
    <w:rsid w:val="00103DA6"/>
    <w:rsid w:val="00103EB0"/>
    <w:rsid w:val="00103EF3"/>
    <w:rsid w:val="00104196"/>
    <w:rsid w:val="0010429D"/>
    <w:rsid w:val="00104304"/>
    <w:rsid w:val="00104328"/>
    <w:rsid w:val="001043C3"/>
    <w:rsid w:val="00104694"/>
    <w:rsid w:val="00104A26"/>
    <w:rsid w:val="001051F6"/>
    <w:rsid w:val="00105223"/>
    <w:rsid w:val="00105B31"/>
    <w:rsid w:val="00105E33"/>
    <w:rsid w:val="00105FA0"/>
    <w:rsid w:val="00105FBA"/>
    <w:rsid w:val="001062D2"/>
    <w:rsid w:val="00106399"/>
    <w:rsid w:val="00106439"/>
    <w:rsid w:val="001064DC"/>
    <w:rsid w:val="0010696A"/>
    <w:rsid w:val="00106EB1"/>
    <w:rsid w:val="00106F99"/>
    <w:rsid w:val="0010737D"/>
    <w:rsid w:val="00107509"/>
    <w:rsid w:val="00107541"/>
    <w:rsid w:val="001076E2"/>
    <w:rsid w:val="001077F7"/>
    <w:rsid w:val="00107A10"/>
    <w:rsid w:val="00107A18"/>
    <w:rsid w:val="00110476"/>
    <w:rsid w:val="0011058C"/>
    <w:rsid w:val="0011064E"/>
    <w:rsid w:val="00110679"/>
    <w:rsid w:val="0011096F"/>
    <w:rsid w:val="00110ED3"/>
    <w:rsid w:val="001110A2"/>
    <w:rsid w:val="0011144D"/>
    <w:rsid w:val="00111550"/>
    <w:rsid w:val="001116A6"/>
    <w:rsid w:val="001118E6"/>
    <w:rsid w:val="00111D31"/>
    <w:rsid w:val="00112012"/>
    <w:rsid w:val="00112324"/>
    <w:rsid w:val="00112C1D"/>
    <w:rsid w:val="00112C2F"/>
    <w:rsid w:val="00112CE7"/>
    <w:rsid w:val="001131BE"/>
    <w:rsid w:val="001133E7"/>
    <w:rsid w:val="001134E5"/>
    <w:rsid w:val="001135B4"/>
    <w:rsid w:val="00113776"/>
    <w:rsid w:val="00113AAF"/>
    <w:rsid w:val="00114239"/>
    <w:rsid w:val="0011424C"/>
    <w:rsid w:val="00114448"/>
    <w:rsid w:val="001144C2"/>
    <w:rsid w:val="0011454D"/>
    <w:rsid w:val="001146F8"/>
    <w:rsid w:val="00114B42"/>
    <w:rsid w:val="00114B8D"/>
    <w:rsid w:val="00114C4D"/>
    <w:rsid w:val="001153D7"/>
    <w:rsid w:val="00115490"/>
    <w:rsid w:val="00115A38"/>
    <w:rsid w:val="00115AC2"/>
    <w:rsid w:val="00115E68"/>
    <w:rsid w:val="001163DA"/>
    <w:rsid w:val="00116429"/>
    <w:rsid w:val="00116448"/>
    <w:rsid w:val="00116520"/>
    <w:rsid w:val="0011677E"/>
    <w:rsid w:val="00117297"/>
    <w:rsid w:val="00117310"/>
    <w:rsid w:val="001176DC"/>
    <w:rsid w:val="00117763"/>
    <w:rsid w:val="001177DD"/>
    <w:rsid w:val="00117819"/>
    <w:rsid w:val="00117A46"/>
    <w:rsid w:val="00117AB2"/>
    <w:rsid w:val="00117CBF"/>
    <w:rsid w:val="00117DAC"/>
    <w:rsid w:val="0012045A"/>
    <w:rsid w:val="0012077B"/>
    <w:rsid w:val="00120B2D"/>
    <w:rsid w:val="00120C69"/>
    <w:rsid w:val="00120D63"/>
    <w:rsid w:val="00120D91"/>
    <w:rsid w:val="001210F6"/>
    <w:rsid w:val="00121263"/>
    <w:rsid w:val="001215C8"/>
    <w:rsid w:val="001216D6"/>
    <w:rsid w:val="00121793"/>
    <w:rsid w:val="0012195B"/>
    <w:rsid w:val="00121C8A"/>
    <w:rsid w:val="0012287D"/>
    <w:rsid w:val="0012298E"/>
    <w:rsid w:val="00122D25"/>
    <w:rsid w:val="00122EDD"/>
    <w:rsid w:val="00122EF5"/>
    <w:rsid w:val="0012319C"/>
    <w:rsid w:val="0012353B"/>
    <w:rsid w:val="00123577"/>
    <w:rsid w:val="00123A5A"/>
    <w:rsid w:val="00123EC9"/>
    <w:rsid w:val="00124420"/>
    <w:rsid w:val="00124548"/>
    <w:rsid w:val="001245D7"/>
    <w:rsid w:val="00124604"/>
    <w:rsid w:val="00124699"/>
    <w:rsid w:val="00124730"/>
    <w:rsid w:val="00124897"/>
    <w:rsid w:val="00124D80"/>
    <w:rsid w:val="00124DA4"/>
    <w:rsid w:val="0012515A"/>
    <w:rsid w:val="001251B8"/>
    <w:rsid w:val="0012520A"/>
    <w:rsid w:val="001255C5"/>
    <w:rsid w:val="00125B04"/>
    <w:rsid w:val="00125BD1"/>
    <w:rsid w:val="00125EE2"/>
    <w:rsid w:val="001265E7"/>
    <w:rsid w:val="0012669A"/>
    <w:rsid w:val="001267AF"/>
    <w:rsid w:val="001267FF"/>
    <w:rsid w:val="00126961"/>
    <w:rsid w:val="001269A7"/>
    <w:rsid w:val="00126ECB"/>
    <w:rsid w:val="00127134"/>
    <w:rsid w:val="001271CA"/>
    <w:rsid w:val="0012740A"/>
    <w:rsid w:val="001275D1"/>
    <w:rsid w:val="001275EB"/>
    <w:rsid w:val="0012777F"/>
    <w:rsid w:val="00127998"/>
    <w:rsid w:val="00127BB6"/>
    <w:rsid w:val="00127C8C"/>
    <w:rsid w:val="00127D0A"/>
    <w:rsid w:val="00127E1D"/>
    <w:rsid w:val="00130016"/>
    <w:rsid w:val="0013053A"/>
    <w:rsid w:val="001305A4"/>
    <w:rsid w:val="001306AC"/>
    <w:rsid w:val="00130793"/>
    <w:rsid w:val="001307CB"/>
    <w:rsid w:val="00130DAA"/>
    <w:rsid w:val="00130DCE"/>
    <w:rsid w:val="00131A37"/>
    <w:rsid w:val="00131EE5"/>
    <w:rsid w:val="00132390"/>
    <w:rsid w:val="001328C3"/>
    <w:rsid w:val="00132B46"/>
    <w:rsid w:val="00132E22"/>
    <w:rsid w:val="00132F85"/>
    <w:rsid w:val="001339E6"/>
    <w:rsid w:val="00133A90"/>
    <w:rsid w:val="00133C11"/>
    <w:rsid w:val="00133C73"/>
    <w:rsid w:val="00133E19"/>
    <w:rsid w:val="00134029"/>
    <w:rsid w:val="00134154"/>
    <w:rsid w:val="0013447D"/>
    <w:rsid w:val="001345E2"/>
    <w:rsid w:val="001346D4"/>
    <w:rsid w:val="00134893"/>
    <w:rsid w:val="00134BE5"/>
    <w:rsid w:val="00134C84"/>
    <w:rsid w:val="00134E59"/>
    <w:rsid w:val="00134E92"/>
    <w:rsid w:val="00135287"/>
    <w:rsid w:val="001356B4"/>
    <w:rsid w:val="00135953"/>
    <w:rsid w:val="00135C00"/>
    <w:rsid w:val="00135C9C"/>
    <w:rsid w:val="00135F19"/>
    <w:rsid w:val="00136265"/>
    <w:rsid w:val="00136347"/>
    <w:rsid w:val="00136472"/>
    <w:rsid w:val="00136C28"/>
    <w:rsid w:val="00136D8A"/>
    <w:rsid w:val="00136ED1"/>
    <w:rsid w:val="0013720B"/>
    <w:rsid w:val="00137264"/>
    <w:rsid w:val="00137475"/>
    <w:rsid w:val="001374E1"/>
    <w:rsid w:val="00137881"/>
    <w:rsid w:val="0013792D"/>
    <w:rsid w:val="00137B93"/>
    <w:rsid w:val="00137C96"/>
    <w:rsid w:val="00137E8E"/>
    <w:rsid w:val="00140016"/>
    <w:rsid w:val="001401BA"/>
    <w:rsid w:val="00140551"/>
    <w:rsid w:val="00140B15"/>
    <w:rsid w:val="00140B6F"/>
    <w:rsid w:val="00140CB8"/>
    <w:rsid w:val="0014122A"/>
    <w:rsid w:val="0014148F"/>
    <w:rsid w:val="00141645"/>
    <w:rsid w:val="00141648"/>
    <w:rsid w:val="001419BA"/>
    <w:rsid w:val="00142298"/>
    <w:rsid w:val="00142352"/>
    <w:rsid w:val="001426D4"/>
    <w:rsid w:val="00142E52"/>
    <w:rsid w:val="00142E76"/>
    <w:rsid w:val="00143380"/>
    <w:rsid w:val="0014374C"/>
    <w:rsid w:val="001438F7"/>
    <w:rsid w:val="00143B81"/>
    <w:rsid w:val="00143E66"/>
    <w:rsid w:val="00143F9A"/>
    <w:rsid w:val="0014400D"/>
    <w:rsid w:val="0014414B"/>
    <w:rsid w:val="00144379"/>
    <w:rsid w:val="001443E0"/>
    <w:rsid w:val="0014487F"/>
    <w:rsid w:val="00144AD4"/>
    <w:rsid w:val="00144AE9"/>
    <w:rsid w:val="00144B7D"/>
    <w:rsid w:val="00144BAD"/>
    <w:rsid w:val="00144BC2"/>
    <w:rsid w:val="00144F77"/>
    <w:rsid w:val="00145422"/>
    <w:rsid w:val="00145460"/>
    <w:rsid w:val="00145560"/>
    <w:rsid w:val="00145747"/>
    <w:rsid w:val="001459C9"/>
    <w:rsid w:val="00145EE7"/>
    <w:rsid w:val="00146069"/>
    <w:rsid w:val="00146120"/>
    <w:rsid w:val="00146270"/>
    <w:rsid w:val="001470DA"/>
    <w:rsid w:val="00147742"/>
    <w:rsid w:val="00147A0F"/>
    <w:rsid w:val="00147BAE"/>
    <w:rsid w:val="00147DBB"/>
    <w:rsid w:val="00147F59"/>
    <w:rsid w:val="001500EC"/>
    <w:rsid w:val="001501D6"/>
    <w:rsid w:val="001508A7"/>
    <w:rsid w:val="0015094E"/>
    <w:rsid w:val="00150C0C"/>
    <w:rsid w:val="00150D08"/>
    <w:rsid w:val="00150E6B"/>
    <w:rsid w:val="00150ED8"/>
    <w:rsid w:val="00151020"/>
    <w:rsid w:val="001514DB"/>
    <w:rsid w:val="001523EC"/>
    <w:rsid w:val="00152656"/>
    <w:rsid w:val="00152BE9"/>
    <w:rsid w:val="00152E77"/>
    <w:rsid w:val="0015311B"/>
    <w:rsid w:val="00153272"/>
    <w:rsid w:val="00153344"/>
    <w:rsid w:val="001533AC"/>
    <w:rsid w:val="001537AE"/>
    <w:rsid w:val="00153FC6"/>
    <w:rsid w:val="00154042"/>
    <w:rsid w:val="00154168"/>
    <w:rsid w:val="00154220"/>
    <w:rsid w:val="0015448D"/>
    <w:rsid w:val="00154CDD"/>
    <w:rsid w:val="00154CE1"/>
    <w:rsid w:val="00154CF0"/>
    <w:rsid w:val="001552E2"/>
    <w:rsid w:val="00155370"/>
    <w:rsid w:val="0015540C"/>
    <w:rsid w:val="00155CAA"/>
    <w:rsid w:val="00155E83"/>
    <w:rsid w:val="001560F5"/>
    <w:rsid w:val="00156348"/>
    <w:rsid w:val="00156443"/>
    <w:rsid w:val="00156637"/>
    <w:rsid w:val="00156706"/>
    <w:rsid w:val="001568B6"/>
    <w:rsid w:val="00156D27"/>
    <w:rsid w:val="00156F9F"/>
    <w:rsid w:val="001570C1"/>
    <w:rsid w:val="00157343"/>
    <w:rsid w:val="001579A3"/>
    <w:rsid w:val="00157DC4"/>
    <w:rsid w:val="00157F66"/>
    <w:rsid w:val="00157FC4"/>
    <w:rsid w:val="00160585"/>
    <w:rsid w:val="001606DB"/>
    <w:rsid w:val="00160780"/>
    <w:rsid w:val="00160A94"/>
    <w:rsid w:val="00160B57"/>
    <w:rsid w:val="00160C1C"/>
    <w:rsid w:val="00160E6C"/>
    <w:rsid w:val="001619EF"/>
    <w:rsid w:val="00161C1C"/>
    <w:rsid w:val="00161C8A"/>
    <w:rsid w:val="001620A3"/>
    <w:rsid w:val="0016232D"/>
    <w:rsid w:val="001623CF"/>
    <w:rsid w:val="0016254A"/>
    <w:rsid w:val="0016294C"/>
    <w:rsid w:val="00162C47"/>
    <w:rsid w:val="00163260"/>
    <w:rsid w:val="00163910"/>
    <w:rsid w:val="00163AD6"/>
    <w:rsid w:val="00164330"/>
    <w:rsid w:val="00164444"/>
    <w:rsid w:val="0016454F"/>
    <w:rsid w:val="0016465F"/>
    <w:rsid w:val="001647A4"/>
    <w:rsid w:val="00165178"/>
    <w:rsid w:val="00165747"/>
    <w:rsid w:val="00165768"/>
    <w:rsid w:val="001661FB"/>
    <w:rsid w:val="001662C5"/>
    <w:rsid w:val="00166588"/>
    <w:rsid w:val="001665CE"/>
    <w:rsid w:val="00166B7A"/>
    <w:rsid w:val="00166E03"/>
    <w:rsid w:val="001675D3"/>
    <w:rsid w:val="00167956"/>
    <w:rsid w:val="00167D13"/>
    <w:rsid w:val="00167FCD"/>
    <w:rsid w:val="00170288"/>
    <w:rsid w:val="00170528"/>
    <w:rsid w:val="0017059E"/>
    <w:rsid w:val="0017061B"/>
    <w:rsid w:val="00170CC1"/>
    <w:rsid w:val="00170D10"/>
    <w:rsid w:val="00170FCE"/>
    <w:rsid w:val="00170FD0"/>
    <w:rsid w:val="00171153"/>
    <w:rsid w:val="001713EB"/>
    <w:rsid w:val="0017152A"/>
    <w:rsid w:val="0017179D"/>
    <w:rsid w:val="00171961"/>
    <w:rsid w:val="001719A8"/>
    <w:rsid w:val="00171A02"/>
    <w:rsid w:val="00171A78"/>
    <w:rsid w:val="00171BC6"/>
    <w:rsid w:val="00171DD1"/>
    <w:rsid w:val="00172046"/>
    <w:rsid w:val="0017215A"/>
    <w:rsid w:val="00172596"/>
    <w:rsid w:val="001726A3"/>
    <w:rsid w:val="00172846"/>
    <w:rsid w:val="00172847"/>
    <w:rsid w:val="00172FCC"/>
    <w:rsid w:val="00173199"/>
    <w:rsid w:val="0017330A"/>
    <w:rsid w:val="00173555"/>
    <w:rsid w:val="001737FC"/>
    <w:rsid w:val="00173D76"/>
    <w:rsid w:val="001744D1"/>
    <w:rsid w:val="00174DA1"/>
    <w:rsid w:val="001751D1"/>
    <w:rsid w:val="001755BA"/>
    <w:rsid w:val="00175C6E"/>
    <w:rsid w:val="00175DDD"/>
    <w:rsid w:val="00175EB1"/>
    <w:rsid w:val="00175F18"/>
    <w:rsid w:val="001762FE"/>
    <w:rsid w:val="00176404"/>
    <w:rsid w:val="001765B4"/>
    <w:rsid w:val="00176B34"/>
    <w:rsid w:val="00177127"/>
    <w:rsid w:val="001772EC"/>
    <w:rsid w:val="00177460"/>
    <w:rsid w:val="0017751F"/>
    <w:rsid w:val="00177555"/>
    <w:rsid w:val="0017798E"/>
    <w:rsid w:val="00177F94"/>
    <w:rsid w:val="00177FB6"/>
    <w:rsid w:val="0018010A"/>
    <w:rsid w:val="00180230"/>
    <w:rsid w:val="001807FD"/>
    <w:rsid w:val="0018100F"/>
    <w:rsid w:val="0018125D"/>
    <w:rsid w:val="00181C34"/>
    <w:rsid w:val="00181FF1"/>
    <w:rsid w:val="001826C6"/>
    <w:rsid w:val="001827C4"/>
    <w:rsid w:val="001828B6"/>
    <w:rsid w:val="00182CAD"/>
    <w:rsid w:val="00182E69"/>
    <w:rsid w:val="00182EFE"/>
    <w:rsid w:val="0018347D"/>
    <w:rsid w:val="00183949"/>
    <w:rsid w:val="00183C22"/>
    <w:rsid w:val="00183D5C"/>
    <w:rsid w:val="00183EB4"/>
    <w:rsid w:val="00183F24"/>
    <w:rsid w:val="00184116"/>
    <w:rsid w:val="00184171"/>
    <w:rsid w:val="0018420D"/>
    <w:rsid w:val="00184463"/>
    <w:rsid w:val="001849CE"/>
    <w:rsid w:val="00184BE1"/>
    <w:rsid w:val="00184E1B"/>
    <w:rsid w:val="0018506F"/>
    <w:rsid w:val="001850C1"/>
    <w:rsid w:val="001858E9"/>
    <w:rsid w:val="00185B32"/>
    <w:rsid w:val="00185D07"/>
    <w:rsid w:val="00185EB3"/>
    <w:rsid w:val="00186429"/>
    <w:rsid w:val="001865F7"/>
    <w:rsid w:val="001867F7"/>
    <w:rsid w:val="00186E97"/>
    <w:rsid w:val="00187654"/>
    <w:rsid w:val="00187B43"/>
    <w:rsid w:val="00190495"/>
    <w:rsid w:val="0019091E"/>
    <w:rsid w:val="00190AC6"/>
    <w:rsid w:val="00190C6B"/>
    <w:rsid w:val="00190D08"/>
    <w:rsid w:val="001915E7"/>
    <w:rsid w:val="00191761"/>
    <w:rsid w:val="00191C4B"/>
    <w:rsid w:val="00191D6E"/>
    <w:rsid w:val="00191FFF"/>
    <w:rsid w:val="00192610"/>
    <w:rsid w:val="001928C1"/>
    <w:rsid w:val="00192D06"/>
    <w:rsid w:val="00192F53"/>
    <w:rsid w:val="00192FD1"/>
    <w:rsid w:val="00193259"/>
    <w:rsid w:val="0019337B"/>
    <w:rsid w:val="00193491"/>
    <w:rsid w:val="00193642"/>
    <w:rsid w:val="00194005"/>
    <w:rsid w:val="0019433B"/>
    <w:rsid w:val="00194420"/>
    <w:rsid w:val="00194F53"/>
    <w:rsid w:val="00195376"/>
    <w:rsid w:val="001956BF"/>
    <w:rsid w:val="0019597E"/>
    <w:rsid w:val="00195E48"/>
    <w:rsid w:val="0019668B"/>
    <w:rsid w:val="00196909"/>
    <w:rsid w:val="00196A97"/>
    <w:rsid w:val="00196D3E"/>
    <w:rsid w:val="00197413"/>
    <w:rsid w:val="00197624"/>
    <w:rsid w:val="001976F3"/>
    <w:rsid w:val="00197A4D"/>
    <w:rsid w:val="00197CA6"/>
    <w:rsid w:val="001A0907"/>
    <w:rsid w:val="001A0AF2"/>
    <w:rsid w:val="001A0E37"/>
    <w:rsid w:val="001A1182"/>
    <w:rsid w:val="001A15B2"/>
    <w:rsid w:val="001A15E9"/>
    <w:rsid w:val="001A175F"/>
    <w:rsid w:val="001A1848"/>
    <w:rsid w:val="001A1A75"/>
    <w:rsid w:val="001A1E5E"/>
    <w:rsid w:val="001A1FB5"/>
    <w:rsid w:val="001A210D"/>
    <w:rsid w:val="001A228F"/>
    <w:rsid w:val="001A275C"/>
    <w:rsid w:val="001A28A8"/>
    <w:rsid w:val="001A2A3E"/>
    <w:rsid w:val="001A2D43"/>
    <w:rsid w:val="001A2EC4"/>
    <w:rsid w:val="001A3216"/>
    <w:rsid w:val="001A3218"/>
    <w:rsid w:val="001A329C"/>
    <w:rsid w:val="001A34E6"/>
    <w:rsid w:val="001A3712"/>
    <w:rsid w:val="001A38A1"/>
    <w:rsid w:val="001A3A48"/>
    <w:rsid w:val="001A3BFB"/>
    <w:rsid w:val="001A3DBB"/>
    <w:rsid w:val="001A42E6"/>
    <w:rsid w:val="001A45A9"/>
    <w:rsid w:val="001A4755"/>
    <w:rsid w:val="001A486E"/>
    <w:rsid w:val="001A4CA1"/>
    <w:rsid w:val="001A5076"/>
    <w:rsid w:val="001A53E8"/>
    <w:rsid w:val="001A5539"/>
    <w:rsid w:val="001A5DDD"/>
    <w:rsid w:val="001A5DF9"/>
    <w:rsid w:val="001A5EA8"/>
    <w:rsid w:val="001A6678"/>
    <w:rsid w:val="001A677D"/>
    <w:rsid w:val="001A67C9"/>
    <w:rsid w:val="001A692A"/>
    <w:rsid w:val="001A6B0A"/>
    <w:rsid w:val="001A6B80"/>
    <w:rsid w:val="001A6F61"/>
    <w:rsid w:val="001A7321"/>
    <w:rsid w:val="001A734B"/>
    <w:rsid w:val="001A748B"/>
    <w:rsid w:val="001A753D"/>
    <w:rsid w:val="001A7796"/>
    <w:rsid w:val="001B0034"/>
    <w:rsid w:val="001B027B"/>
    <w:rsid w:val="001B02C6"/>
    <w:rsid w:val="001B039F"/>
    <w:rsid w:val="001B04A0"/>
    <w:rsid w:val="001B05B9"/>
    <w:rsid w:val="001B08F5"/>
    <w:rsid w:val="001B0E89"/>
    <w:rsid w:val="001B1C50"/>
    <w:rsid w:val="001B1EAC"/>
    <w:rsid w:val="001B1EAE"/>
    <w:rsid w:val="001B1F19"/>
    <w:rsid w:val="001B2366"/>
    <w:rsid w:val="001B247D"/>
    <w:rsid w:val="001B265D"/>
    <w:rsid w:val="001B26C5"/>
    <w:rsid w:val="001B26D1"/>
    <w:rsid w:val="001B2735"/>
    <w:rsid w:val="001B28EA"/>
    <w:rsid w:val="001B28F6"/>
    <w:rsid w:val="001B2C4A"/>
    <w:rsid w:val="001B2F6B"/>
    <w:rsid w:val="001B370F"/>
    <w:rsid w:val="001B384F"/>
    <w:rsid w:val="001B395C"/>
    <w:rsid w:val="001B3C34"/>
    <w:rsid w:val="001B4014"/>
    <w:rsid w:val="001B42E7"/>
    <w:rsid w:val="001B4348"/>
    <w:rsid w:val="001B4886"/>
    <w:rsid w:val="001B4992"/>
    <w:rsid w:val="001B4C8C"/>
    <w:rsid w:val="001B4CAB"/>
    <w:rsid w:val="001B5495"/>
    <w:rsid w:val="001B5509"/>
    <w:rsid w:val="001B551F"/>
    <w:rsid w:val="001B5B0A"/>
    <w:rsid w:val="001B5BC1"/>
    <w:rsid w:val="001B5DEF"/>
    <w:rsid w:val="001B67CB"/>
    <w:rsid w:val="001B68FD"/>
    <w:rsid w:val="001B695C"/>
    <w:rsid w:val="001B6CBA"/>
    <w:rsid w:val="001B75D4"/>
    <w:rsid w:val="001C04D1"/>
    <w:rsid w:val="001C05C9"/>
    <w:rsid w:val="001C0648"/>
    <w:rsid w:val="001C07ED"/>
    <w:rsid w:val="001C0C3E"/>
    <w:rsid w:val="001C0FBE"/>
    <w:rsid w:val="001C1017"/>
    <w:rsid w:val="001C1289"/>
    <w:rsid w:val="001C12F7"/>
    <w:rsid w:val="001C1627"/>
    <w:rsid w:val="001C1891"/>
    <w:rsid w:val="001C197B"/>
    <w:rsid w:val="001C1EA8"/>
    <w:rsid w:val="001C1F44"/>
    <w:rsid w:val="001C1F91"/>
    <w:rsid w:val="001C202F"/>
    <w:rsid w:val="001C20BA"/>
    <w:rsid w:val="001C23BA"/>
    <w:rsid w:val="001C23FB"/>
    <w:rsid w:val="001C2797"/>
    <w:rsid w:val="001C2F92"/>
    <w:rsid w:val="001C325F"/>
    <w:rsid w:val="001C38BC"/>
    <w:rsid w:val="001C3A49"/>
    <w:rsid w:val="001C3A5B"/>
    <w:rsid w:val="001C3E5C"/>
    <w:rsid w:val="001C404C"/>
    <w:rsid w:val="001C4376"/>
    <w:rsid w:val="001C48EA"/>
    <w:rsid w:val="001C494B"/>
    <w:rsid w:val="001C4C8B"/>
    <w:rsid w:val="001C4FAD"/>
    <w:rsid w:val="001C521A"/>
    <w:rsid w:val="001C5326"/>
    <w:rsid w:val="001C53DB"/>
    <w:rsid w:val="001C5946"/>
    <w:rsid w:val="001C5EF3"/>
    <w:rsid w:val="001C5FB9"/>
    <w:rsid w:val="001C60F4"/>
    <w:rsid w:val="001C64C4"/>
    <w:rsid w:val="001C66F9"/>
    <w:rsid w:val="001C6952"/>
    <w:rsid w:val="001C6A28"/>
    <w:rsid w:val="001C6B77"/>
    <w:rsid w:val="001C6C17"/>
    <w:rsid w:val="001C6CA2"/>
    <w:rsid w:val="001C6EE5"/>
    <w:rsid w:val="001C70E8"/>
    <w:rsid w:val="001C7467"/>
    <w:rsid w:val="001C77AC"/>
    <w:rsid w:val="001C789D"/>
    <w:rsid w:val="001D0182"/>
    <w:rsid w:val="001D01E6"/>
    <w:rsid w:val="001D0532"/>
    <w:rsid w:val="001D06CA"/>
    <w:rsid w:val="001D13C3"/>
    <w:rsid w:val="001D145E"/>
    <w:rsid w:val="001D1C0D"/>
    <w:rsid w:val="001D1C7A"/>
    <w:rsid w:val="001D1D91"/>
    <w:rsid w:val="001D1F1C"/>
    <w:rsid w:val="001D2001"/>
    <w:rsid w:val="001D2418"/>
    <w:rsid w:val="001D24F2"/>
    <w:rsid w:val="001D2615"/>
    <w:rsid w:val="001D262F"/>
    <w:rsid w:val="001D280C"/>
    <w:rsid w:val="001D2869"/>
    <w:rsid w:val="001D29DB"/>
    <w:rsid w:val="001D2D1A"/>
    <w:rsid w:val="001D2F35"/>
    <w:rsid w:val="001D307A"/>
    <w:rsid w:val="001D30D4"/>
    <w:rsid w:val="001D3261"/>
    <w:rsid w:val="001D358F"/>
    <w:rsid w:val="001D409B"/>
    <w:rsid w:val="001D40A0"/>
    <w:rsid w:val="001D40AE"/>
    <w:rsid w:val="001D422C"/>
    <w:rsid w:val="001D42F7"/>
    <w:rsid w:val="001D452C"/>
    <w:rsid w:val="001D4825"/>
    <w:rsid w:val="001D4975"/>
    <w:rsid w:val="001D4A27"/>
    <w:rsid w:val="001D4D1A"/>
    <w:rsid w:val="001D52B6"/>
    <w:rsid w:val="001D5F4D"/>
    <w:rsid w:val="001D69D9"/>
    <w:rsid w:val="001D6AAC"/>
    <w:rsid w:val="001D6E4F"/>
    <w:rsid w:val="001D7015"/>
    <w:rsid w:val="001D7138"/>
    <w:rsid w:val="001D73E3"/>
    <w:rsid w:val="001D75D7"/>
    <w:rsid w:val="001D7694"/>
    <w:rsid w:val="001D7752"/>
    <w:rsid w:val="001D79CA"/>
    <w:rsid w:val="001D7ADA"/>
    <w:rsid w:val="001D7FEB"/>
    <w:rsid w:val="001E004C"/>
    <w:rsid w:val="001E05BC"/>
    <w:rsid w:val="001E066C"/>
    <w:rsid w:val="001E0D24"/>
    <w:rsid w:val="001E0EC0"/>
    <w:rsid w:val="001E0F33"/>
    <w:rsid w:val="001E1762"/>
    <w:rsid w:val="001E2283"/>
    <w:rsid w:val="001E2528"/>
    <w:rsid w:val="001E25B5"/>
    <w:rsid w:val="001E2771"/>
    <w:rsid w:val="001E2B5D"/>
    <w:rsid w:val="001E2C03"/>
    <w:rsid w:val="001E323D"/>
    <w:rsid w:val="001E345B"/>
    <w:rsid w:val="001E38C9"/>
    <w:rsid w:val="001E39F8"/>
    <w:rsid w:val="001E4523"/>
    <w:rsid w:val="001E4611"/>
    <w:rsid w:val="001E47D9"/>
    <w:rsid w:val="001E4D23"/>
    <w:rsid w:val="001E5C79"/>
    <w:rsid w:val="001E6318"/>
    <w:rsid w:val="001E644B"/>
    <w:rsid w:val="001E6734"/>
    <w:rsid w:val="001E675D"/>
    <w:rsid w:val="001E69FE"/>
    <w:rsid w:val="001E6AC9"/>
    <w:rsid w:val="001E6B9B"/>
    <w:rsid w:val="001E6DFC"/>
    <w:rsid w:val="001E7A30"/>
    <w:rsid w:val="001E7D51"/>
    <w:rsid w:val="001E7FF1"/>
    <w:rsid w:val="001F01B1"/>
    <w:rsid w:val="001F0551"/>
    <w:rsid w:val="001F05C8"/>
    <w:rsid w:val="001F05EA"/>
    <w:rsid w:val="001F0636"/>
    <w:rsid w:val="001F0770"/>
    <w:rsid w:val="001F0A67"/>
    <w:rsid w:val="001F0C05"/>
    <w:rsid w:val="001F0C09"/>
    <w:rsid w:val="001F0DC8"/>
    <w:rsid w:val="001F1462"/>
    <w:rsid w:val="001F147B"/>
    <w:rsid w:val="001F154F"/>
    <w:rsid w:val="001F1B7E"/>
    <w:rsid w:val="001F1C5C"/>
    <w:rsid w:val="001F20B3"/>
    <w:rsid w:val="001F211E"/>
    <w:rsid w:val="001F2331"/>
    <w:rsid w:val="001F2532"/>
    <w:rsid w:val="001F2607"/>
    <w:rsid w:val="001F27D1"/>
    <w:rsid w:val="001F29EC"/>
    <w:rsid w:val="001F2C28"/>
    <w:rsid w:val="001F3100"/>
    <w:rsid w:val="001F3408"/>
    <w:rsid w:val="001F3595"/>
    <w:rsid w:val="001F3629"/>
    <w:rsid w:val="001F37E1"/>
    <w:rsid w:val="001F3827"/>
    <w:rsid w:val="001F43BD"/>
    <w:rsid w:val="001F4544"/>
    <w:rsid w:val="001F4693"/>
    <w:rsid w:val="001F46D1"/>
    <w:rsid w:val="001F47C2"/>
    <w:rsid w:val="001F48AE"/>
    <w:rsid w:val="001F496B"/>
    <w:rsid w:val="001F4AF1"/>
    <w:rsid w:val="001F4CC0"/>
    <w:rsid w:val="001F5083"/>
    <w:rsid w:val="001F526F"/>
    <w:rsid w:val="001F5405"/>
    <w:rsid w:val="001F5473"/>
    <w:rsid w:val="001F57D6"/>
    <w:rsid w:val="001F5830"/>
    <w:rsid w:val="001F6034"/>
    <w:rsid w:val="001F60B2"/>
    <w:rsid w:val="001F6155"/>
    <w:rsid w:val="001F62C6"/>
    <w:rsid w:val="001F654B"/>
    <w:rsid w:val="001F6865"/>
    <w:rsid w:val="001F71D0"/>
    <w:rsid w:val="001F7336"/>
    <w:rsid w:val="001F796D"/>
    <w:rsid w:val="001F7A0B"/>
    <w:rsid w:val="001F7CDD"/>
    <w:rsid w:val="001F7D68"/>
    <w:rsid w:val="002003BD"/>
    <w:rsid w:val="002007C9"/>
    <w:rsid w:val="00200840"/>
    <w:rsid w:val="002014D7"/>
    <w:rsid w:val="0020161C"/>
    <w:rsid w:val="0020187E"/>
    <w:rsid w:val="002018EF"/>
    <w:rsid w:val="00201A3B"/>
    <w:rsid w:val="00201A73"/>
    <w:rsid w:val="00201B85"/>
    <w:rsid w:val="00201C7C"/>
    <w:rsid w:val="00201D59"/>
    <w:rsid w:val="00202166"/>
    <w:rsid w:val="00202B16"/>
    <w:rsid w:val="00202CAF"/>
    <w:rsid w:val="00202ECC"/>
    <w:rsid w:val="00203284"/>
    <w:rsid w:val="002034A4"/>
    <w:rsid w:val="002034B0"/>
    <w:rsid w:val="002039F4"/>
    <w:rsid w:val="00203ADE"/>
    <w:rsid w:val="00203ED4"/>
    <w:rsid w:val="00203F5C"/>
    <w:rsid w:val="0020418B"/>
    <w:rsid w:val="002042C3"/>
    <w:rsid w:val="00204B1F"/>
    <w:rsid w:val="00204CF7"/>
    <w:rsid w:val="00204E98"/>
    <w:rsid w:val="00204F04"/>
    <w:rsid w:val="0020501E"/>
    <w:rsid w:val="00205106"/>
    <w:rsid w:val="00205398"/>
    <w:rsid w:val="0020567A"/>
    <w:rsid w:val="002056B9"/>
    <w:rsid w:val="002056CB"/>
    <w:rsid w:val="00205B95"/>
    <w:rsid w:val="002060E4"/>
    <w:rsid w:val="00206FA3"/>
    <w:rsid w:val="00207034"/>
    <w:rsid w:val="00207247"/>
    <w:rsid w:val="002072DB"/>
    <w:rsid w:val="0020746E"/>
    <w:rsid w:val="002078E5"/>
    <w:rsid w:val="00207CA4"/>
    <w:rsid w:val="00207CDA"/>
    <w:rsid w:val="00207F1C"/>
    <w:rsid w:val="00207F46"/>
    <w:rsid w:val="0021014C"/>
    <w:rsid w:val="002103EA"/>
    <w:rsid w:val="002103FE"/>
    <w:rsid w:val="002105E0"/>
    <w:rsid w:val="0021089F"/>
    <w:rsid w:val="00210B9A"/>
    <w:rsid w:val="00210BA1"/>
    <w:rsid w:val="002110E2"/>
    <w:rsid w:val="00211220"/>
    <w:rsid w:val="00211285"/>
    <w:rsid w:val="0021131C"/>
    <w:rsid w:val="002115A8"/>
    <w:rsid w:val="002117A6"/>
    <w:rsid w:val="002117FA"/>
    <w:rsid w:val="002119E2"/>
    <w:rsid w:val="00211B11"/>
    <w:rsid w:val="00211F77"/>
    <w:rsid w:val="00212055"/>
    <w:rsid w:val="002124B6"/>
    <w:rsid w:val="002128D4"/>
    <w:rsid w:val="00212BCB"/>
    <w:rsid w:val="00212D0F"/>
    <w:rsid w:val="00212E1E"/>
    <w:rsid w:val="00212FAB"/>
    <w:rsid w:val="002139FD"/>
    <w:rsid w:val="002140B1"/>
    <w:rsid w:val="002140DE"/>
    <w:rsid w:val="0021425B"/>
    <w:rsid w:val="00214FE2"/>
    <w:rsid w:val="0021518E"/>
    <w:rsid w:val="002151DC"/>
    <w:rsid w:val="00215358"/>
    <w:rsid w:val="002155C2"/>
    <w:rsid w:val="0021560F"/>
    <w:rsid w:val="00215966"/>
    <w:rsid w:val="002159CC"/>
    <w:rsid w:val="002159DA"/>
    <w:rsid w:val="00215CDA"/>
    <w:rsid w:val="00215FCA"/>
    <w:rsid w:val="00216080"/>
    <w:rsid w:val="00216185"/>
    <w:rsid w:val="002164E4"/>
    <w:rsid w:val="0021697C"/>
    <w:rsid w:val="00216B0B"/>
    <w:rsid w:val="00216BA9"/>
    <w:rsid w:val="00216E2B"/>
    <w:rsid w:val="00216EBC"/>
    <w:rsid w:val="00217061"/>
    <w:rsid w:val="00217244"/>
    <w:rsid w:val="0021728E"/>
    <w:rsid w:val="002173CA"/>
    <w:rsid w:val="0021749F"/>
    <w:rsid w:val="00217531"/>
    <w:rsid w:val="002176E9"/>
    <w:rsid w:val="0021773C"/>
    <w:rsid w:val="00217811"/>
    <w:rsid w:val="00217BA4"/>
    <w:rsid w:val="00217C75"/>
    <w:rsid w:val="00217C99"/>
    <w:rsid w:val="00217F03"/>
    <w:rsid w:val="00220888"/>
    <w:rsid w:val="002209CA"/>
    <w:rsid w:val="00220A9F"/>
    <w:rsid w:val="00220CAC"/>
    <w:rsid w:val="00220F46"/>
    <w:rsid w:val="002212B3"/>
    <w:rsid w:val="0022142D"/>
    <w:rsid w:val="002214A1"/>
    <w:rsid w:val="0022150C"/>
    <w:rsid w:val="00221511"/>
    <w:rsid w:val="002218D5"/>
    <w:rsid w:val="00221994"/>
    <w:rsid w:val="00221A73"/>
    <w:rsid w:val="00221A8F"/>
    <w:rsid w:val="002225B3"/>
    <w:rsid w:val="00222A77"/>
    <w:rsid w:val="00222C71"/>
    <w:rsid w:val="00222F0E"/>
    <w:rsid w:val="002231D4"/>
    <w:rsid w:val="0022336A"/>
    <w:rsid w:val="002235F8"/>
    <w:rsid w:val="00223650"/>
    <w:rsid w:val="002238DA"/>
    <w:rsid w:val="0022392B"/>
    <w:rsid w:val="00223964"/>
    <w:rsid w:val="002239A8"/>
    <w:rsid w:val="002239EE"/>
    <w:rsid w:val="00223C0D"/>
    <w:rsid w:val="0022404D"/>
    <w:rsid w:val="00224185"/>
    <w:rsid w:val="00224CA8"/>
    <w:rsid w:val="00224F1B"/>
    <w:rsid w:val="002253F8"/>
    <w:rsid w:val="002255CA"/>
    <w:rsid w:val="002257BB"/>
    <w:rsid w:val="00225CB6"/>
    <w:rsid w:val="00225CE4"/>
    <w:rsid w:val="00225EA5"/>
    <w:rsid w:val="002262EC"/>
    <w:rsid w:val="00226430"/>
    <w:rsid w:val="0022682A"/>
    <w:rsid w:val="00226F9F"/>
    <w:rsid w:val="00227011"/>
    <w:rsid w:val="00227102"/>
    <w:rsid w:val="00227541"/>
    <w:rsid w:val="00227614"/>
    <w:rsid w:val="0022769E"/>
    <w:rsid w:val="002308ED"/>
    <w:rsid w:val="002309EF"/>
    <w:rsid w:val="00231E2C"/>
    <w:rsid w:val="00231EBF"/>
    <w:rsid w:val="002320E1"/>
    <w:rsid w:val="002320F0"/>
    <w:rsid w:val="00232873"/>
    <w:rsid w:val="00232880"/>
    <w:rsid w:val="00232A8E"/>
    <w:rsid w:val="00232AA1"/>
    <w:rsid w:val="00232B60"/>
    <w:rsid w:val="00232DBA"/>
    <w:rsid w:val="00232E91"/>
    <w:rsid w:val="00232EE0"/>
    <w:rsid w:val="00233264"/>
    <w:rsid w:val="0023377D"/>
    <w:rsid w:val="002341AB"/>
    <w:rsid w:val="00234333"/>
    <w:rsid w:val="00234607"/>
    <w:rsid w:val="00234735"/>
    <w:rsid w:val="00234829"/>
    <w:rsid w:val="00234B35"/>
    <w:rsid w:val="00234BA3"/>
    <w:rsid w:val="00234E7E"/>
    <w:rsid w:val="00234FA3"/>
    <w:rsid w:val="002350A7"/>
    <w:rsid w:val="002351C1"/>
    <w:rsid w:val="002353AC"/>
    <w:rsid w:val="002356BB"/>
    <w:rsid w:val="00235859"/>
    <w:rsid w:val="00235D15"/>
    <w:rsid w:val="00235F87"/>
    <w:rsid w:val="002369CA"/>
    <w:rsid w:val="00236E77"/>
    <w:rsid w:val="002379A6"/>
    <w:rsid w:val="00237A1A"/>
    <w:rsid w:val="00237D5C"/>
    <w:rsid w:val="00237DB3"/>
    <w:rsid w:val="00237DD8"/>
    <w:rsid w:val="00237F86"/>
    <w:rsid w:val="002407B2"/>
    <w:rsid w:val="002410AB"/>
    <w:rsid w:val="0024145B"/>
    <w:rsid w:val="002414A5"/>
    <w:rsid w:val="00241E73"/>
    <w:rsid w:val="002421D6"/>
    <w:rsid w:val="00242265"/>
    <w:rsid w:val="00242923"/>
    <w:rsid w:val="00242C0E"/>
    <w:rsid w:val="00242FB5"/>
    <w:rsid w:val="002431B7"/>
    <w:rsid w:val="0024349A"/>
    <w:rsid w:val="0024356F"/>
    <w:rsid w:val="00243630"/>
    <w:rsid w:val="002438A8"/>
    <w:rsid w:val="00243AFD"/>
    <w:rsid w:val="00243C31"/>
    <w:rsid w:val="00243E00"/>
    <w:rsid w:val="00243EB7"/>
    <w:rsid w:val="00244018"/>
    <w:rsid w:val="00244323"/>
    <w:rsid w:val="0024440D"/>
    <w:rsid w:val="0024451F"/>
    <w:rsid w:val="002445DE"/>
    <w:rsid w:val="00244A27"/>
    <w:rsid w:val="00244BB6"/>
    <w:rsid w:val="00244CBE"/>
    <w:rsid w:val="00244F9D"/>
    <w:rsid w:val="00245446"/>
    <w:rsid w:val="00245DA4"/>
    <w:rsid w:val="00245ED0"/>
    <w:rsid w:val="002472A2"/>
    <w:rsid w:val="00247409"/>
    <w:rsid w:val="002475C9"/>
    <w:rsid w:val="002476AC"/>
    <w:rsid w:val="002476E0"/>
    <w:rsid w:val="002478CB"/>
    <w:rsid w:val="002479C1"/>
    <w:rsid w:val="00247BDB"/>
    <w:rsid w:val="00247D3A"/>
    <w:rsid w:val="00247DF0"/>
    <w:rsid w:val="002500F4"/>
    <w:rsid w:val="0025125A"/>
    <w:rsid w:val="00251456"/>
    <w:rsid w:val="0025157D"/>
    <w:rsid w:val="002516BE"/>
    <w:rsid w:val="0025198C"/>
    <w:rsid w:val="00251ADB"/>
    <w:rsid w:val="00251F95"/>
    <w:rsid w:val="00252327"/>
    <w:rsid w:val="0025262C"/>
    <w:rsid w:val="00252643"/>
    <w:rsid w:val="00252672"/>
    <w:rsid w:val="00252712"/>
    <w:rsid w:val="0025289F"/>
    <w:rsid w:val="00252D57"/>
    <w:rsid w:val="00252FCF"/>
    <w:rsid w:val="002536F2"/>
    <w:rsid w:val="0025394F"/>
    <w:rsid w:val="0025395F"/>
    <w:rsid w:val="00253E33"/>
    <w:rsid w:val="00254155"/>
    <w:rsid w:val="00254294"/>
    <w:rsid w:val="00254A1F"/>
    <w:rsid w:val="00254B7F"/>
    <w:rsid w:val="00254CB7"/>
    <w:rsid w:val="002554F2"/>
    <w:rsid w:val="002555C3"/>
    <w:rsid w:val="0025580B"/>
    <w:rsid w:val="00255DA5"/>
    <w:rsid w:val="00255E47"/>
    <w:rsid w:val="00256143"/>
    <w:rsid w:val="0025639E"/>
    <w:rsid w:val="0025639F"/>
    <w:rsid w:val="002568E2"/>
    <w:rsid w:val="00256DAB"/>
    <w:rsid w:val="00256E28"/>
    <w:rsid w:val="00256E73"/>
    <w:rsid w:val="002571EE"/>
    <w:rsid w:val="002573E8"/>
    <w:rsid w:val="002576AA"/>
    <w:rsid w:val="00257E9E"/>
    <w:rsid w:val="002602B6"/>
    <w:rsid w:val="00260303"/>
    <w:rsid w:val="002604E2"/>
    <w:rsid w:val="002606C7"/>
    <w:rsid w:val="00260723"/>
    <w:rsid w:val="00260757"/>
    <w:rsid w:val="00260B51"/>
    <w:rsid w:val="00260C2C"/>
    <w:rsid w:val="00260C61"/>
    <w:rsid w:val="00260DA5"/>
    <w:rsid w:val="002610B2"/>
    <w:rsid w:val="00261658"/>
    <w:rsid w:val="00261B17"/>
    <w:rsid w:val="0026214B"/>
    <w:rsid w:val="0026227D"/>
    <w:rsid w:val="002623DF"/>
    <w:rsid w:val="0026248B"/>
    <w:rsid w:val="0026267E"/>
    <w:rsid w:val="002626B7"/>
    <w:rsid w:val="00262815"/>
    <w:rsid w:val="00262D67"/>
    <w:rsid w:val="00263101"/>
    <w:rsid w:val="002632EB"/>
    <w:rsid w:val="00263652"/>
    <w:rsid w:val="0026376C"/>
    <w:rsid w:val="00263920"/>
    <w:rsid w:val="00263B01"/>
    <w:rsid w:val="00263CBF"/>
    <w:rsid w:val="002646C3"/>
    <w:rsid w:val="00264EB4"/>
    <w:rsid w:val="00265533"/>
    <w:rsid w:val="00265E6E"/>
    <w:rsid w:val="00266594"/>
    <w:rsid w:val="002666D2"/>
    <w:rsid w:val="00266DEB"/>
    <w:rsid w:val="00267161"/>
    <w:rsid w:val="002671B4"/>
    <w:rsid w:val="00267213"/>
    <w:rsid w:val="002677D2"/>
    <w:rsid w:val="00267BEC"/>
    <w:rsid w:val="00267EE0"/>
    <w:rsid w:val="00270546"/>
    <w:rsid w:val="00270DB2"/>
    <w:rsid w:val="00270EA6"/>
    <w:rsid w:val="002710AC"/>
    <w:rsid w:val="0027137A"/>
    <w:rsid w:val="002715B0"/>
    <w:rsid w:val="0027166F"/>
    <w:rsid w:val="00271B47"/>
    <w:rsid w:val="00271D0A"/>
    <w:rsid w:val="00271D8A"/>
    <w:rsid w:val="00271D95"/>
    <w:rsid w:val="00271EA4"/>
    <w:rsid w:val="0027203E"/>
    <w:rsid w:val="00272266"/>
    <w:rsid w:val="002722C2"/>
    <w:rsid w:val="002724F7"/>
    <w:rsid w:val="0027252B"/>
    <w:rsid w:val="00272854"/>
    <w:rsid w:val="00272977"/>
    <w:rsid w:val="00272A23"/>
    <w:rsid w:val="00272B94"/>
    <w:rsid w:val="00272BCC"/>
    <w:rsid w:val="00272E2C"/>
    <w:rsid w:val="002733A0"/>
    <w:rsid w:val="002738BA"/>
    <w:rsid w:val="00273A23"/>
    <w:rsid w:val="00273BEB"/>
    <w:rsid w:val="00273F4D"/>
    <w:rsid w:val="002741DC"/>
    <w:rsid w:val="00274EA3"/>
    <w:rsid w:val="00274EFE"/>
    <w:rsid w:val="00274F51"/>
    <w:rsid w:val="00275158"/>
    <w:rsid w:val="002754E8"/>
    <w:rsid w:val="002755FB"/>
    <w:rsid w:val="0027564C"/>
    <w:rsid w:val="00275A1D"/>
    <w:rsid w:val="00275AD9"/>
    <w:rsid w:val="00275AF0"/>
    <w:rsid w:val="00275BEB"/>
    <w:rsid w:val="00275C56"/>
    <w:rsid w:val="00275CFC"/>
    <w:rsid w:val="00275E21"/>
    <w:rsid w:val="00275FC3"/>
    <w:rsid w:val="00276004"/>
    <w:rsid w:val="00276023"/>
    <w:rsid w:val="002761C4"/>
    <w:rsid w:val="002761F5"/>
    <w:rsid w:val="00277144"/>
    <w:rsid w:val="002776EC"/>
    <w:rsid w:val="002777AF"/>
    <w:rsid w:val="002777D8"/>
    <w:rsid w:val="00277CB6"/>
    <w:rsid w:val="00277E6A"/>
    <w:rsid w:val="00277ECD"/>
    <w:rsid w:val="00277F35"/>
    <w:rsid w:val="002800E7"/>
    <w:rsid w:val="002801BD"/>
    <w:rsid w:val="002805CF"/>
    <w:rsid w:val="002806EA"/>
    <w:rsid w:val="00280DAB"/>
    <w:rsid w:val="00280DF9"/>
    <w:rsid w:val="002811F4"/>
    <w:rsid w:val="00281783"/>
    <w:rsid w:val="002823A7"/>
    <w:rsid w:val="0028266F"/>
    <w:rsid w:val="00282737"/>
    <w:rsid w:val="0028274B"/>
    <w:rsid w:val="002827E9"/>
    <w:rsid w:val="00282AD6"/>
    <w:rsid w:val="00282E73"/>
    <w:rsid w:val="0028328A"/>
    <w:rsid w:val="00283546"/>
    <w:rsid w:val="00283B0F"/>
    <w:rsid w:val="00283F4E"/>
    <w:rsid w:val="00283FD7"/>
    <w:rsid w:val="0028447C"/>
    <w:rsid w:val="0028451B"/>
    <w:rsid w:val="002847AB"/>
    <w:rsid w:val="002848A3"/>
    <w:rsid w:val="00284B75"/>
    <w:rsid w:val="00284BE8"/>
    <w:rsid w:val="00285285"/>
    <w:rsid w:val="00285430"/>
    <w:rsid w:val="00285B02"/>
    <w:rsid w:val="002867B0"/>
    <w:rsid w:val="002867E2"/>
    <w:rsid w:val="00286AF4"/>
    <w:rsid w:val="002874A0"/>
    <w:rsid w:val="00287A3A"/>
    <w:rsid w:val="00287DDE"/>
    <w:rsid w:val="00287E32"/>
    <w:rsid w:val="00287EA9"/>
    <w:rsid w:val="00290ABD"/>
    <w:rsid w:val="00290AC3"/>
    <w:rsid w:val="00290AFD"/>
    <w:rsid w:val="00290B43"/>
    <w:rsid w:val="00290B44"/>
    <w:rsid w:val="00290E5C"/>
    <w:rsid w:val="00291078"/>
    <w:rsid w:val="0029108E"/>
    <w:rsid w:val="00291123"/>
    <w:rsid w:val="00291417"/>
    <w:rsid w:val="0029193A"/>
    <w:rsid w:val="002919A8"/>
    <w:rsid w:val="00291A3B"/>
    <w:rsid w:val="00291FDF"/>
    <w:rsid w:val="00292009"/>
    <w:rsid w:val="00292081"/>
    <w:rsid w:val="00292132"/>
    <w:rsid w:val="0029215D"/>
    <w:rsid w:val="002921B3"/>
    <w:rsid w:val="0029233D"/>
    <w:rsid w:val="0029275F"/>
    <w:rsid w:val="002928CA"/>
    <w:rsid w:val="00292D97"/>
    <w:rsid w:val="00292EF3"/>
    <w:rsid w:val="0029319E"/>
    <w:rsid w:val="00293326"/>
    <w:rsid w:val="00293595"/>
    <w:rsid w:val="00293A19"/>
    <w:rsid w:val="00294013"/>
    <w:rsid w:val="002942DF"/>
    <w:rsid w:val="00294319"/>
    <w:rsid w:val="0029448B"/>
    <w:rsid w:val="002944A4"/>
    <w:rsid w:val="00294792"/>
    <w:rsid w:val="00294856"/>
    <w:rsid w:val="00294B01"/>
    <w:rsid w:val="00294B45"/>
    <w:rsid w:val="00294BFF"/>
    <w:rsid w:val="00294E65"/>
    <w:rsid w:val="0029531F"/>
    <w:rsid w:val="00295705"/>
    <w:rsid w:val="0029577D"/>
    <w:rsid w:val="002959A7"/>
    <w:rsid w:val="00295D6C"/>
    <w:rsid w:val="00295D80"/>
    <w:rsid w:val="00295E2C"/>
    <w:rsid w:val="00296448"/>
    <w:rsid w:val="0029661A"/>
    <w:rsid w:val="00296787"/>
    <w:rsid w:val="002967D0"/>
    <w:rsid w:val="002967DC"/>
    <w:rsid w:val="00296D06"/>
    <w:rsid w:val="00296EB7"/>
    <w:rsid w:val="002970C3"/>
    <w:rsid w:val="002970F8"/>
    <w:rsid w:val="002976EA"/>
    <w:rsid w:val="00297D30"/>
    <w:rsid w:val="002A0327"/>
    <w:rsid w:val="002A0363"/>
    <w:rsid w:val="002A03FE"/>
    <w:rsid w:val="002A09E1"/>
    <w:rsid w:val="002A0A3D"/>
    <w:rsid w:val="002A0D68"/>
    <w:rsid w:val="002A0E5D"/>
    <w:rsid w:val="002A0F1F"/>
    <w:rsid w:val="002A0F44"/>
    <w:rsid w:val="002A1037"/>
    <w:rsid w:val="002A10E0"/>
    <w:rsid w:val="002A1115"/>
    <w:rsid w:val="002A1147"/>
    <w:rsid w:val="002A11D0"/>
    <w:rsid w:val="002A130D"/>
    <w:rsid w:val="002A1483"/>
    <w:rsid w:val="002A165B"/>
    <w:rsid w:val="002A17A6"/>
    <w:rsid w:val="002A1866"/>
    <w:rsid w:val="002A197F"/>
    <w:rsid w:val="002A1A89"/>
    <w:rsid w:val="002A2A75"/>
    <w:rsid w:val="002A2CB7"/>
    <w:rsid w:val="002A2E1E"/>
    <w:rsid w:val="002A3092"/>
    <w:rsid w:val="002A30D1"/>
    <w:rsid w:val="002A352B"/>
    <w:rsid w:val="002A3C3B"/>
    <w:rsid w:val="002A3DFE"/>
    <w:rsid w:val="002A3E8A"/>
    <w:rsid w:val="002A416E"/>
    <w:rsid w:val="002A41AB"/>
    <w:rsid w:val="002A463E"/>
    <w:rsid w:val="002A4978"/>
    <w:rsid w:val="002A4BB2"/>
    <w:rsid w:val="002A4EB2"/>
    <w:rsid w:val="002A501C"/>
    <w:rsid w:val="002A5033"/>
    <w:rsid w:val="002A50E1"/>
    <w:rsid w:val="002A52C2"/>
    <w:rsid w:val="002A5522"/>
    <w:rsid w:val="002A56AF"/>
    <w:rsid w:val="002A5709"/>
    <w:rsid w:val="002A57BD"/>
    <w:rsid w:val="002A5AB1"/>
    <w:rsid w:val="002A601B"/>
    <w:rsid w:val="002A611F"/>
    <w:rsid w:val="002A61B6"/>
    <w:rsid w:val="002A62E9"/>
    <w:rsid w:val="002A6797"/>
    <w:rsid w:val="002A683E"/>
    <w:rsid w:val="002A6A24"/>
    <w:rsid w:val="002A6C33"/>
    <w:rsid w:val="002A6C54"/>
    <w:rsid w:val="002A6CEE"/>
    <w:rsid w:val="002A7178"/>
    <w:rsid w:val="002A79C9"/>
    <w:rsid w:val="002A7A25"/>
    <w:rsid w:val="002B009F"/>
    <w:rsid w:val="002B0225"/>
    <w:rsid w:val="002B0914"/>
    <w:rsid w:val="002B0A54"/>
    <w:rsid w:val="002B0D55"/>
    <w:rsid w:val="002B10EC"/>
    <w:rsid w:val="002B1F76"/>
    <w:rsid w:val="002B2373"/>
    <w:rsid w:val="002B2615"/>
    <w:rsid w:val="002B2874"/>
    <w:rsid w:val="002B2B63"/>
    <w:rsid w:val="002B2CED"/>
    <w:rsid w:val="002B2E48"/>
    <w:rsid w:val="002B36CD"/>
    <w:rsid w:val="002B38BA"/>
    <w:rsid w:val="002B3961"/>
    <w:rsid w:val="002B3CA8"/>
    <w:rsid w:val="002B3F78"/>
    <w:rsid w:val="002B42F3"/>
    <w:rsid w:val="002B45D7"/>
    <w:rsid w:val="002B475C"/>
    <w:rsid w:val="002B490B"/>
    <w:rsid w:val="002B4C45"/>
    <w:rsid w:val="002B4CBC"/>
    <w:rsid w:val="002B4E69"/>
    <w:rsid w:val="002B5574"/>
    <w:rsid w:val="002B56CF"/>
    <w:rsid w:val="002B57AB"/>
    <w:rsid w:val="002B5CDF"/>
    <w:rsid w:val="002B5D02"/>
    <w:rsid w:val="002B6117"/>
    <w:rsid w:val="002B642F"/>
    <w:rsid w:val="002B6571"/>
    <w:rsid w:val="002B65CE"/>
    <w:rsid w:val="002B6964"/>
    <w:rsid w:val="002B6D39"/>
    <w:rsid w:val="002B6EDB"/>
    <w:rsid w:val="002B7009"/>
    <w:rsid w:val="002B752D"/>
    <w:rsid w:val="002B76DB"/>
    <w:rsid w:val="002B78BB"/>
    <w:rsid w:val="002B7939"/>
    <w:rsid w:val="002B7EF7"/>
    <w:rsid w:val="002B7F29"/>
    <w:rsid w:val="002C0068"/>
    <w:rsid w:val="002C0184"/>
    <w:rsid w:val="002C06A8"/>
    <w:rsid w:val="002C06AF"/>
    <w:rsid w:val="002C09A8"/>
    <w:rsid w:val="002C0A97"/>
    <w:rsid w:val="002C0AB4"/>
    <w:rsid w:val="002C0EB1"/>
    <w:rsid w:val="002C0F5B"/>
    <w:rsid w:val="002C10E7"/>
    <w:rsid w:val="002C114C"/>
    <w:rsid w:val="002C1177"/>
    <w:rsid w:val="002C14D5"/>
    <w:rsid w:val="002C194E"/>
    <w:rsid w:val="002C1A92"/>
    <w:rsid w:val="002C1C4E"/>
    <w:rsid w:val="002C1CED"/>
    <w:rsid w:val="002C1CF6"/>
    <w:rsid w:val="002C1D1A"/>
    <w:rsid w:val="002C1E03"/>
    <w:rsid w:val="002C2739"/>
    <w:rsid w:val="002C2A57"/>
    <w:rsid w:val="002C2C09"/>
    <w:rsid w:val="002C2EBD"/>
    <w:rsid w:val="002C33DB"/>
    <w:rsid w:val="002C3A4C"/>
    <w:rsid w:val="002C3BA5"/>
    <w:rsid w:val="002C3E24"/>
    <w:rsid w:val="002C417F"/>
    <w:rsid w:val="002C43D5"/>
    <w:rsid w:val="002C45F8"/>
    <w:rsid w:val="002C4769"/>
    <w:rsid w:val="002C4CCA"/>
    <w:rsid w:val="002C52B7"/>
    <w:rsid w:val="002C52F3"/>
    <w:rsid w:val="002C551A"/>
    <w:rsid w:val="002C5568"/>
    <w:rsid w:val="002C55F8"/>
    <w:rsid w:val="002C58DF"/>
    <w:rsid w:val="002C5A15"/>
    <w:rsid w:val="002C5E75"/>
    <w:rsid w:val="002C65D4"/>
    <w:rsid w:val="002C6966"/>
    <w:rsid w:val="002C6D99"/>
    <w:rsid w:val="002C6F5A"/>
    <w:rsid w:val="002C7361"/>
    <w:rsid w:val="002C7418"/>
    <w:rsid w:val="002C77FB"/>
    <w:rsid w:val="002C79D0"/>
    <w:rsid w:val="002C7B62"/>
    <w:rsid w:val="002C7B9A"/>
    <w:rsid w:val="002C7D75"/>
    <w:rsid w:val="002C7DD2"/>
    <w:rsid w:val="002C7EAC"/>
    <w:rsid w:val="002D0191"/>
    <w:rsid w:val="002D0359"/>
    <w:rsid w:val="002D057B"/>
    <w:rsid w:val="002D0DA2"/>
    <w:rsid w:val="002D0FB8"/>
    <w:rsid w:val="002D1051"/>
    <w:rsid w:val="002D10BC"/>
    <w:rsid w:val="002D138B"/>
    <w:rsid w:val="002D1913"/>
    <w:rsid w:val="002D1DB9"/>
    <w:rsid w:val="002D20DA"/>
    <w:rsid w:val="002D292A"/>
    <w:rsid w:val="002D2EEF"/>
    <w:rsid w:val="002D3146"/>
    <w:rsid w:val="002D39A4"/>
    <w:rsid w:val="002D455D"/>
    <w:rsid w:val="002D488C"/>
    <w:rsid w:val="002D4A7F"/>
    <w:rsid w:val="002D4D0D"/>
    <w:rsid w:val="002D4FAF"/>
    <w:rsid w:val="002D53FD"/>
    <w:rsid w:val="002D55B6"/>
    <w:rsid w:val="002D56EF"/>
    <w:rsid w:val="002D5746"/>
    <w:rsid w:val="002D576A"/>
    <w:rsid w:val="002D6204"/>
    <w:rsid w:val="002D62A8"/>
    <w:rsid w:val="002D62B6"/>
    <w:rsid w:val="002D6D32"/>
    <w:rsid w:val="002D7509"/>
    <w:rsid w:val="002D7579"/>
    <w:rsid w:val="002D76B4"/>
    <w:rsid w:val="002E01AD"/>
    <w:rsid w:val="002E02C6"/>
    <w:rsid w:val="002E0563"/>
    <w:rsid w:val="002E065A"/>
    <w:rsid w:val="002E0BDC"/>
    <w:rsid w:val="002E10C0"/>
    <w:rsid w:val="002E16ED"/>
    <w:rsid w:val="002E195C"/>
    <w:rsid w:val="002E1B91"/>
    <w:rsid w:val="002E1B93"/>
    <w:rsid w:val="002E2050"/>
    <w:rsid w:val="002E229D"/>
    <w:rsid w:val="002E22C2"/>
    <w:rsid w:val="002E2454"/>
    <w:rsid w:val="002E2B8E"/>
    <w:rsid w:val="002E328B"/>
    <w:rsid w:val="002E37C3"/>
    <w:rsid w:val="002E3A2F"/>
    <w:rsid w:val="002E3BF5"/>
    <w:rsid w:val="002E3E5B"/>
    <w:rsid w:val="002E40F0"/>
    <w:rsid w:val="002E4163"/>
    <w:rsid w:val="002E4E2F"/>
    <w:rsid w:val="002E5070"/>
    <w:rsid w:val="002E5385"/>
    <w:rsid w:val="002E586F"/>
    <w:rsid w:val="002E5870"/>
    <w:rsid w:val="002E5AD9"/>
    <w:rsid w:val="002E5ADB"/>
    <w:rsid w:val="002E5BE1"/>
    <w:rsid w:val="002E5DC0"/>
    <w:rsid w:val="002E5FB6"/>
    <w:rsid w:val="002E6720"/>
    <w:rsid w:val="002E705D"/>
    <w:rsid w:val="002E7068"/>
    <w:rsid w:val="002E7162"/>
    <w:rsid w:val="002E7401"/>
    <w:rsid w:val="002E77E9"/>
    <w:rsid w:val="002F071A"/>
    <w:rsid w:val="002F074E"/>
    <w:rsid w:val="002F0928"/>
    <w:rsid w:val="002F0B69"/>
    <w:rsid w:val="002F0C25"/>
    <w:rsid w:val="002F0CE8"/>
    <w:rsid w:val="002F0D77"/>
    <w:rsid w:val="002F0E2C"/>
    <w:rsid w:val="002F1046"/>
    <w:rsid w:val="002F1437"/>
    <w:rsid w:val="002F28D0"/>
    <w:rsid w:val="002F28DD"/>
    <w:rsid w:val="002F29E9"/>
    <w:rsid w:val="002F2DF0"/>
    <w:rsid w:val="002F32C6"/>
    <w:rsid w:val="002F35BD"/>
    <w:rsid w:val="002F3B61"/>
    <w:rsid w:val="002F3E28"/>
    <w:rsid w:val="002F4673"/>
    <w:rsid w:val="002F467E"/>
    <w:rsid w:val="002F4766"/>
    <w:rsid w:val="002F4A18"/>
    <w:rsid w:val="002F4A31"/>
    <w:rsid w:val="002F4D70"/>
    <w:rsid w:val="002F4F1C"/>
    <w:rsid w:val="002F5197"/>
    <w:rsid w:val="002F609E"/>
    <w:rsid w:val="002F62A9"/>
    <w:rsid w:val="002F647B"/>
    <w:rsid w:val="002F68E8"/>
    <w:rsid w:val="002F6A89"/>
    <w:rsid w:val="002F6EC5"/>
    <w:rsid w:val="002F7026"/>
    <w:rsid w:val="002F745A"/>
    <w:rsid w:val="002F7540"/>
    <w:rsid w:val="002F7608"/>
    <w:rsid w:val="002F7649"/>
    <w:rsid w:val="002F7F51"/>
    <w:rsid w:val="00300068"/>
    <w:rsid w:val="00300292"/>
    <w:rsid w:val="003003FE"/>
    <w:rsid w:val="0030056A"/>
    <w:rsid w:val="003008D2"/>
    <w:rsid w:val="00300983"/>
    <w:rsid w:val="00300A9B"/>
    <w:rsid w:val="00300F3C"/>
    <w:rsid w:val="00300FFA"/>
    <w:rsid w:val="00301546"/>
    <w:rsid w:val="0030167F"/>
    <w:rsid w:val="00301E10"/>
    <w:rsid w:val="00301E53"/>
    <w:rsid w:val="0030210F"/>
    <w:rsid w:val="003021E8"/>
    <w:rsid w:val="003026B8"/>
    <w:rsid w:val="00302AE2"/>
    <w:rsid w:val="00302CF5"/>
    <w:rsid w:val="00302FC0"/>
    <w:rsid w:val="003033EE"/>
    <w:rsid w:val="003035BA"/>
    <w:rsid w:val="0030365C"/>
    <w:rsid w:val="00303908"/>
    <w:rsid w:val="0030392F"/>
    <w:rsid w:val="00303C93"/>
    <w:rsid w:val="00303E9C"/>
    <w:rsid w:val="00303F06"/>
    <w:rsid w:val="0030430E"/>
    <w:rsid w:val="00304459"/>
    <w:rsid w:val="00304904"/>
    <w:rsid w:val="00304FAD"/>
    <w:rsid w:val="003054D1"/>
    <w:rsid w:val="003056CF"/>
    <w:rsid w:val="00305A60"/>
    <w:rsid w:val="00305AE4"/>
    <w:rsid w:val="00305CA2"/>
    <w:rsid w:val="00305DD6"/>
    <w:rsid w:val="00306206"/>
    <w:rsid w:val="00306302"/>
    <w:rsid w:val="0030643B"/>
    <w:rsid w:val="003068A1"/>
    <w:rsid w:val="00306A05"/>
    <w:rsid w:val="00306A46"/>
    <w:rsid w:val="00306C9B"/>
    <w:rsid w:val="00307495"/>
    <w:rsid w:val="003074FE"/>
    <w:rsid w:val="00307743"/>
    <w:rsid w:val="0030789E"/>
    <w:rsid w:val="003078A2"/>
    <w:rsid w:val="00310025"/>
    <w:rsid w:val="0031029C"/>
    <w:rsid w:val="003102FA"/>
    <w:rsid w:val="00310C02"/>
    <w:rsid w:val="00310C21"/>
    <w:rsid w:val="0031127F"/>
    <w:rsid w:val="0031142B"/>
    <w:rsid w:val="0031147E"/>
    <w:rsid w:val="003117E5"/>
    <w:rsid w:val="00311A58"/>
    <w:rsid w:val="00311ABC"/>
    <w:rsid w:val="00311D55"/>
    <w:rsid w:val="0031230D"/>
    <w:rsid w:val="003123E3"/>
    <w:rsid w:val="003126CF"/>
    <w:rsid w:val="003126F2"/>
    <w:rsid w:val="00312825"/>
    <w:rsid w:val="00312A0D"/>
    <w:rsid w:val="00312F7F"/>
    <w:rsid w:val="00313314"/>
    <w:rsid w:val="003136A9"/>
    <w:rsid w:val="0031374A"/>
    <w:rsid w:val="0031392B"/>
    <w:rsid w:val="00313ACA"/>
    <w:rsid w:val="00313E4E"/>
    <w:rsid w:val="00313EA3"/>
    <w:rsid w:val="00314050"/>
    <w:rsid w:val="00314251"/>
    <w:rsid w:val="00314384"/>
    <w:rsid w:val="00314738"/>
    <w:rsid w:val="00314A91"/>
    <w:rsid w:val="00314C0B"/>
    <w:rsid w:val="00314C43"/>
    <w:rsid w:val="0031532B"/>
    <w:rsid w:val="00315375"/>
    <w:rsid w:val="003154D1"/>
    <w:rsid w:val="00315557"/>
    <w:rsid w:val="00315577"/>
    <w:rsid w:val="00316078"/>
    <w:rsid w:val="0031637F"/>
    <w:rsid w:val="00316530"/>
    <w:rsid w:val="00316659"/>
    <w:rsid w:val="0031675F"/>
    <w:rsid w:val="00316EB6"/>
    <w:rsid w:val="0031724D"/>
    <w:rsid w:val="0031738A"/>
    <w:rsid w:val="003173D1"/>
    <w:rsid w:val="003173DB"/>
    <w:rsid w:val="003178FC"/>
    <w:rsid w:val="00317A6E"/>
    <w:rsid w:val="00317BA6"/>
    <w:rsid w:val="00317C76"/>
    <w:rsid w:val="003202CB"/>
    <w:rsid w:val="00320406"/>
    <w:rsid w:val="003205EE"/>
    <w:rsid w:val="00320937"/>
    <w:rsid w:val="00320AEB"/>
    <w:rsid w:val="00320BA9"/>
    <w:rsid w:val="00320D38"/>
    <w:rsid w:val="00320FD8"/>
    <w:rsid w:val="00321261"/>
    <w:rsid w:val="003216D1"/>
    <w:rsid w:val="00321B30"/>
    <w:rsid w:val="0032286A"/>
    <w:rsid w:val="00322ACD"/>
    <w:rsid w:val="00322C9A"/>
    <w:rsid w:val="00322E1F"/>
    <w:rsid w:val="00322F26"/>
    <w:rsid w:val="00322F5D"/>
    <w:rsid w:val="00322FF2"/>
    <w:rsid w:val="00323269"/>
    <w:rsid w:val="0032350A"/>
    <w:rsid w:val="00323779"/>
    <w:rsid w:val="003244EE"/>
    <w:rsid w:val="0032455C"/>
    <w:rsid w:val="003246A7"/>
    <w:rsid w:val="0032474F"/>
    <w:rsid w:val="0032488A"/>
    <w:rsid w:val="00324F1A"/>
    <w:rsid w:val="00325333"/>
    <w:rsid w:val="00325641"/>
    <w:rsid w:val="0032595B"/>
    <w:rsid w:val="003259E3"/>
    <w:rsid w:val="00325A48"/>
    <w:rsid w:val="00325B01"/>
    <w:rsid w:val="00326072"/>
    <w:rsid w:val="00326477"/>
    <w:rsid w:val="0032649D"/>
    <w:rsid w:val="0032682C"/>
    <w:rsid w:val="00326A8A"/>
    <w:rsid w:val="00326B86"/>
    <w:rsid w:val="00326C1D"/>
    <w:rsid w:val="00326CCB"/>
    <w:rsid w:val="00326EDA"/>
    <w:rsid w:val="003270E9"/>
    <w:rsid w:val="00327293"/>
    <w:rsid w:val="00327422"/>
    <w:rsid w:val="00327461"/>
    <w:rsid w:val="0032764E"/>
    <w:rsid w:val="00327AF1"/>
    <w:rsid w:val="00327BF3"/>
    <w:rsid w:val="0033002E"/>
    <w:rsid w:val="00330139"/>
    <w:rsid w:val="00330340"/>
    <w:rsid w:val="003305CF"/>
    <w:rsid w:val="00330C73"/>
    <w:rsid w:val="00330D35"/>
    <w:rsid w:val="00330D48"/>
    <w:rsid w:val="00330DA7"/>
    <w:rsid w:val="00331363"/>
    <w:rsid w:val="003314B5"/>
    <w:rsid w:val="00331A16"/>
    <w:rsid w:val="00331BE7"/>
    <w:rsid w:val="003320CD"/>
    <w:rsid w:val="003325FF"/>
    <w:rsid w:val="00332648"/>
    <w:rsid w:val="00332795"/>
    <w:rsid w:val="003328FD"/>
    <w:rsid w:val="003329B3"/>
    <w:rsid w:val="00332F88"/>
    <w:rsid w:val="003330A1"/>
    <w:rsid w:val="00333134"/>
    <w:rsid w:val="0033316E"/>
    <w:rsid w:val="0033386E"/>
    <w:rsid w:val="00333B34"/>
    <w:rsid w:val="00333DD8"/>
    <w:rsid w:val="003345D8"/>
    <w:rsid w:val="003345EE"/>
    <w:rsid w:val="00334979"/>
    <w:rsid w:val="00334B1D"/>
    <w:rsid w:val="00335700"/>
    <w:rsid w:val="003358F4"/>
    <w:rsid w:val="00335B5D"/>
    <w:rsid w:val="00335BB9"/>
    <w:rsid w:val="00335DA1"/>
    <w:rsid w:val="00335E14"/>
    <w:rsid w:val="00335E1B"/>
    <w:rsid w:val="00336163"/>
    <w:rsid w:val="00336324"/>
    <w:rsid w:val="003367C9"/>
    <w:rsid w:val="003367D4"/>
    <w:rsid w:val="00336A39"/>
    <w:rsid w:val="00336A5A"/>
    <w:rsid w:val="00336B7F"/>
    <w:rsid w:val="00337255"/>
    <w:rsid w:val="00337B06"/>
    <w:rsid w:val="00340079"/>
    <w:rsid w:val="0034019A"/>
    <w:rsid w:val="00340247"/>
    <w:rsid w:val="0034054B"/>
    <w:rsid w:val="003407CF"/>
    <w:rsid w:val="0034091C"/>
    <w:rsid w:val="00340EB8"/>
    <w:rsid w:val="00340FCA"/>
    <w:rsid w:val="0034127C"/>
    <w:rsid w:val="003412B4"/>
    <w:rsid w:val="0034133F"/>
    <w:rsid w:val="00341A78"/>
    <w:rsid w:val="00341DA7"/>
    <w:rsid w:val="00341DAE"/>
    <w:rsid w:val="00341F38"/>
    <w:rsid w:val="0034207B"/>
    <w:rsid w:val="003421A5"/>
    <w:rsid w:val="003424D4"/>
    <w:rsid w:val="00342646"/>
    <w:rsid w:val="00342A56"/>
    <w:rsid w:val="00342D41"/>
    <w:rsid w:val="0034331D"/>
    <w:rsid w:val="00343681"/>
    <w:rsid w:val="003439F0"/>
    <w:rsid w:val="00343BD3"/>
    <w:rsid w:val="0034406A"/>
    <w:rsid w:val="0034444B"/>
    <w:rsid w:val="00344D43"/>
    <w:rsid w:val="00345216"/>
    <w:rsid w:val="0034521E"/>
    <w:rsid w:val="003452B9"/>
    <w:rsid w:val="003453A3"/>
    <w:rsid w:val="0034545C"/>
    <w:rsid w:val="003454EF"/>
    <w:rsid w:val="00345528"/>
    <w:rsid w:val="0034562B"/>
    <w:rsid w:val="00345668"/>
    <w:rsid w:val="00345872"/>
    <w:rsid w:val="00345D79"/>
    <w:rsid w:val="00345FB0"/>
    <w:rsid w:val="003460D0"/>
    <w:rsid w:val="0034611A"/>
    <w:rsid w:val="00346569"/>
    <w:rsid w:val="003468B4"/>
    <w:rsid w:val="00346DC9"/>
    <w:rsid w:val="00346F61"/>
    <w:rsid w:val="003471E6"/>
    <w:rsid w:val="00347221"/>
    <w:rsid w:val="0034732F"/>
    <w:rsid w:val="0034734F"/>
    <w:rsid w:val="00347442"/>
    <w:rsid w:val="003475F1"/>
    <w:rsid w:val="00347615"/>
    <w:rsid w:val="003478E6"/>
    <w:rsid w:val="00347913"/>
    <w:rsid w:val="00347B4F"/>
    <w:rsid w:val="00347D2C"/>
    <w:rsid w:val="00347D5A"/>
    <w:rsid w:val="00350307"/>
    <w:rsid w:val="0035061C"/>
    <w:rsid w:val="00350E80"/>
    <w:rsid w:val="00350F3F"/>
    <w:rsid w:val="00350FFA"/>
    <w:rsid w:val="00351010"/>
    <w:rsid w:val="003511D6"/>
    <w:rsid w:val="00351249"/>
    <w:rsid w:val="00351C98"/>
    <w:rsid w:val="00351D86"/>
    <w:rsid w:val="00351F62"/>
    <w:rsid w:val="003522CC"/>
    <w:rsid w:val="003528FC"/>
    <w:rsid w:val="003533D0"/>
    <w:rsid w:val="00353528"/>
    <w:rsid w:val="003535D2"/>
    <w:rsid w:val="003539B7"/>
    <w:rsid w:val="00353BEC"/>
    <w:rsid w:val="00354389"/>
    <w:rsid w:val="0035461F"/>
    <w:rsid w:val="0035480B"/>
    <w:rsid w:val="00354C7E"/>
    <w:rsid w:val="00354D28"/>
    <w:rsid w:val="00354D6F"/>
    <w:rsid w:val="00354EA4"/>
    <w:rsid w:val="00355543"/>
    <w:rsid w:val="003556AC"/>
    <w:rsid w:val="00355733"/>
    <w:rsid w:val="00355B89"/>
    <w:rsid w:val="00355BA6"/>
    <w:rsid w:val="00355C7B"/>
    <w:rsid w:val="00355C96"/>
    <w:rsid w:val="0035629B"/>
    <w:rsid w:val="0035646B"/>
    <w:rsid w:val="003566CD"/>
    <w:rsid w:val="003569C5"/>
    <w:rsid w:val="00356A51"/>
    <w:rsid w:val="003573CA"/>
    <w:rsid w:val="0035755B"/>
    <w:rsid w:val="003577A9"/>
    <w:rsid w:val="00357AC6"/>
    <w:rsid w:val="00357C0C"/>
    <w:rsid w:val="00360562"/>
    <w:rsid w:val="0036069D"/>
    <w:rsid w:val="00360946"/>
    <w:rsid w:val="00360DA6"/>
    <w:rsid w:val="00360F62"/>
    <w:rsid w:val="003610E1"/>
    <w:rsid w:val="003613E6"/>
    <w:rsid w:val="0036142F"/>
    <w:rsid w:val="00361474"/>
    <w:rsid w:val="00361529"/>
    <w:rsid w:val="0036159B"/>
    <w:rsid w:val="00361843"/>
    <w:rsid w:val="0036205C"/>
    <w:rsid w:val="003620DE"/>
    <w:rsid w:val="00362788"/>
    <w:rsid w:val="0036292A"/>
    <w:rsid w:val="003630CC"/>
    <w:rsid w:val="003631C7"/>
    <w:rsid w:val="0036360B"/>
    <w:rsid w:val="00363D04"/>
    <w:rsid w:val="00363D9D"/>
    <w:rsid w:val="00363EAF"/>
    <w:rsid w:val="00363F76"/>
    <w:rsid w:val="003644D0"/>
    <w:rsid w:val="003647FC"/>
    <w:rsid w:val="0036499D"/>
    <w:rsid w:val="0036505A"/>
    <w:rsid w:val="00365830"/>
    <w:rsid w:val="0036585D"/>
    <w:rsid w:val="00365A87"/>
    <w:rsid w:val="00365F3E"/>
    <w:rsid w:val="003660F5"/>
    <w:rsid w:val="00366253"/>
    <w:rsid w:val="003663CC"/>
    <w:rsid w:val="0036645A"/>
    <w:rsid w:val="003665C4"/>
    <w:rsid w:val="00366754"/>
    <w:rsid w:val="003669F0"/>
    <w:rsid w:val="00366A51"/>
    <w:rsid w:val="00366AC6"/>
    <w:rsid w:val="00367268"/>
    <w:rsid w:val="00367476"/>
    <w:rsid w:val="003677CA"/>
    <w:rsid w:val="00367C23"/>
    <w:rsid w:val="003703CD"/>
    <w:rsid w:val="003704D1"/>
    <w:rsid w:val="00370619"/>
    <w:rsid w:val="0037065A"/>
    <w:rsid w:val="00370812"/>
    <w:rsid w:val="0037081A"/>
    <w:rsid w:val="003708BA"/>
    <w:rsid w:val="00370A7E"/>
    <w:rsid w:val="00370BFC"/>
    <w:rsid w:val="00370D6A"/>
    <w:rsid w:val="00370EBD"/>
    <w:rsid w:val="00370F95"/>
    <w:rsid w:val="003711A6"/>
    <w:rsid w:val="0037134D"/>
    <w:rsid w:val="00371591"/>
    <w:rsid w:val="00371767"/>
    <w:rsid w:val="003717BC"/>
    <w:rsid w:val="003719AA"/>
    <w:rsid w:val="00371B9A"/>
    <w:rsid w:val="00371C48"/>
    <w:rsid w:val="00371D28"/>
    <w:rsid w:val="00372198"/>
    <w:rsid w:val="00372437"/>
    <w:rsid w:val="00372743"/>
    <w:rsid w:val="00372B6D"/>
    <w:rsid w:val="00372B93"/>
    <w:rsid w:val="00373140"/>
    <w:rsid w:val="003732A0"/>
    <w:rsid w:val="00373304"/>
    <w:rsid w:val="003733E9"/>
    <w:rsid w:val="003734C3"/>
    <w:rsid w:val="0037365D"/>
    <w:rsid w:val="003737B3"/>
    <w:rsid w:val="00373F49"/>
    <w:rsid w:val="0037414E"/>
    <w:rsid w:val="003744EE"/>
    <w:rsid w:val="0037488B"/>
    <w:rsid w:val="0037490F"/>
    <w:rsid w:val="0037495A"/>
    <w:rsid w:val="00374961"/>
    <w:rsid w:val="00374975"/>
    <w:rsid w:val="00374C61"/>
    <w:rsid w:val="00375572"/>
    <w:rsid w:val="003756EE"/>
    <w:rsid w:val="00375969"/>
    <w:rsid w:val="00375B14"/>
    <w:rsid w:val="00376503"/>
    <w:rsid w:val="00376666"/>
    <w:rsid w:val="00376676"/>
    <w:rsid w:val="00376892"/>
    <w:rsid w:val="00376966"/>
    <w:rsid w:val="003769B3"/>
    <w:rsid w:val="00376AFE"/>
    <w:rsid w:val="00376BBB"/>
    <w:rsid w:val="00376BD5"/>
    <w:rsid w:val="00376C3E"/>
    <w:rsid w:val="00376D94"/>
    <w:rsid w:val="0037709B"/>
    <w:rsid w:val="003770F8"/>
    <w:rsid w:val="00377174"/>
    <w:rsid w:val="00377680"/>
    <w:rsid w:val="00377BCA"/>
    <w:rsid w:val="00377D40"/>
    <w:rsid w:val="003801BB"/>
    <w:rsid w:val="0038023C"/>
    <w:rsid w:val="00380310"/>
    <w:rsid w:val="003806D3"/>
    <w:rsid w:val="003806F8"/>
    <w:rsid w:val="003808EB"/>
    <w:rsid w:val="00380C21"/>
    <w:rsid w:val="00380DD2"/>
    <w:rsid w:val="00380E22"/>
    <w:rsid w:val="003810E0"/>
    <w:rsid w:val="0038120A"/>
    <w:rsid w:val="00381814"/>
    <w:rsid w:val="0038183F"/>
    <w:rsid w:val="003819A0"/>
    <w:rsid w:val="00381E62"/>
    <w:rsid w:val="00381FB3"/>
    <w:rsid w:val="003820B3"/>
    <w:rsid w:val="003821D4"/>
    <w:rsid w:val="0038221F"/>
    <w:rsid w:val="003826EF"/>
    <w:rsid w:val="00382AA2"/>
    <w:rsid w:val="00382CD1"/>
    <w:rsid w:val="00382E8D"/>
    <w:rsid w:val="00382EED"/>
    <w:rsid w:val="00383179"/>
    <w:rsid w:val="00383408"/>
    <w:rsid w:val="0038389A"/>
    <w:rsid w:val="003838F9"/>
    <w:rsid w:val="00383B50"/>
    <w:rsid w:val="00383BDC"/>
    <w:rsid w:val="0038431B"/>
    <w:rsid w:val="003843D7"/>
    <w:rsid w:val="0038444B"/>
    <w:rsid w:val="00384461"/>
    <w:rsid w:val="00384704"/>
    <w:rsid w:val="00384712"/>
    <w:rsid w:val="00384819"/>
    <w:rsid w:val="003849B0"/>
    <w:rsid w:val="00384F17"/>
    <w:rsid w:val="00384FB4"/>
    <w:rsid w:val="0038525F"/>
    <w:rsid w:val="0038598F"/>
    <w:rsid w:val="00385BB0"/>
    <w:rsid w:val="00386315"/>
    <w:rsid w:val="00386A88"/>
    <w:rsid w:val="00386B3F"/>
    <w:rsid w:val="00386EB1"/>
    <w:rsid w:val="00386F62"/>
    <w:rsid w:val="00387631"/>
    <w:rsid w:val="003878E5"/>
    <w:rsid w:val="00387D99"/>
    <w:rsid w:val="00390502"/>
    <w:rsid w:val="00390691"/>
    <w:rsid w:val="00390917"/>
    <w:rsid w:val="003909CC"/>
    <w:rsid w:val="00390CA7"/>
    <w:rsid w:val="00390DA4"/>
    <w:rsid w:val="00390E73"/>
    <w:rsid w:val="00391348"/>
    <w:rsid w:val="00391726"/>
    <w:rsid w:val="0039194F"/>
    <w:rsid w:val="0039195C"/>
    <w:rsid w:val="00391A98"/>
    <w:rsid w:val="00391D39"/>
    <w:rsid w:val="00391DF3"/>
    <w:rsid w:val="003920AC"/>
    <w:rsid w:val="003924EF"/>
    <w:rsid w:val="003925E6"/>
    <w:rsid w:val="00392A0A"/>
    <w:rsid w:val="00392CEF"/>
    <w:rsid w:val="00392D8A"/>
    <w:rsid w:val="00392ED9"/>
    <w:rsid w:val="003934AC"/>
    <w:rsid w:val="00393529"/>
    <w:rsid w:val="003937C9"/>
    <w:rsid w:val="00393993"/>
    <w:rsid w:val="00393C3D"/>
    <w:rsid w:val="00393C99"/>
    <w:rsid w:val="00393D71"/>
    <w:rsid w:val="00393F69"/>
    <w:rsid w:val="00394090"/>
    <w:rsid w:val="003940CB"/>
    <w:rsid w:val="003941FF"/>
    <w:rsid w:val="00394208"/>
    <w:rsid w:val="003943F2"/>
    <w:rsid w:val="00394567"/>
    <w:rsid w:val="00394A0C"/>
    <w:rsid w:val="00394AD2"/>
    <w:rsid w:val="00394B94"/>
    <w:rsid w:val="00394CEB"/>
    <w:rsid w:val="00394FA8"/>
    <w:rsid w:val="00395300"/>
    <w:rsid w:val="0039572B"/>
    <w:rsid w:val="0039598A"/>
    <w:rsid w:val="00396014"/>
    <w:rsid w:val="003961D6"/>
    <w:rsid w:val="003962E8"/>
    <w:rsid w:val="003963EA"/>
    <w:rsid w:val="0039655A"/>
    <w:rsid w:val="003965F9"/>
    <w:rsid w:val="00396972"/>
    <w:rsid w:val="00396F9C"/>
    <w:rsid w:val="003970E6"/>
    <w:rsid w:val="00397300"/>
    <w:rsid w:val="003974BF"/>
    <w:rsid w:val="00397BC6"/>
    <w:rsid w:val="00397F62"/>
    <w:rsid w:val="003A0322"/>
    <w:rsid w:val="003A04C2"/>
    <w:rsid w:val="003A0723"/>
    <w:rsid w:val="003A074F"/>
    <w:rsid w:val="003A15FA"/>
    <w:rsid w:val="003A17DF"/>
    <w:rsid w:val="003A182C"/>
    <w:rsid w:val="003A18FF"/>
    <w:rsid w:val="003A218E"/>
    <w:rsid w:val="003A2256"/>
    <w:rsid w:val="003A250D"/>
    <w:rsid w:val="003A2661"/>
    <w:rsid w:val="003A28F8"/>
    <w:rsid w:val="003A29E8"/>
    <w:rsid w:val="003A2E6E"/>
    <w:rsid w:val="003A2EAE"/>
    <w:rsid w:val="003A30F8"/>
    <w:rsid w:val="003A3236"/>
    <w:rsid w:val="003A3463"/>
    <w:rsid w:val="003A3B7F"/>
    <w:rsid w:val="003A3F96"/>
    <w:rsid w:val="003A3FB9"/>
    <w:rsid w:val="003A44E0"/>
    <w:rsid w:val="003A4506"/>
    <w:rsid w:val="003A468D"/>
    <w:rsid w:val="003A491E"/>
    <w:rsid w:val="003A4D11"/>
    <w:rsid w:val="003A4EC0"/>
    <w:rsid w:val="003A4F7B"/>
    <w:rsid w:val="003A553E"/>
    <w:rsid w:val="003A555D"/>
    <w:rsid w:val="003A556C"/>
    <w:rsid w:val="003A55F1"/>
    <w:rsid w:val="003A58C2"/>
    <w:rsid w:val="003A5A52"/>
    <w:rsid w:val="003A5AC4"/>
    <w:rsid w:val="003A614D"/>
    <w:rsid w:val="003A6472"/>
    <w:rsid w:val="003A656F"/>
    <w:rsid w:val="003A6670"/>
    <w:rsid w:val="003A68E7"/>
    <w:rsid w:val="003A6D1B"/>
    <w:rsid w:val="003A6DAF"/>
    <w:rsid w:val="003A7416"/>
    <w:rsid w:val="003A7502"/>
    <w:rsid w:val="003A75E5"/>
    <w:rsid w:val="003A7659"/>
    <w:rsid w:val="003A7B95"/>
    <w:rsid w:val="003A7FA6"/>
    <w:rsid w:val="003B0086"/>
    <w:rsid w:val="003B0265"/>
    <w:rsid w:val="003B03E7"/>
    <w:rsid w:val="003B044E"/>
    <w:rsid w:val="003B04B2"/>
    <w:rsid w:val="003B05B0"/>
    <w:rsid w:val="003B0A00"/>
    <w:rsid w:val="003B0BBF"/>
    <w:rsid w:val="003B0ECD"/>
    <w:rsid w:val="003B1184"/>
    <w:rsid w:val="003B168F"/>
    <w:rsid w:val="003B1707"/>
    <w:rsid w:val="003B1831"/>
    <w:rsid w:val="003B19B5"/>
    <w:rsid w:val="003B1C5B"/>
    <w:rsid w:val="003B1E93"/>
    <w:rsid w:val="003B1EFD"/>
    <w:rsid w:val="003B1FF4"/>
    <w:rsid w:val="003B2402"/>
    <w:rsid w:val="003B2492"/>
    <w:rsid w:val="003B24A7"/>
    <w:rsid w:val="003B27D5"/>
    <w:rsid w:val="003B28E8"/>
    <w:rsid w:val="003B2BE7"/>
    <w:rsid w:val="003B3539"/>
    <w:rsid w:val="003B3AB8"/>
    <w:rsid w:val="003B3C0C"/>
    <w:rsid w:val="003B3DA7"/>
    <w:rsid w:val="003B4304"/>
    <w:rsid w:val="003B4549"/>
    <w:rsid w:val="003B48B5"/>
    <w:rsid w:val="003B48BE"/>
    <w:rsid w:val="003B48C2"/>
    <w:rsid w:val="003B4EA9"/>
    <w:rsid w:val="003B57E1"/>
    <w:rsid w:val="003B588E"/>
    <w:rsid w:val="003B5B4D"/>
    <w:rsid w:val="003B5B4E"/>
    <w:rsid w:val="003B5C8F"/>
    <w:rsid w:val="003B5E0F"/>
    <w:rsid w:val="003B60B8"/>
    <w:rsid w:val="003B61CC"/>
    <w:rsid w:val="003B6417"/>
    <w:rsid w:val="003B6457"/>
    <w:rsid w:val="003B6AAF"/>
    <w:rsid w:val="003B6F63"/>
    <w:rsid w:val="003B72D9"/>
    <w:rsid w:val="003B75D5"/>
    <w:rsid w:val="003B771E"/>
    <w:rsid w:val="003C01CF"/>
    <w:rsid w:val="003C02F3"/>
    <w:rsid w:val="003C0B93"/>
    <w:rsid w:val="003C0B9B"/>
    <w:rsid w:val="003C0BEA"/>
    <w:rsid w:val="003C0C6A"/>
    <w:rsid w:val="003C0D8B"/>
    <w:rsid w:val="003C0F3A"/>
    <w:rsid w:val="003C10A5"/>
    <w:rsid w:val="003C110B"/>
    <w:rsid w:val="003C16A6"/>
    <w:rsid w:val="003C16FB"/>
    <w:rsid w:val="003C1A57"/>
    <w:rsid w:val="003C1EFF"/>
    <w:rsid w:val="003C22CE"/>
    <w:rsid w:val="003C22E5"/>
    <w:rsid w:val="003C2359"/>
    <w:rsid w:val="003C23D6"/>
    <w:rsid w:val="003C2AED"/>
    <w:rsid w:val="003C2B5F"/>
    <w:rsid w:val="003C2BDD"/>
    <w:rsid w:val="003C2F1A"/>
    <w:rsid w:val="003C30D0"/>
    <w:rsid w:val="003C30EE"/>
    <w:rsid w:val="003C320E"/>
    <w:rsid w:val="003C332B"/>
    <w:rsid w:val="003C34A4"/>
    <w:rsid w:val="003C352A"/>
    <w:rsid w:val="003C3870"/>
    <w:rsid w:val="003C395A"/>
    <w:rsid w:val="003C3993"/>
    <w:rsid w:val="003C3D28"/>
    <w:rsid w:val="003C40F8"/>
    <w:rsid w:val="003C4667"/>
    <w:rsid w:val="003C49FA"/>
    <w:rsid w:val="003C4E05"/>
    <w:rsid w:val="003C4F06"/>
    <w:rsid w:val="003C5269"/>
    <w:rsid w:val="003C53AF"/>
    <w:rsid w:val="003C587D"/>
    <w:rsid w:val="003C6022"/>
    <w:rsid w:val="003C6075"/>
    <w:rsid w:val="003C6104"/>
    <w:rsid w:val="003C6697"/>
    <w:rsid w:val="003C6C40"/>
    <w:rsid w:val="003C7425"/>
    <w:rsid w:val="003C772A"/>
    <w:rsid w:val="003C7A8D"/>
    <w:rsid w:val="003D04DF"/>
    <w:rsid w:val="003D08FC"/>
    <w:rsid w:val="003D0D36"/>
    <w:rsid w:val="003D10BB"/>
    <w:rsid w:val="003D1677"/>
    <w:rsid w:val="003D1ADA"/>
    <w:rsid w:val="003D1C1C"/>
    <w:rsid w:val="003D1D0F"/>
    <w:rsid w:val="003D1DC7"/>
    <w:rsid w:val="003D1EB2"/>
    <w:rsid w:val="003D22EB"/>
    <w:rsid w:val="003D2402"/>
    <w:rsid w:val="003D24C1"/>
    <w:rsid w:val="003D257C"/>
    <w:rsid w:val="003D2A44"/>
    <w:rsid w:val="003D2AEB"/>
    <w:rsid w:val="003D2B10"/>
    <w:rsid w:val="003D2E18"/>
    <w:rsid w:val="003D3018"/>
    <w:rsid w:val="003D352B"/>
    <w:rsid w:val="003D3C24"/>
    <w:rsid w:val="003D3C64"/>
    <w:rsid w:val="003D3F2A"/>
    <w:rsid w:val="003D3F9D"/>
    <w:rsid w:val="003D47FA"/>
    <w:rsid w:val="003D4C13"/>
    <w:rsid w:val="003D4D62"/>
    <w:rsid w:val="003D50F9"/>
    <w:rsid w:val="003D51BF"/>
    <w:rsid w:val="003D539E"/>
    <w:rsid w:val="003D53E8"/>
    <w:rsid w:val="003D5889"/>
    <w:rsid w:val="003D5A1B"/>
    <w:rsid w:val="003D5AB2"/>
    <w:rsid w:val="003D631C"/>
    <w:rsid w:val="003D6B1C"/>
    <w:rsid w:val="003D6B55"/>
    <w:rsid w:val="003D6C47"/>
    <w:rsid w:val="003D6FE4"/>
    <w:rsid w:val="003D74AC"/>
    <w:rsid w:val="003D751B"/>
    <w:rsid w:val="003D7643"/>
    <w:rsid w:val="003D7885"/>
    <w:rsid w:val="003D7B9E"/>
    <w:rsid w:val="003E03E3"/>
    <w:rsid w:val="003E0491"/>
    <w:rsid w:val="003E0E1A"/>
    <w:rsid w:val="003E0E1D"/>
    <w:rsid w:val="003E138D"/>
    <w:rsid w:val="003E157B"/>
    <w:rsid w:val="003E1744"/>
    <w:rsid w:val="003E17DD"/>
    <w:rsid w:val="003E1873"/>
    <w:rsid w:val="003E19BE"/>
    <w:rsid w:val="003E1C10"/>
    <w:rsid w:val="003E1F81"/>
    <w:rsid w:val="003E2071"/>
    <w:rsid w:val="003E21D2"/>
    <w:rsid w:val="003E303D"/>
    <w:rsid w:val="003E3214"/>
    <w:rsid w:val="003E3328"/>
    <w:rsid w:val="003E33D0"/>
    <w:rsid w:val="003E3487"/>
    <w:rsid w:val="003E3519"/>
    <w:rsid w:val="003E355D"/>
    <w:rsid w:val="003E3585"/>
    <w:rsid w:val="003E35F0"/>
    <w:rsid w:val="003E3690"/>
    <w:rsid w:val="003E3B81"/>
    <w:rsid w:val="003E451F"/>
    <w:rsid w:val="003E4732"/>
    <w:rsid w:val="003E4F2D"/>
    <w:rsid w:val="003E517C"/>
    <w:rsid w:val="003E52CC"/>
    <w:rsid w:val="003E54DE"/>
    <w:rsid w:val="003E5647"/>
    <w:rsid w:val="003E564A"/>
    <w:rsid w:val="003E57B5"/>
    <w:rsid w:val="003E5BED"/>
    <w:rsid w:val="003E5C09"/>
    <w:rsid w:val="003E5E36"/>
    <w:rsid w:val="003E5F39"/>
    <w:rsid w:val="003E62AC"/>
    <w:rsid w:val="003E62E9"/>
    <w:rsid w:val="003E669F"/>
    <w:rsid w:val="003E67BF"/>
    <w:rsid w:val="003E6E9F"/>
    <w:rsid w:val="003E702A"/>
    <w:rsid w:val="003E7132"/>
    <w:rsid w:val="003E75EA"/>
    <w:rsid w:val="003E7A29"/>
    <w:rsid w:val="003E7D9A"/>
    <w:rsid w:val="003F01F2"/>
    <w:rsid w:val="003F02E9"/>
    <w:rsid w:val="003F0737"/>
    <w:rsid w:val="003F10ED"/>
    <w:rsid w:val="003F1140"/>
    <w:rsid w:val="003F152F"/>
    <w:rsid w:val="003F1653"/>
    <w:rsid w:val="003F178B"/>
    <w:rsid w:val="003F18A8"/>
    <w:rsid w:val="003F19CA"/>
    <w:rsid w:val="003F1FDA"/>
    <w:rsid w:val="003F2270"/>
    <w:rsid w:val="003F25CD"/>
    <w:rsid w:val="003F2601"/>
    <w:rsid w:val="003F279A"/>
    <w:rsid w:val="003F28F0"/>
    <w:rsid w:val="003F2993"/>
    <w:rsid w:val="003F2D0E"/>
    <w:rsid w:val="003F2E53"/>
    <w:rsid w:val="003F3337"/>
    <w:rsid w:val="003F355D"/>
    <w:rsid w:val="003F391B"/>
    <w:rsid w:val="003F3B1F"/>
    <w:rsid w:val="003F3DCE"/>
    <w:rsid w:val="003F3F93"/>
    <w:rsid w:val="003F4081"/>
    <w:rsid w:val="003F4318"/>
    <w:rsid w:val="003F4827"/>
    <w:rsid w:val="003F48DF"/>
    <w:rsid w:val="003F4BD4"/>
    <w:rsid w:val="003F4FEE"/>
    <w:rsid w:val="003F5560"/>
    <w:rsid w:val="003F5647"/>
    <w:rsid w:val="003F5AE6"/>
    <w:rsid w:val="003F5E1F"/>
    <w:rsid w:val="003F5E39"/>
    <w:rsid w:val="003F6775"/>
    <w:rsid w:val="003F6963"/>
    <w:rsid w:val="003F7391"/>
    <w:rsid w:val="003F73D9"/>
    <w:rsid w:val="003F7527"/>
    <w:rsid w:val="003F76C1"/>
    <w:rsid w:val="003F7860"/>
    <w:rsid w:val="003F7906"/>
    <w:rsid w:val="003F7CFF"/>
    <w:rsid w:val="0040001A"/>
    <w:rsid w:val="0040025C"/>
    <w:rsid w:val="00400492"/>
    <w:rsid w:val="0040061A"/>
    <w:rsid w:val="004008FC"/>
    <w:rsid w:val="00400B2E"/>
    <w:rsid w:val="00401439"/>
    <w:rsid w:val="004014CC"/>
    <w:rsid w:val="0040151B"/>
    <w:rsid w:val="004017E6"/>
    <w:rsid w:val="0040190E"/>
    <w:rsid w:val="004019FF"/>
    <w:rsid w:val="00401D60"/>
    <w:rsid w:val="00401F37"/>
    <w:rsid w:val="004022BF"/>
    <w:rsid w:val="00402337"/>
    <w:rsid w:val="0040246F"/>
    <w:rsid w:val="00402533"/>
    <w:rsid w:val="0040271C"/>
    <w:rsid w:val="0040282D"/>
    <w:rsid w:val="0040293F"/>
    <w:rsid w:val="004031D5"/>
    <w:rsid w:val="004033C4"/>
    <w:rsid w:val="004037C7"/>
    <w:rsid w:val="0040382A"/>
    <w:rsid w:val="00403A14"/>
    <w:rsid w:val="00403B15"/>
    <w:rsid w:val="00403FC8"/>
    <w:rsid w:val="004041C2"/>
    <w:rsid w:val="00404335"/>
    <w:rsid w:val="004046A7"/>
    <w:rsid w:val="00404803"/>
    <w:rsid w:val="00404C16"/>
    <w:rsid w:val="00404CF1"/>
    <w:rsid w:val="00404CFF"/>
    <w:rsid w:val="00405820"/>
    <w:rsid w:val="004059E3"/>
    <w:rsid w:val="00405D4C"/>
    <w:rsid w:val="00405FB6"/>
    <w:rsid w:val="004067DB"/>
    <w:rsid w:val="00406AC4"/>
    <w:rsid w:val="00406DF6"/>
    <w:rsid w:val="00406F62"/>
    <w:rsid w:val="004071AE"/>
    <w:rsid w:val="00407218"/>
    <w:rsid w:val="004073C0"/>
    <w:rsid w:val="004075A6"/>
    <w:rsid w:val="00407614"/>
    <w:rsid w:val="004077DB"/>
    <w:rsid w:val="00407AE2"/>
    <w:rsid w:val="004102CF"/>
    <w:rsid w:val="004104E0"/>
    <w:rsid w:val="0041057D"/>
    <w:rsid w:val="0041058C"/>
    <w:rsid w:val="00410BB3"/>
    <w:rsid w:val="00411001"/>
    <w:rsid w:val="004112FF"/>
    <w:rsid w:val="00411628"/>
    <w:rsid w:val="0041186B"/>
    <w:rsid w:val="0041214F"/>
    <w:rsid w:val="00412769"/>
    <w:rsid w:val="00412809"/>
    <w:rsid w:val="00412C17"/>
    <w:rsid w:val="0041325A"/>
    <w:rsid w:val="004132C8"/>
    <w:rsid w:val="004132D0"/>
    <w:rsid w:val="00413369"/>
    <w:rsid w:val="004135B3"/>
    <w:rsid w:val="0041369B"/>
    <w:rsid w:val="00413707"/>
    <w:rsid w:val="00413849"/>
    <w:rsid w:val="00413993"/>
    <w:rsid w:val="00413ADA"/>
    <w:rsid w:val="00413DFE"/>
    <w:rsid w:val="00413F2A"/>
    <w:rsid w:val="00413F5C"/>
    <w:rsid w:val="00413F5E"/>
    <w:rsid w:val="00414120"/>
    <w:rsid w:val="00414159"/>
    <w:rsid w:val="00414E3E"/>
    <w:rsid w:val="004152B7"/>
    <w:rsid w:val="004154BA"/>
    <w:rsid w:val="004154DA"/>
    <w:rsid w:val="004157D4"/>
    <w:rsid w:val="00415D75"/>
    <w:rsid w:val="00415ECB"/>
    <w:rsid w:val="00415FE8"/>
    <w:rsid w:val="0041650A"/>
    <w:rsid w:val="004165E9"/>
    <w:rsid w:val="00416954"/>
    <w:rsid w:val="00416DED"/>
    <w:rsid w:val="00416E43"/>
    <w:rsid w:val="00416F33"/>
    <w:rsid w:val="004172C9"/>
    <w:rsid w:val="004173A2"/>
    <w:rsid w:val="0041754A"/>
    <w:rsid w:val="004178B8"/>
    <w:rsid w:val="00417A62"/>
    <w:rsid w:val="00417B0C"/>
    <w:rsid w:val="00417F1D"/>
    <w:rsid w:val="00420B58"/>
    <w:rsid w:val="00420B94"/>
    <w:rsid w:val="00420DBF"/>
    <w:rsid w:val="00420ED0"/>
    <w:rsid w:val="00421248"/>
    <w:rsid w:val="00421474"/>
    <w:rsid w:val="004215F3"/>
    <w:rsid w:val="00421917"/>
    <w:rsid w:val="00421D51"/>
    <w:rsid w:val="0042200B"/>
    <w:rsid w:val="004222E4"/>
    <w:rsid w:val="0042246B"/>
    <w:rsid w:val="00422FC8"/>
    <w:rsid w:val="00423384"/>
    <w:rsid w:val="0042339A"/>
    <w:rsid w:val="004233A9"/>
    <w:rsid w:val="0042353C"/>
    <w:rsid w:val="004235F5"/>
    <w:rsid w:val="0042385D"/>
    <w:rsid w:val="004239DB"/>
    <w:rsid w:val="00423A85"/>
    <w:rsid w:val="00423B2D"/>
    <w:rsid w:val="00423C6D"/>
    <w:rsid w:val="00423D3C"/>
    <w:rsid w:val="0042406A"/>
    <w:rsid w:val="00424139"/>
    <w:rsid w:val="00424278"/>
    <w:rsid w:val="00424359"/>
    <w:rsid w:val="004244F3"/>
    <w:rsid w:val="004246A7"/>
    <w:rsid w:val="00424F04"/>
    <w:rsid w:val="00424F6B"/>
    <w:rsid w:val="00425366"/>
    <w:rsid w:val="004253DA"/>
    <w:rsid w:val="0042596E"/>
    <w:rsid w:val="00425D72"/>
    <w:rsid w:val="00425E86"/>
    <w:rsid w:val="00426053"/>
    <w:rsid w:val="004263EE"/>
    <w:rsid w:val="00426833"/>
    <w:rsid w:val="00426C43"/>
    <w:rsid w:val="00426D01"/>
    <w:rsid w:val="00426FD7"/>
    <w:rsid w:val="00427189"/>
    <w:rsid w:val="0042767D"/>
    <w:rsid w:val="0042786B"/>
    <w:rsid w:val="00427B54"/>
    <w:rsid w:val="00427E81"/>
    <w:rsid w:val="00427F8A"/>
    <w:rsid w:val="0043033C"/>
    <w:rsid w:val="00430651"/>
    <w:rsid w:val="00430767"/>
    <w:rsid w:val="004309E3"/>
    <w:rsid w:val="00430EB1"/>
    <w:rsid w:val="00430EFA"/>
    <w:rsid w:val="004314C1"/>
    <w:rsid w:val="0043159B"/>
    <w:rsid w:val="0043169F"/>
    <w:rsid w:val="004318FB"/>
    <w:rsid w:val="00431BAE"/>
    <w:rsid w:val="00431BFF"/>
    <w:rsid w:val="00431DE1"/>
    <w:rsid w:val="00431E98"/>
    <w:rsid w:val="00432228"/>
    <w:rsid w:val="00432514"/>
    <w:rsid w:val="004329C8"/>
    <w:rsid w:val="00432F40"/>
    <w:rsid w:val="0043319C"/>
    <w:rsid w:val="00433263"/>
    <w:rsid w:val="00433276"/>
    <w:rsid w:val="0043340D"/>
    <w:rsid w:val="004334DE"/>
    <w:rsid w:val="004339B8"/>
    <w:rsid w:val="00433D99"/>
    <w:rsid w:val="00434055"/>
    <w:rsid w:val="00434397"/>
    <w:rsid w:val="004346C5"/>
    <w:rsid w:val="00434776"/>
    <w:rsid w:val="004349AA"/>
    <w:rsid w:val="00435070"/>
    <w:rsid w:val="0043508B"/>
    <w:rsid w:val="004350B0"/>
    <w:rsid w:val="004357F6"/>
    <w:rsid w:val="00435986"/>
    <w:rsid w:val="00435BA1"/>
    <w:rsid w:val="00435ECC"/>
    <w:rsid w:val="004360B9"/>
    <w:rsid w:val="00436424"/>
    <w:rsid w:val="004368A7"/>
    <w:rsid w:val="004369E5"/>
    <w:rsid w:val="00436A7E"/>
    <w:rsid w:val="00436BA9"/>
    <w:rsid w:val="00436E33"/>
    <w:rsid w:val="00436E49"/>
    <w:rsid w:val="00436E4A"/>
    <w:rsid w:val="0043710C"/>
    <w:rsid w:val="004374AE"/>
    <w:rsid w:val="004376CD"/>
    <w:rsid w:val="004378C9"/>
    <w:rsid w:val="0043791E"/>
    <w:rsid w:val="00437C65"/>
    <w:rsid w:val="00437F83"/>
    <w:rsid w:val="004400DA"/>
    <w:rsid w:val="00440307"/>
    <w:rsid w:val="004403AE"/>
    <w:rsid w:val="00440527"/>
    <w:rsid w:val="00440CC5"/>
    <w:rsid w:val="00440D3D"/>
    <w:rsid w:val="00440E37"/>
    <w:rsid w:val="00440F5F"/>
    <w:rsid w:val="00441016"/>
    <w:rsid w:val="0044106A"/>
    <w:rsid w:val="004413BA"/>
    <w:rsid w:val="00441872"/>
    <w:rsid w:val="00441997"/>
    <w:rsid w:val="004420B1"/>
    <w:rsid w:val="0044220C"/>
    <w:rsid w:val="0044298B"/>
    <w:rsid w:val="00443003"/>
    <w:rsid w:val="00443135"/>
    <w:rsid w:val="00443136"/>
    <w:rsid w:val="00443217"/>
    <w:rsid w:val="0044328C"/>
    <w:rsid w:val="004433A1"/>
    <w:rsid w:val="0044343B"/>
    <w:rsid w:val="0044374B"/>
    <w:rsid w:val="00443D65"/>
    <w:rsid w:val="00443EE1"/>
    <w:rsid w:val="004447E2"/>
    <w:rsid w:val="00444912"/>
    <w:rsid w:val="00444A82"/>
    <w:rsid w:val="00444DC9"/>
    <w:rsid w:val="00445397"/>
    <w:rsid w:val="00445912"/>
    <w:rsid w:val="00445AA7"/>
    <w:rsid w:val="00446102"/>
    <w:rsid w:val="0044641B"/>
    <w:rsid w:val="0044661F"/>
    <w:rsid w:val="0044696F"/>
    <w:rsid w:val="00446A1D"/>
    <w:rsid w:val="00446BA6"/>
    <w:rsid w:val="004472FE"/>
    <w:rsid w:val="00447D54"/>
    <w:rsid w:val="00447D73"/>
    <w:rsid w:val="004500CE"/>
    <w:rsid w:val="00450646"/>
    <w:rsid w:val="00450B5A"/>
    <w:rsid w:val="00451407"/>
    <w:rsid w:val="0045195C"/>
    <w:rsid w:val="00451A46"/>
    <w:rsid w:val="00451A4B"/>
    <w:rsid w:val="00451AAF"/>
    <w:rsid w:val="00451FA9"/>
    <w:rsid w:val="004520F9"/>
    <w:rsid w:val="0045226F"/>
    <w:rsid w:val="00452341"/>
    <w:rsid w:val="004523C3"/>
    <w:rsid w:val="0045249A"/>
    <w:rsid w:val="0045285D"/>
    <w:rsid w:val="0045287A"/>
    <w:rsid w:val="00452B82"/>
    <w:rsid w:val="00452C0F"/>
    <w:rsid w:val="00452D1A"/>
    <w:rsid w:val="00453117"/>
    <w:rsid w:val="004541C5"/>
    <w:rsid w:val="00454233"/>
    <w:rsid w:val="0045459A"/>
    <w:rsid w:val="004547C7"/>
    <w:rsid w:val="004548C0"/>
    <w:rsid w:val="00455341"/>
    <w:rsid w:val="004554CA"/>
    <w:rsid w:val="00455736"/>
    <w:rsid w:val="004557AD"/>
    <w:rsid w:val="004557F6"/>
    <w:rsid w:val="004558B3"/>
    <w:rsid w:val="00455D38"/>
    <w:rsid w:val="00455EA4"/>
    <w:rsid w:val="0045600F"/>
    <w:rsid w:val="004563EC"/>
    <w:rsid w:val="004564E5"/>
    <w:rsid w:val="004567F4"/>
    <w:rsid w:val="00456B75"/>
    <w:rsid w:val="00456B94"/>
    <w:rsid w:val="00456BA3"/>
    <w:rsid w:val="00456DE5"/>
    <w:rsid w:val="004570DD"/>
    <w:rsid w:val="004570F7"/>
    <w:rsid w:val="004573E4"/>
    <w:rsid w:val="004574DF"/>
    <w:rsid w:val="004575DB"/>
    <w:rsid w:val="00457759"/>
    <w:rsid w:val="00457896"/>
    <w:rsid w:val="004579CC"/>
    <w:rsid w:val="00457DA8"/>
    <w:rsid w:val="004608E6"/>
    <w:rsid w:val="00460A60"/>
    <w:rsid w:val="00460F1F"/>
    <w:rsid w:val="00460FE8"/>
    <w:rsid w:val="00461309"/>
    <w:rsid w:val="004613B9"/>
    <w:rsid w:val="00461A02"/>
    <w:rsid w:val="00461A4B"/>
    <w:rsid w:val="00461A4C"/>
    <w:rsid w:val="00461B70"/>
    <w:rsid w:val="00461BDF"/>
    <w:rsid w:val="00461D6C"/>
    <w:rsid w:val="00461D92"/>
    <w:rsid w:val="00461D9F"/>
    <w:rsid w:val="00461E51"/>
    <w:rsid w:val="00461F8E"/>
    <w:rsid w:val="00461FDB"/>
    <w:rsid w:val="00462564"/>
    <w:rsid w:val="0046290E"/>
    <w:rsid w:val="00462BB0"/>
    <w:rsid w:val="004630FB"/>
    <w:rsid w:val="004637BC"/>
    <w:rsid w:val="004637D6"/>
    <w:rsid w:val="00463B4C"/>
    <w:rsid w:val="00463D14"/>
    <w:rsid w:val="00464032"/>
    <w:rsid w:val="0046467B"/>
    <w:rsid w:val="0046490C"/>
    <w:rsid w:val="00464976"/>
    <w:rsid w:val="00464B33"/>
    <w:rsid w:val="00464C67"/>
    <w:rsid w:val="00464CA8"/>
    <w:rsid w:val="00464FA9"/>
    <w:rsid w:val="004652CC"/>
    <w:rsid w:val="004656F4"/>
    <w:rsid w:val="00466298"/>
    <w:rsid w:val="00466391"/>
    <w:rsid w:val="00466623"/>
    <w:rsid w:val="00467015"/>
    <w:rsid w:val="00467047"/>
    <w:rsid w:val="0046730D"/>
    <w:rsid w:val="00467367"/>
    <w:rsid w:val="0046760E"/>
    <w:rsid w:val="004678E6"/>
    <w:rsid w:val="00467926"/>
    <w:rsid w:val="00467B02"/>
    <w:rsid w:val="00467C79"/>
    <w:rsid w:val="00467F47"/>
    <w:rsid w:val="00467F67"/>
    <w:rsid w:val="00467FFC"/>
    <w:rsid w:val="00470140"/>
    <w:rsid w:val="004701EF"/>
    <w:rsid w:val="00470396"/>
    <w:rsid w:val="004708C0"/>
    <w:rsid w:val="00471091"/>
    <w:rsid w:val="00471345"/>
    <w:rsid w:val="00471F28"/>
    <w:rsid w:val="00472139"/>
    <w:rsid w:val="0047221F"/>
    <w:rsid w:val="0047254E"/>
    <w:rsid w:val="00472557"/>
    <w:rsid w:val="00473004"/>
    <w:rsid w:val="0047327D"/>
    <w:rsid w:val="004732B2"/>
    <w:rsid w:val="00473736"/>
    <w:rsid w:val="00473924"/>
    <w:rsid w:val="004740DA"/>
    <w:rsid w:val="0047416E"/>
    <w:rsid w:val="004741B2"/>
    <w:rsid w:val="00474390"/>
    <w:rsid w:val="0047491C"/>
    <w:rsid w:val="00474A82"/>
    <w:rsid w:val="00474AC6"/>
    <w:rsid w:val="00474E58"/>
    <w:rsid w:val="00474EB2"/>
    <w:rsid w:val="004752AA"/>
    <w:rsid w:val="004754DB"/>
    <w:rsid w:val="00475897"/>
    <w:rsid w:val="00475997"/>
    <w:rsid w:val="00475A03"/>
    <w:rsid w:val="00475A22"/>
    <w:rsid w:val="00475AEB"/>
    <w:rsid w:val="00475D1E"/>
    <w:rsid w:val="00475D2C"/>
    <w:rsid w:val="00476057"/>
    <w:rsid w:val="0047607D"/>
    <w:rsid w:val="00476116"/>
    <w:rsid w:val="004762EE"/>
    <w:rsid w:val="00476537"/>
    <w:rsid w:val="00476595"/>
    <w:rsid w:val="004765C1"/>
    <w:rsid w:val="004765EA"/>
    <w:rsid w:val="00476AA3"/>
    <w:rsid w:val="00476D6D"/>
    <w:rsid w:val="00477381"/>
    <w:rsid w:val="004775D4"/>
    <w:rsid w:val="00477B9B"/>
    <w:rsid w:val="00477D33"/>
    <w:rsid w:val="0048002F"/>
    <w:rsid w:val="0048010F"/>
    <w:rsid w:val="0048015F"/>
    <w:rsid w:val="0048038F"/>
    <w:rsid w:val="004803BE"/>
    <w:rsid w:val="004806C5"/>
    <w:rsid w:val="004807BF"/>
    <w:rsid w:val="0048085B"/>
    <w:rsid w:val="00480F75"/>
    <w:rsid w:val="004810B7"/>
    <w:rsid w:val="004812C6"/>
    <w:rsid w:val="004816A7"/>
    <w:rsid w:val="0048187E"/>
    <w:rsid w:val="00481A1E"/>
    <w:rsid w:val="00481A91"/>
    <w:rsid w:val="00481E78"/>
    <w:rsid w:val="00481F91"/>
    <w:rsid w:val="0048249C"/>
    <w:rsid w:val="004824CB"/>
    <w:rsid w:val="004826C2"/>
    <w:rsid w:val="004826F1"/>
    <w:rsid w:val="0048286C"/>
    <w:rsid w:val="00482D9F"/>
    <w:rsid w:val="00483806"/>
    <w:rsid w:val="0048392F"/>
    <w:rsid w:val="00483C18"/>
    <w:rsid w:val="0048422D"/>
    <w:rsid w:val="004844C7"/>
    <w:rsid w:val="0048450A"/>
    <w:rsid w:val="0048452F"/>
    <w:rsid w:val="004846C1"/>
    <w:rsid w:val="00484817"/>
    <w:rsid w:val="00484951"/>
    <w:rsid w:val="00484A5E"/>
    <w:rsid w:val="00484D9C"/>
    <w:rsid w:val="00484E62"/>
    <w:rsid w:val="0048535D"/>
    <w:rsid w:val="00485684"/>
    <w:rsid w:val="0048598D"/>
    <w:rsid w:val="00485B9E"/>
    <w:rsid w:val="00485C35"/>
    <w:rsid w:val="00486105"/>
    <w:rsid w:val="0048622F"/>
    <w:rsid w:val="00486345"/>
    <w:rsid w:val="00486610"/>
    <w:rsid w:val="004878B2"/>
    <w:rsid w:val="00487B12"/>
    <w:rsid w:val="00487F8D"/>
    <w:rsid w:val="00490029"/>
    <w:rsid w:val="0049025A"/>
    <w:rsid w:val="0049070B"/>
    <w:rsid w:val="004907B0"/>
    <w:rsid w:val="0049096C"/>
    <w:rsid w:val="00490AED"/>
    <w:rsid w:val="00490E3F"/>
    <w:rsid w:val="00490E73"/>
    <w:rsid w:val="00490F6C"/>
    <w:rsid w:val="004914E5"/>
    <w:rsid w:val="0049199A"/>
    <w:rsid w:val="00491D80"/>
    <w:rsid w:val="00491D93"/>
    <w:rsid w:val="004920EE"/>
    <w:rsid w:val="004923B7"/>
    <w:rsid w:val="004924E3"/>
    <w:rsid w:val="0049259F"/>
    <w:rsid w:val="004927E7"/>
    <w:rsid w:val="00492E3A"/>
    <w:rsid w:val="00493E38"/>
    <w:rsid w:val="00494084"/>
    <w:rsid w:val="004943E8"/>
    <w:rsid w:val="00494721"/>
    <w:rsid w:val="0049487A"/>
    <w:rsid w:val="00494929"/>
    <w:rsid w:val="00494A8A"/>
    <w:rsid w:val="00494B09"/>
    <w:rsid w:val="00494B82"/>
    <w:rsid w:val="00494BDA"/>
    <w:rsid w:val="00494D21"/>
    <w:rsid w:val="00494D51"/>
    <w:rsid w:val="00495370"/>
    <w:rsid w:val="004953C6"/>
    <w:rsid w:val="00495505"/>
    <w:rsid w:val="00495511"/>
    <w:rsid w:val="004958E3"/>
    <w:rsid w:val="00495B24"/>
    <w:rsid w:val="00495C00"/>
    <w:rsid w:val="00496224"/>
    <w:rsid w:val="004963B9"/>
    <w:rsid w:val="00496993"/>
    <w:rsid w:val="00496A72"/>
    <w:rsid w:val="00496EE3"/>
    <w:rsid w:val="00496F4C"/>
    <w:rsid w:val="00497462"/>
    <w:rsid w:val="004974BA"/>
    <w:rsid w:val="004975A5"/>
    <w:rsid w:val="004975D8"/>
    <w:rsid w:val="004976DE"/>
    <w:rsid w:val="00497A7A"/>
    <w:rsid w:val="00497D51"/>
    <w:rsid w:val="00497E64"/>
    <w:rsid w:val="004A033B"/>
    <w:rsid w:val="004A0533"/>
    <w:rsid w:val="004A067F"/>
    <w:rsid w:val="004A06D1"/>
    <w:rsid w:val="004A09F1"/>
    <w:rsid w:val="004A0B31"/>
    <w:rsid w:val="004A0CC0"/>
    <w:rsid w:val="004A0F9D"/>
    <w:rsid w:val="004A0FD5"/>
    <w:rsid w:val="004A1734"/>
    <w:rsid w:val="004A1735"/>
    <w:rsid w:val="004A17E5"/>
    <w:rsid w:val="004A17FA"/>
    <w:rsid w:val="004A1EE3"/>
    <w:rsid w:val="004A1F35"/>
    <w:rsid w:val="004A27CC"/>
    <w:rsid w:val="004A28C2"/>
    <w:rsid w:val="004A2A9A"/>
    <w:rsid w:val="004A2C9F"/>
    <w:rsid w:val="004A2CF9"/>
    <w:rsid w:val="004A2D27"/>
    <w:rsid w:val="004A2DCB"/>
    <w:rsid w:val="004A3178"/>
    <w:rsid w:val="004A3253"/>
    <w:rsid w:val="004A33A7"/>
    <w:rsid w:val="004A3513"/>
    <w:rsid w:val="004A37F0"/>
    <w:rsid w:val="004A395C"/>
    <w:rsid w:val="004A3C24"/>
    <w:rsid w:val="004A4130"/>
    <w:rsid w:val="004A4441"/>
    <w:rsid w:val="004A4679"/>
    <w:rsid w:val="004A4763"/>
    <w:rsid w:val="004A4914"/>
    <w:rsid w:val="004A49F7"/>
    <w:rsid w:val="004A4BF4"/>
    <w:rsid w:val="004A51E1"/>
    <w:rsid w:val="004A5250"/>
    <w:rsid w:val="004A5429"/>
    <w:rsid w:val="004A58E0"/>
    <w:rsid w:val="004A59FA"/>
    <w:rsid w:val="004A5B26"/>
    <w:rsid w:val="004A5B3C"/>
    <w:rsid w:val="004A66C6"/>
    <w:rsid w:val="004A6872"/>
    <w:rsid w:val="004A6BB6"/>
    <w:rsid w:val="004A6BBF"/>
    <w:rsid w:val="004A77CA"/>
    <w:rsid w:val="004A7971"/>
    <w:rsid w:val="004A7FA2"/>
    <w:rsid w:val="004B0105"/>
    <w:rsid w:val="004B0196"/>
    <w:rsid w:val="004B03A8"/>
    <w:rsid w:val="004B043A"/>
    <w:rsid w:val="004B05FC"/>
    <w:rsid w:val="004B0750"/>
    <w:rsid w:val="004B0817"/>
    <w:rsid w:val="004B0C0F"/>
    <w:rsid w:val="004B0FF9"/>
    <w:rsid w:val="004B11B4"/>
    <w:rsid w:val="004B1442"/>
    <w:rsid w:val="004B14B6"/>
    <w:rsid w:val="004B16EA"/>
    <w:rsid w:val="004B1776"/>
    <w:rsid w:val="004B17D0"/>
    <w:rsid w:val="004B1805"/>
    <w:rsid w:val="004B1B36"/>
    <w:rsid w:val="004B1BE5"/>
    <w:rsid w:val="004B1F6C"/>
    <w:rsid w:val="004B2221"/>
    <w:rsid w:val="004B25FE"/>
    <w:rsid w:val="004B267D"/>
    <w:rsid w:val="004B2BCA"/>
    <w:rsid w:val="004B2C99"/>
    <w:rsid w:val="004B30C7"/>
    <w:rsid w:val="004B31A9"/>
    <w:rsid w:val="004B3261"/>
    <w:rsid w:val="004B3900"/>
    <w:rsid w:val="004B3A11"/>
    <w:rsid w:val="004B3DD5"/>
    <w:rsid w:val="004B3E91"/>
    <w:rsid w:val="004B3F14"/>
    <w:rsid w:val="004B41BD"/>
    <w:rsid w:val="004B43B0"/>
    <w:rsid w:val="004B4780"/>
    <w:rsid w:val="004B47C5"/>
    <w:rsid w:val="004B4EF2"/>
    <w:rsid w:val="004B4FF3"/>
    <w:rsid w:val="004B58C4"/>
    <w:rsid w:val="004B5AD1"/>
    <w:rsid w:val="004B5C08"/>
    <w:rsid w:val="004B5D2E"/>
    <w:rsid w:val="004B604A"/>
    <w:rsid w:val="004B6107"/>
    <w:rsid w:val="004B6360"/>
    <w:rsid w:val="004B637D"/>
    <w:rsid w:val="004B643B"/>
    <w:rsid w:val="004B6F78"/>
    <w:rsid w:val="004B727D"/>
    <w:rsid w:val="004B7667"/>
    <w:rsid w:val="004B7B86"/>
    <w:rsid w:val="004B7FB1"/>
    <w:rsid w:val="004C04A2"/>
    <w:rsid w:val="004C07A4"/>
    <w:rsid w:val="004C0839"/>
    <w:rsid w:val="004C0ADC"/>
    <w:rsid w:val="004C0D5A"/>
    <w:rsid w:val="004C11F1"/>
    <w:rsid w:val="004C13BB"/>
    <w:rsid w:val="004C173A"/>
    <w:rsid w:val="004C1894"/>
    <w:rsid w:val="004C1C62"/>
    <w:rsid w:val="004C1DC6"/>
    <w:rsid w:val="004C27F3"/>
    <w:rsid w:val="004C2B7C"/>
    <w:rsid w:val="004C2EC3"/>
    <w:rsid w:val="004C3133"/>
    <w:rsid w:val="004C32FA"/>
    <w:rsid w:val="004C37F2"/>
    <w:rsid w:val="004C3A34"/>
    <w:rsid w:val="004C3AAF"/>
    <w:rsid w:val="004C3B25"/>
    <w:rsid w:val="004C4632"/>
    <w:rsid w:val="004C4679"/>
    <w:rsid w:val="004C4681"/>
    <w:rsid w:val="004C4AAC"/>
    <w:rsid w:val="004C500C"/>
    <w:rsid w:val="004C50D9"/>
    <w:rsid w:val="004C52D1"/>
    <w:rsid w:val="004C541C"/>
    <w:rsid w:val="004C57E8"/>
    <w:rsid w:val="004C5CB7"/>
    <w:rsid w:val="004C5CD7"/>
    <w:rsid w:val="004C5E6F"/>
    <w:rsid w:val="004C68E1"/>
    <w:rsid w:val="004C6BA3"/>
    <w:rsid w:val="004C719B"/>
    <w:rsid w:val="004C730D"/>
    <w:rsid w:val="004C7444"/>
    <w:rsid w:val="004C75A6"/>
    <w:rsid w:val="004C7809"/>
    <w:rsid w:val="004C788D"/>
    <w:rsid w:val="004C7966"/>
    <w:rsid w:val="004C7AEB"/>
    <w:rsid w:val="004C7B50"/>
    <w:rsid w:val="004C7C53"/>
    <w:rsid w:val="004C7CF9"/>
    <w:rsid w:val="004C7DB4"/>
    <w:rsid w:val="004C7FA0"/>
    <w:rsid w:val="004D06D1"/>
    <w:rsid w:val="004D070B"/>
    <w:rsid w:val="004D0954"/>
    <w:rsid w:val="004D0A77"/>
    <w:rsid w:val="004D0B78"/>
    <w:rsid w:val="004D0FC6"/>
    <w:rsid w:val="004D1144"/>
    <w:rsid w:val="004D1238"/>
    <w:rsid w:val="004D13C4"/>
    <w:rsid w:val="004D2386"/>
    <w:rsid w:val="004D2612"/>
    <w:rsid w:val="004D28E5"/>
    <w:rsid w:val="004D2D8E"/>
    <w:rsid w:val="004D3278"/>
    <w:rsid w:val="004D32BF"/>
    <w:rsid w:val="004D3353"/>
    <w:rsid w:val="004D354D"/>
    <w:rsid w:val="004D35E3"/>
    <w:rsid w:val="004D3992"/>
    <w:rsid w:val="004D3CC1"/>
    <w:rsid w:val="004D4363"/>
    <w:rsid w:val="004D45D5"/>
    <w:rsid w:val="004D466E"/>
    <w:rsid w:val="004D485A"/>
    <w:rsid w:val="004D4BCA"/>
    <w:rsid w:val="004D4C94"/>
    <w:rsid w:val="004D4E30"/>
    <w:rsid w:val="004D4E72"/>
    <w:rsid w:val="004D52D2"/>
    <w:rsid w:val="004D5329"/>
    <w:rsid w:val="004D5869"/>
    <w:rsid w:val="004D5C20"/>
    <w:rsid w:val="004D5C27"/>
    <w:rsid w:val="004D5C6B"/>
    <w:rsid w:val="004D6439"/>
    <w:rsid w:val="004D6ABF"/>
    <w:rsid w:val="004D6B45"/>
    <w:rsid w:val="004D70A5"/>
    <w:rsid w:val="004D7205"/>
    <w:rsid w:val="004D7310"/>
    <w:rsid w:val="004D7606"/>
    <w:rsid w:val="004D782B"/>
    <w:rsid w:val="004D7A3A"/>
    <w:rsid w:val="004E0123"/>
    <w:rsid w:val="004E0805"/>
    <w:rsid w:val="004E08C5"/>
    <w:rsid w:val="004E0953"/>
    <w:rsid w:val="004E0B96"/>
    <w:rsid w:val="004E1114"/>
    <w:rsid w:val="004E1371"/>
    <w:rsid w:val="004E152A"/>
    <w:rsid w:val="004E1746"/>
    <w:rsid w:val="004E1955"/>
    <w:rsid w:val="004E1ACA"/>
    <w:rsid w:val="004E1DC0"/>
    <w:rsid w:val="004E1EBC"/>
    <w:rsid w:val="004E1EDD"/>
    <w:rsid w:val="004E1EF7"/>
    <w:rsid w:val="004E216C"/>
    <w:rsid w:val="004E2270"/>
    <w:rsid w:val="004E2358"/>
    <w:rsid w:val="004E258B"/>
    <w:rsid w:val="004E2686"/>
    <w:rsid w:val="004E2914"/>
    <w:rsid w:val="004E2B2F"/>
    <w:rsid w:val="004E30EB"/>
    <w:rsid w:val="004E36BA"/>
    <w:rsid w:val="004E36CC"/>
    <w:rsid w:val="004E37A0"/>
    <w:rsid w:val="004E3D4D"/>
    <w:rsid w:val="004E3EB9"/>
    <w:rsid w:val="004E4543"/>
    <w:rsid w:val="004E454F"/>
    <w:rsid w:val="004E466D"/>
    <w:rsid w:val="004E4D07"/>
    <w:rsid w:val="004E51D5"/>
    <w:rsid w:val="004E52B5"/>
    <w:rsid w:val="004E53A6"/>
    <w:rsid w:val="004E53B3"/>
    <w:rsid w:val="004E546E"/>
    <w:rsid w:val="004E58BA"/>
    <w:rsid w:val="004E5B0E"/>
    <w:rsid w:val="004E5E02"/>
    <w:rsid w:val="004E6138"/>
    <w:rsid w:val="004E6179"/>
    <w:rsid w:val="004E61F7"/>
    <w:rsid w:val="004E6425"/>
    <w:rsid w:val="004E6489"/>
    <w:rsid w:val="004E65E9"/>
    <w:rsid w:val="004E662A"/>
    <w:rsid w:val="004E6650"/>
    <w:rsid w:val="004E69C0"/>
    <w:rsid w:val="004E729A"/>
    <w:rsid w:val="004E75F1"/>
    <w:rsid w:val="004E79C7"/>
    <w:rsid w:val="004E7BD4"/>
    <w:rsid w:val="004F02F5"/>
    <w:rsid w:val="004F058A"/>
    <w:rsid w:val="004F0C49"/>
    <w:rsid w:val="004F125E"/>
    <w:rsid w:val="004F1859"/>
    <w:rsid w:val="004F185A"/>
    <w:rsid w:val="004F1898"/>
    <w:rsid w:val="004F19A6"/>
    <w:rsid w:val="004F1A13"/>
    <w:rsid w:val="004F1C01"/>
    <w:rsid w:val="004F1CDD"/>
    <w:rsid w:val="004F279D"/>
    <w:rsid w:val="004F366C"/>
    <w:rsid w:val="004F37D0"/>
    <w:rsid w:val="004F3852"/>
    <w:rsid w:val="004F38C3"/>
    <w:rsid w:val="004F3B01"/>
    <w:rsid w:val="004F3F0B"/>
    <w:rsid w:val="004F4533"/>
    <w:rsid w:val="004F46A4"/>
    <w:rsid w:val="004F4E6C"/>
    <w:rsid w:val="004F5872"/>
    <w:rsid w:val="004F5929"/>
    <w:rsid w:val="004F5A6F"/>
    <w:rsid w:val="004F5AE0"/>
    <w:rsid w:val="004F5C3B"/>
    <w:rsid w:val="004F5CD3"/>
    <w:rsid w:val="004F5F43"/>
    <w:rsid w:val="004F611D"/>
    <w:rsid w:val="004F6750"/>
    <w:rsid w:val="004F696A"/>
    <w:rsid w:val="004F6D47"/>
    <w:rsid w:val="004F6F44"/>
    <w:rsid w:val="004F6F7D"/>
    <w:rsid w:val="004F70EA"/>
    <w:rsid w:val="004F7B26"/>
    <w:rsid w:val="005005FA"/>
    <w:rsid w:val="00500B34"/>
    <w:rsid w:val="00500B6B"/>
    <w:rsid w:val="00500C70"/>
    <w:rsid w:val="00501088"/>
    <w:rsid w:val="00501370"/>
    <w:rsid w:val="00501437"/>
    <w:rsid w:val="005018D1"/>
    <w:rsid w:val="00501F20"/>
    <w:rsid w:val="0050214A"/>
    <w:rsid w:val="005022D6"/>
    <w:rsid w:val="005023E3"/>
    <w:rsid w:val="00502454"/>
    <w:rsid w:val="00502E81"/>
    <w:rsid w:val="00502ECD"/>
    <w:rsid w:val="00503023"/>
    <w:rsid w:val="005031F8"/>
    <w:rsid w:val="005035B8"/>
    <w:rsid w:val="00503688"/>
    <w:rsid w:val="00503C7F"/>
    <w:rsid w:val="00503E35"/>
    <w:rsid w:val="00504769"/>
    <w:rsid w:val="00504877"/>
    <w:rsid w:val="00504914"/>
    <w:rsid w:val="00504928"/>
    <w:rsid w:val="00505040"/>
    <w:rsid w:val="00505093"/>
    <w:rsid w:val="00505563"/>
    <w:rsid w:val="00505775"/>
    <w:rsid w:val="0050590C"/>
    <w:rsid w:val="00505B27"/>
    <w:rsid w:val="00505C60"/>
    <w:rsid w:val="005062D5"/>
    <w:rsid w:val="00506316"/>
    <w:rsid w:val="005063D9"/>
    <w:rsid w:val="005064BC"/>
    <w:rsid w:val="0050679F"/>
    <w:rsid w:val="0050694A"/>
    <w:rsid w:val="00506D92"/>
    <w:rsid w:val="0050700E"/>
    <w:rsid w:val="0050725F"/>
    <w:rsid w:val="005076E1"/>
    <w:rsid w:val="0050784A"/>
    <w:rsid w:val="005079CE"/>
    <w:rsid w:val="00510458"/>
    <w:rsid w:val="0051083B"/>
    <w:rsid w:val="005109A4"/>
    <w:rsid w:val="00510A10"/>
    <w:rsid w:val="00510E50"/>
    <w:rsid w:val="00510F71"/>
    <w:rsid w:val="00511136"/>
    <w:rsid w:val="00511285"/>
    <w:rsid w:val="00511300"/>
    <w:rsid w:val="00511368"/>
    <w:rsid w:val="0051173E"/>
    <w:rsid w:val="00511799"/>
    <w:rsid w:val="00511910"/>
    <w:rsid w:val="00511919"/>
    <w:rsid w:val="00511B55"/>
    <w:rsid w:val="00511D36"/>
    <w:rsid w:val="00512279"/>
    <w:rsid w:val="0051244F"/>
    <w:rsid w:val="00512B50"/>
    <w:rsid w:val="00512C4D"/>
    <w:rsid w:val="0051306B"/>
    <w:rsid w:val="005133E8"/>
    <w:rsid w:val="005137A2"/>
    <w:rsid w:val="005138C1"/>
    <w:rsid w:val="00513B5F"/>
    <w:rsid w:val="00513D70"/>
    <w:rsid w:val="005142B3"/>
    <w:rsid w:val="0051444C"/>
    <w:rsid w:val="00514465"/>
    <w:rsid w:val="00514637"/>
    <w:rsid w:val="00514672"/>
    <w:rsid w:val="00514825"/>
    <w:rsid w:val="0051489A"/>
    <w:rsid w:val="00514957"/>
    <w:rsid w:val="0051533C"/>
    <w:rsid w:val="00515A40"/>
    <w:rsid w:val="00515DF3"/>
    <w:rsid w:val="00515F15"/>
    <w:rsid w:val="005160E4"/>
    <w:rsid w:val="00516294"/>
    <w:rsid w:val="005162FD"/>
    <w:rsid w:val="00516405"/>
    <w:rsid w:val="0051666A"/>
    <w:rsid w:val="00516C8F"/>
    <w:rsid w:val="00516ED1"/>
    <w:rsid w:val="005174AE"/>
    <w:rsid w:val="00517BDB"/>
    <w:rsid w:val="00517C5C"/>
    <w:rsid w:val="0052005B"/>
    <w:rsid w:val="0052037B"/>
    <w:rsid w:val="00520704"/>
    <w:rsid w:val="0052076E"/>
    <w:rsid w:val="00520829"/>
    <w:rsid w:val="0052088E"/>
    <w:rsid w:val="0052093D"/>
    <w:rsid w:val="00520B77"/>
    <w:rsid w:val="00520D6E"/>
    <w:rsid w:val="00522199"/>
    <w:rsid w:val="005224D7"/>
    <w:rsid w:val="00522DFE"/>
    <w:rsid w:val="00523560"/>
    <w:rsid w:val="005235D2"/>
    <w:rsid w:val="00523E03"/>
    <w:rsid w:val="005246BA"/>
    <w:rsid w:val="005248AC"/>
    <w:rsid w:val="00524D5E"/>
    <w:rsid w:val="00524F10"/>
    <w:rsid w:val="00524F5E"/>
    <w:rsid w:val="005254A4"/>
    <w:rsid w:val="00525C81"/>
    <w:rsid w:val="00525FCB"/>
    <w:rsid w:val="0052684C"/>
    <w:rsid w:val="00526BE9"/>
    <w:rsid w:val="00526FA6"/>
    <w:rsid w:val="00527169"/>
    <w:rsid w:val="005272EF"/>
    <w:rsid w:val="0052730E"/>
    <w:rsid w:val="00527372"/>
    <w:rsid w:val="005279B2"/>
    <w:rsid w:val="005305E7"/>
    <w:rsid w:val="0053065F"/>
    <w:rsid w:val="0053075C"/>
    <w:rsid w:val="00530ADB"/>
    <w:rsid w:val="00530DE7"/>
    <w:rsid w:val="00530EB1"/>
    <w:rsid w:val="00530F29"/>
    <w:rsid w:val="00530F9D"/>
    <w:rsid w:val="0053182A"/>
    <w:rsid w:val="0053190D"/>
    <w:rsid w:val="00531930"/>
    <w:rsid w:val="005319C0"/>
    <w:rsid w:val="00531D46"/>
    <w:rsid w:val="00531DD4"/>
    <w:rsid w:val="00531F7B"/>
    <w:rsid w:val="0053219D"/>
    <w:rsid w:val="0053241A"/>
    <w:rsid w:val="00532454"/>
    <w:rsid w:val="00532D2D"/>
    <w:rsid w:val="00532F62"/>
    <w:rsid w:val="00533148"/>
    <w:rsid w:val="00533933"/>
    <w:rsid w:val="00533E09"/>
    <w:rsid w:val="00534AD0"/>
    <w:rsid w:val="005350B7"/>
    <w:rsid w:val="0053556E"/>
    <w:rsid w:val="00535814"/>
    <w:rsid w:val="00535D41"/>
    <w:rsid w:val="00535D55"/>
    <w:rsid w:val="00535E3A"/>
    <w:rsid w:val="00535F0F"/>
    <w:rsid w:val="00535FEB"/>
    <w:rsid w:val="005360AE"/>
    <w:rsid w:val="005363E0"/>
    <w:rsid w:val="00537080"/>
    <w:rsid w:val="00537427"/>
    <w:rsid w:val="0053749D"/>
    <w:rsid w:val="00537835"/>
    <w:rsid w:val="00537C43"/>
    <w:rsid w:val="00537C80"/>
    <w:rsid w:val="005402A4"/>
    <w:rsid w:val="00540AF8"/>
    <w:rsid w:val="00540D90"/>
    <w:rsid w:val="00540ED7"/>
    <w:rsid w:val="005411F4"/>
    <w:rsid w:val="005415A1"/>
    <w:rsid w:val="005416CF"/>
    <w:rsid w:val="00541BBD"/>
    <w:rsid w:val="005420EC"/>
    <w:rsid w:val="005423D1"/>
    <w:rsid w:val="005423E4"/>
    <w:rsid w:val="00542516"/>
    <w:rsid w:val="005428FE"/>
    <w:rsid w:val="00542FE6"/>
    <w:rsid w:val="005430D5"/>
    <w:rsid w:val="005430E3"/>
    <w:rsid w:val="00543314"/>
    <w:rsid w:val="00543818"/>
    <w:rsid w:val="00543998"/>
    <w:rsid w:val="00543DC2"/>
    <w:rsid w:val="00543FF8"/>
    <w:rsid w:val="005441AB"/>
    <w:rsid w:val="0054465C"/>
    <w:rsid w:val="005448F5"/>
    <w:rsid w:val="005449C6"/>
    <w:rsid w:val="00544A7D"/>
    <w:rsid w:val="00544BEB"/>
    <w:rsid w:val="00544C70"/>
    <w:rsid w:val="00544E57"/>
    <w:rsid w:val="005454EB"/>
    <w:rsid w:val="00545561"/>
    <w:rsid w:val="005456B1"/>
    <w:rsid w:val="005458A2"/>
    <w:rsid w:val="00545D88"/>
    <w:rsid w:val="00545E00"/>
    <w:rsid w:val="00545ECE"/>
    <w:rsid w:val="0054628E"/>
    <w:rsid w:val="00546314"/>
    <w:rsid w:val="00546366"/>
    <w:rsid w:val="005463AB"/>
    <w:rsid w:val="00546574"/>
    <w:rsid w:val="00546EB4"/>
    <w:rsid w:val="00546F4E"/>
    <w:rsid w:val="005473BB"/>
    <w:rsid w:val="005478FE"/>
    <w:rsid w:val="00547A9B"/>
    <w:rsid w:val="00547B19"/>
    <w:rsid w:val="00547C08"/>
    <w:rsid w:val="00550042"/>
    <w:rsid w:val="00550597"/>
    <w:rsid w:val="0055064D"/>
    <w:rsid w:val="00550BD9"/>
    <w:rsid w:val="00550D2E"/>
    <w:rsid w:val="00551594"/>
    <w:rsid w:val="0055182C"/>
    <w:rsid w:val="005519AC"/>
    <w:rsid w:val="005519D4"/>
    <w:rsid w:val="00551A05"/>
    <w:rsid w:val="00551DA0"/>
    <w:rsid w:val="00551E13"/>
    <w:rsid w:val="00551E6F"/>
    <w:rsid w:val="00551E72"/>
    <w:rsid w:val="00551FE5"/>
    <w:rsid w:val="0055240B"/>
    <w:rsid w:val="005525D4"/>
    <w:rsid w:val="005528A1"/>
    <w:rsid w:val="00552A5F"/>
    <w:rsid w:val="00552A82"/>
    <w:rsid w:val="00552AC6"/>
    <w:rsid w:val="00552ED5"/>
    <w:rsid w:val="00553045"/>
    <w:rsid w:val="00553548"/>
    <w:rsid w:val="005537A6"/>
    <w:rsid w:val="00553B01"/>
    <w:rsid w:val="00553BFA"/>
    <w:rsid w:val="00553CFF"/>
    <w:rsid w:val="00553FB8"/>
    <w:rsid w:val="005540BB"/>
    <w:rsid w:val="00554206"/>
    <w:rsid w:val="0055422D"/>
    <w:rsid w:val="00554241"/>
    <w:rsid w:val="005552A5"/>
    <w:rsid w:val="00555497"/>
    <w:rsid w:val="005555CC"/>
    <w:rsid w:val="005556C6"/>
    <w:rsid w:val="00555D1D"/>
    <w:rsid w:val="005562FC"/>
    <w:rsid w:val="0055635E"/>
    <w:rsid w:val="0055653A"/>
    <w:rsid w:val="00556A60"/>
    <w:rsid w:val="00556B70"/>
    <w:rsid w:val="00556C6F"/>
    <w:rsid w:val="00556F8C"/>
    <w:rsid w:val="00557299"/>
    <w:rsid w:val="00557315"/>
    <w:rsid w:val="0055745B"/>
    <w:rsid w:val="00557627"/>
    <w:rsid w:val="005577A1"/>
    <w:rsid w:val="005578E8"/>
    <w:rsid w:val="0055791D"/>
    <w:rsid w:val="00557B73"/>
    <w:rsid w:val="00557C0D"/>
    <w:rsid w:val="00557E82"/>
    <w:rsid w:val="00557F09"/>
    <w:rsid w:val="00560218"/>
    <w:rsid w:val="005604CA"/>
    <w:rsid w:val="0056063A"/>
    <w:rsid w:val="005609AB"/>
    <w:rsid w:val="00560B25"/>
    <w:rsid w:val="0056103C"/>
    <w:rsid w:val="0056187B"/>
    <w:rsid w:val="005618E4"/>
    <w:rsid w:val="00561901"/>
    <w:rsid w:val="0056196B"/>
    <w:rsid w:val="00561CC8"/>
    <w:rsid w:val="00561DB9"/>
    <w:rsid w:val="00561E83"/>
    <w:rsid w:val="0056258B"/>
    <w:rsid w:val="00562630"/>
    <w:rsid w:val="0056285D"/>
    <w:rsid w:val="00562B9F"/>
    <w:rsid w:val="00562BA4"/>
    <w:rsid w:val="00562BE8"/>
    <w:rsid w:val="00562F61"/>
    <w:rsid w:val="0056351D"/>
    <w:rsid w:val="00563C2A"/>
    <w:rsid w:val="00563D85"/>
    <w:rsid w:val="00564054"/>
    <w:rsid w:val="005641F1"/>
    <w:rsid w:val="00564380"/>
    <w:rsid w:val="0056445D"/>
    <w:rsid w:val="00564646"/>
    <w:rsid w:val="0056476A"/>
    <w:rsid w:val="00564924"/>
    <w:rsid w:val="005649B5"/>
    <w:rsid w:val="00564A03"/>
    <w:rsid w:val="00564AED"/>
    <w:rsid w:val="00564C2E"/>
    <w:rsid w:val="00564E51"/>
    <w:rsid w:val="00565001"/>
    <w:rsid w:val="00565200"/>
    <w:rsid w:val="00565538"/>
    <w:rsid w:val="005655AE"/>
    <w:rsid w:val="00565696"/>
    <w:rsid w:val="005657B9"/>
    <w:rsid w:val="005658E7"/>
    <w:rsid w:val="00565A71"/>
    <w:rsid w:val="00565CC5"/>
    <w:rsid w:val="00565EDB"/>
    <w:rsid w:val="00565F38"/>
    <w:rsid w:val="00565FCA"/>
    <w:rsid w:val="00566011"/>
    <w:rsid w:val="00566271"/>
    <w:rsid w:val="00566281"/>
    <w:rsid w:val="005664CA"/>
    <w:rsid w:val="005666E9"/>
    <w:rsid w:val="00566843"/>
    <w:rsid w:val="00566A10"/>
    <w:rsid w:val="00566FA4"/>
    <w:rsid w:val="00567361"/>
    <w:rsid w:val="005674F4"/>
    <w:rsid w:val="0056752A"/>
    <w:rsid w:val="0056761D"/>
    <w:rsid w:val="00567626"/>
    <w:rsid w:val="0056776F"/>
    <w:rsid w:val="00567E28"/>
    <w:rsid w:val="00567E94"/>
    <w:rsid w:val="00570187"/>
    <w:rsid w:val="005701B2"/>
    <w:rsid w:val="005702E0"/>
    <w:rsid w:val="00570350"/>
    <w:rsid w:val="00570521"/>
    <w:rsid w:val="00570A4E"/>
    <w:rsid w:val="00570C5D"/>
    <w:rsid w:val="00570D8B"/>
    <w:rsid w:val="00571097"/>
    <w:rsid w:val="005712CF"/>
    <w:rsid w:val="00571BC1"/>
    <w:rsid w:val="00571C01"/>
    <w:rsid w:val="00571E32"/>
    <w:rsid w:val="0057211F"/>
    <w:rsid w:val="005723C9"/>
    <w:rsid w:val="005725EE"/>
    <w:rsid w:val="005727B1"/>
    <w:rsid w:val="005729DF"/>
    <w:rsid w:val="00572B72"/>
    <w:rsid w:val="00572BA8"/>
    <w:rsid w:val="00573496"/>
    <w:rsid w:val="005735AC"/>
    <w:rsid w:val="00573767"/>
    <w:rsid w:val="005738D4"/>
    <w:rsid w:val="0057393E"/>
    <w:rsid w:val="00573F21"/>
    <w:rsid w:val="0057414B"/>
    <w:rsid w:val="005743FC"/>
    <w:rsid w:val="0057465F"/>
    <w:rsid w:val="00574B8F"/>
    <w:rsid w:val="00574F90"/>
    <w:rsid w:val="005751C3"/>
    <w:rsid w:val="0057573E"/>
    <w:rsid w:val="00575805"/>
    <w:rsid w:val="0057602F"/>
    <w:rsid w:val="00576072"/>
    <w:rsid w:val="0057646F"/>
    <w:rsid w:val="005766DD"/>
    <w:rsid w:val="00576736"/>
    <w:rsid w:val="00576B26"/>
    <w:rsid w:val="00576C6C"/>
    <w:rsid w:val="00576E5B"/>
    <w:rsid w:val="0057746C"/>
    <w:rsid w:val="00577588"/>
    <w:rsid w:val="00577FF9"/>
    <w:rsid w:val="005802C8"/>
    <w:rsid w:val="0058031F"/>
    <w:rsid w:val="005803C0"/>
    <w:rsid w:val="0058068B"/>
    <w:rsid w:val="005806C2"/>
    <w:rsid w:val="00580C34"/>
    <w:rsid w:val="00580C3A"/>
    <w:rsid w:val="00580DE2"/>
    <w:rsid w:val="00580E04"/>
    <w:rsid w:val="00581B9E"/>
    <w:rsid w:val="00581E0E"/>
    <w:rsid w:val="00581EAB"/>
    <w:rsid w:val="005825D7"/>
    <w:rsid w:val="005826E8"/>
    <w:rsid w:val="00582993"/>
    <w:rsid w:val="00582D5B"/>
    <w:rsid w:val="005837EA"/>
    <w:rsid w:val="005839B3"/>
    <w:rsid w:val="00583DA9"/>
    <w:rsid w:val="00583EE9"/>
    <w:rsid w:val="005842B0"/>
    <w:rsid w:val="005842DF"/>
    <w:rsid w:val="00584892"/>
    <w:rsid w:val="00584B09"/>
    <w:rsid w:val="00584B3D"/>
    <w:rsid w:val="00584ED9"/>
    <w:rsid w:val="00584EE3"/>
    <w:rsid w:val="00584F59"/>
    <w:rsid w:val="005851F4"/>
    <w:rsid w:val="00585255"/>
    <w:rsid w:val="005852CA"/>
    <w:rsid w:val="0058578A"/>
    <w:rsid w:val="00585CF5"/>
    <w:rsid w:val="00585E70"/>
    <w:rsid w:val="00585EAB"/>
    <w:rsid w:val="00585EC5"/>
    <w:rsid w:val="005868B5"/>
    <w:rsid w:val="00586CA6"/>
    <w:rsid w:val="00586E39"/>
    <w:rsid w:val="00586E80"/>
    <w:rsid w:val="00586F03"/>
    <w:rsid w:val="0058714B"/>
    <w:rsid w:val="00587191"/>
    <w:rsid w:val="005879D0"/>
    <w:rsid w:val="00587A75"/>
    <w:rsid w:val="00590035"/>
    <w:rsid w:val="005901F8"/>
    <w:rsid w:val="00590274"/>
    <w:rsid w:val="00590430"/>
    <w:rsid w:val="0059081C"/>
    <w:rsid w:val="005908D6"/>
    <w:rsid w:val="00590927"/>
    <w:rsid w:val="00590DC1"/>
    <w:rsid w:val="00590EEE"/>
    <w:rsid w:val="00590FE7"/>
    <w:rsid w:val="00591678"/>
    <w:rsid w:val="00591C0A"/>
    <w:rsid w:val="00591CC5"/>
    <w:rsid w:val="00591D7F"/>
    <w:rsid w:val="00591EC2"/>
    <w:rsid w:val="00592202"/>
    <w:rsid w:val="005922B2"/>
    <w:rsid w:val="00592319"/>
    <w:rsid w:val="005924D4"/>
    <w:rsid w:val="005926CF"/>
    <w:rsid w:val="00592818"/>
    <w:rsid w:val="00592DA8"/>
    <w:rsid w:val="00592E5D"/>
    <w:rsid w:val="00592E6E"/>
    <w:rsid w:val="0059310B"/>
    <w:rsid w:val="005932F4"/>
    <w:rsid w:val="0059335E"/>
    <w:rsid w:val="005933A4"/>
    <w:rsid w:val="00593451"/>
    <w:rsid w:val="00594240"/>
    <w:rsid w:val="005942C4"/>
    <w:rsid w:val="00594BF5"/>
    <w:rsid w:val="00594FCC"/>
    <w:rsid w:val="00595146"/>
    <w:rsid w:val="0059535D"/>
    <w:rsid w:val="00595506"/>
    <w:rsid w:val="00595578"/>
    <w:rsid w:val="00595667"/>
    <w:rsid w:val="0059585C"/>
    <w:rsid w:val="00595955"/>
    <w:rsid w:val="00595FB0"/>
    <w:rsid w:val="005964A0"/>
    <w:rsid w:val="0059666C"/>
    <w:rsid w:val="00596AE7"/>
    <w:rsid w:val="00596DD2"/>
    <w:rsid w:val="00596E91"/>
    <w:rsid w:val="0059724C"/>
    <w:rsid w:val="00597256"/>
    <w:rsid w:val="005976C6"/>
    <w:rsid w:val="00597A14"/>
    <w:rsid w:val="00597ABC"/>
    <w:rsid w:val="00597B7C"/>
    <w:rsid w:val="005A00EE"/>
    <w:rsid w:val="005A0115"/>
    <w:rsid w:val="005A0124"/>
    <w:rsid w:val="005A01AE"/>
    <w:rsid w:val="005A01B0"/>
    <w:rsid w:val="005A0421"/>
    <w:rsid w:val="005A04AC"/>
    <w:rsid w:val="005A0803"/>
    <w:rsid w:val="005A10DE"/>
    <w:rsid w:val="005A1233"/>
    <w:rsid w:val="005A1364"/>
    <w:rsid w:val="005A1763"/>
    <w:rsid w:val="005A198E"/>
    <w:rsid w:val="005A1A56"/>
    <w:rsid w:val="005A1BD6"/>
    <w:rsid w:val="005A1C29"/>
    <w:rsid w:val="005A2269"/>
    <w:rsid w:val="005A227B"/>
    <w:rsid w:val="005A239C"/>
    <w:rsid w:val="005A3318"/>
    <w:rsid w:val="005A343C"/>
    <w:rsid w:val="005A351F"/>
    <w:rsid w:val="005A354D"/>
    <w:rsid w:val="005A37B1"/>
    <w:rsid w:val="005A3A45"/>
    <w:rsid w:val="005A3D8E"/>
    <w:rsid w:val="005A3E07"/>
    <w:rsid w:val="005A3E0B"/>
    <w:rsid w:val="005A3FD8"/>
    <w:rsid w:val="005A40F7"/>
    <w:rsid w:val="005A470E"/>
    <w:rsid w:val="005A4723"/>
    <w:rsid w:val="005A4E5E"/>
    <w:rsid w:val="005A51E8"/>
    <w:rsid w:val="005A53C4"/>
    <w:rsid w:val="005A5564"/>
    <w:rsid w:val="005A5FCC"/>
    <w:rsid w:val="005A66D7"/>
    <w:rsid w:val="005A682F"/>
    <w:rsid w:val="005A69A6"/>
    <w:rsid w:val="005A6AFA"/>
    <w:rsid w:val="005A6C77"/>
    <w:rsid w:val="005A6DB7"/>
    <w:rsid w:val="005A6F02"/>
    <w:rsid w:val="005A71D1"/>
    <w:rsid w:val="005A7402"/>
    <w:rsid w:val="005A7413"/>
    <w:rsid w:val="005A7484"/>
    <w:rsid w:val="005A7550"/>
    <w:rsid w:val="005A7751"/>
    <w:rsid w:val="005A79A3"/>
    <w:rsid w:val="005A7EB9"/>
    <w:rsid w:val="005A7F52"/>
    <w:rsid w:val="005A7F72"/>
    <w:rsid w:val="005B01C9"/>
    <w:rsid w:val="005B02B3"/>
    <w:rsid w:val="005B0340"/>
    <w:rsid w:val="005B040A"/>
    <w:rsid w:val="005B051E"/>
    <w:rsid w:val="005B0569"/>
    <w:rsid w:val="005B0C31"/>
    <w:rsid w:val="005B0D0B"/>
    <w:rsid w:val="005B0E0C"/>
    <w:rsid w:val="005B1218"/>
    <w:rsid w:val="005B1291"/>
    <w:rsid w:val="005B131C"/>
    <w:rsid w:val="005B15AF"/>
    <w:rsid w:val="005B1618"/>
    <w:rsid w:val="005B171E"/>
    <w:rsid w:val="005B172C"/>
    <w:rsid w:val="005B1F06"/>
    <w:rsid w:val="005B2017"/>
    <w:rsid w:val="005B20DE"/>
    <w:rsid w:val="005B2172"/>
    <w:rsid w:val="005B2227"/>
    <w:rsid w:val="005B251B"/>
    <w:rsid w:val="005B285F"/>
    <w:rsid w:val="005B2AB4"/>
    <w:rsid w:val="005B2B62"/>
    <w:rsid w:val="005B2DD3"/>
    <w:rsid w:val="005B30AB"/>
    <w:rsid w:val="005B316B"/>
    <w:rsid w:val="005B3201"/>
    <w:rsid w:val="005B3203"/>
    <w:rsid w:val="005B3F57"/>
    <w:rsid w:val="005B40EA"/>
    <w:rsid w:val="005B4205"/>
    <w:rsid w:val="005B47B8"/>
    <w:rsid w:val="005B47B9"/>
    <w:rsid w:val="005B4955"/>
    <w:rsid w:val="005B4A3E"/>
    <w:rsid w:val="005B4D24"/>
    <w:rsid w:val="005B4D3D"/>
    <w:rsid w:val="005B4D68"/>
    <w:rsid w:val="005B5152"/>
    <w:rsid w:val="005B53DF"/>
    <w:rsid w:val="005B5C87"/>
    <w:rsid w:val="005B5C8A"/>
    <w:rsid w:val="005B61B0"/>
    <w:rsid w:val="005B623A"/>
    <w:rsid w:val="005B63F2"/>
    <w:rsid w:val="005B653D"/>
    <w:rsid w:val="005B66BC"/>
    <w:rsid w:val="005B6A55"/>
    <w:rsid w:val="005B6A93"/>
    <w:rsid w:val="005B6B18"/>
    <w:rsid w:val="005B6BD5"/>
    <w:rsid w:val="005B7069"/>
    <w:rsid w:val="005B7194"/>
    <w:rsid w:val="005B72B9"/>
    <w:rsid w:val="005B7672"/>
    <w:rsid w:val="005B7857"/>
    <w:rsid w:val="005B7F49"/>
    <w:rsid w:val="005C0359"/>
    <w:rsid w:val="005C038E"/>
    <w:rsid w:val="005C03EC"/>
    <w:rsid w:val="005C0516"/>
    <w:rsid w:val="005C0552"/>
    <w:rsid w:val="005C090B"/>
    <w:rsid w:val="005C0F89"/>
    <w:rsid w:val="005C1003"/>
    <w:rsid w:val="005C11B2"/>
    <w:rsid w:val="005C14BB"/>
    <w:rsid w:val="005C1509"/>
    <w:rsid w:val="005C19B6"/>
    <w:rsid w:val="005C19C4"/>
    <w:rsid w:val="005C1C8F"/>
    <w:rsid w:val="005C1D8F"/>
    <w:rsid w:val="005C2145"/>
    <w:rsid w:val="005C273B"/>
    <w:rsid w:val="005C29FF"/>
    <w:rsid w:val="005C2B3B"/>
    <w:rsid w:val="005C3071"/>
    <w:rsid w:val="005C3134"/>
    <w:rsid w:val="005C325C"/>
    <w:rsid w:val="005C358B"/>
    <w:rsid w:val="005C3BED"/>
    <w:rsid w:val="005C3C89"/>
    <w:rsid w:val="005C3E63"/>
    <w:rsid w:val="005C3EFD"/>
    <w:rsid w:val="005C3FF3"/>
    <w:rsid w:val="005C476F"/>
    <w:rsid w:val="005C4819"/>
    <w:rsid w:val="005C4A42"/>
    <w:rsid w:val="005C4F5E"/>
    <w:rsid w:val="005C5056"/>
    <w:rsid w:val="005C50FD"/>
    <w:rsid w:val="005C5112"/>
    <w:rsid w:val="005C51E9"/>
    <w:rsid w:val="005C52CF"/>
    <w:rsid w:val="005C5961"/>
    <w:rsid w:val="005C5AE6"/>
    <w:rsid w:val="005C5B30"/>
    <w:rsid w:val="005C5D80"/>
    <w:rsid w:val="005C5F64"/>
    <w:rsid w:val="005C60A1"/>
    <w:rsid w:val="005C6156"/>
    <w:rsid w:val="005C6332"/>
    <w:rsid w:val="005C693C"/>
    <w:rsid w:val="005C6B88"/>
    <w:rsid w:val="005C7675"/>
    <w:rsid w:val="005C7886"/>
    <w:rsid w:val="005C791C"/>
    <w:rsid w:val="005C7DD9"/>
    <w:rsid w:val="005D03F2"/>
    <w:rsid w:val="005D08AE"/>
    <w:rsid w:val="005D08C9"/>
    <w:rsid w:val="005D0F90"/>
    <w:rsid w:val="005D1446"/>
    <w:rsid w:val="005D1458"/>
    <w:rsid w:val="005D14B9"/>
    <w:rsid w:val="005D1513"/>
    <w:rsid w:val="005D1521"/>
    <w:rsid w:val="005D17A8"/>
    <w:rsid w:val="005D1895"/>
    <w:rsid w:val="005D1BFC"/>
    <w:rsid w:val="005D1C23"/>
    <w:rsid w:val="005D1F8A"/>
    <w:rsid w:val="005D1F8B"/>
    <w:rsid w:val="005D2453"/>
    <w:rsid w:val="005D247A"/>
    <w:rsid w:val="005D25FD"/>
    <w:rsid w:val="005D2831"/>
    <w:rsid w:val="005D2AA3"/>
    <w:rsid w:val="005D2B44"/>
    <w:rsid w:val="005D2B78"/>
    <w:rsid w:val="005D300B"/>
    <w:rsid w:val="005D3339"/>
    <w:rsid w:val="005D350C"/>
    <w:rsid w:val="005D359D"/>
    <w:rsid w:val="005D35F8"/>
    <w:rsid w:val="005D3978"/>
    <w:rsid w:val="005D3CFB"/>
    <w:rsid w:val="005D43DF"/>
    <w:rsid w:val="005D4472"/>
    <w:rsid w:val="005D4601"/>
    <w:rsid w:val="005D486A"/>
    <w:rsid w:val="005D48B3"/>
    <w:rsid w:val="005D48E0"/>
    <w:rsid w:val="005D493A"/>
    <w:rsid w:val="005D4B02"/>
    <w:rsid w:val="005D51FF"/>
    <w:rsid w:val="005D5217"/>
    <w:rsid w:val="005D5727"/>
    <w:rsid w:val="005D593D"/>
    <w:rsid w:val="005D5D38"/>
    <w:rsid w:val="005D5DE4"/>
    <w:rsid w:val="005D5EDF"/>
    <w:rsid w:val="005D5F53"/>
    <w:rsid w:val="005D6112"/>
    <w:rsid w:val="005D6279"/>
    <w:rsid w:val="005D6656"/>
    <w:rsid w:val="005D670E"/>
    <w:rsid w:val="005D6968"/>
    <w:rsid w:val="005D6EB1"/>
    <w:rsid w:val="005D70A8"/>
    <w:rsid w:val="005D7812"/>
    <w:rsid w:val="005D7A5A"/>
    <w:rsid w:val="005E024B"/>
    <w:rsid w:val="005E0275"/>
    <w:rsid w:val="005E0373"/>
    <w:rsid w:val="005E09A6"/>
    <w:rsid w:val="005E0B83"/>
    <w:rsid w:val="005E0D98"/>
    <w:rsid w:val="005E1134"/>
    <w:rsid w:val="005E162E"/>
    <w:rsid w:val="005E16BA"/>
    <w:rsid w:val="005E1B35"/>
    <w:rsid w:val="005E1E11"/>
    <w:rsid w:val="005E1E82"/>
    <w:rsid w:val="005E2612"/>
    <w:rsid w:val="005E298E"/>
    <w:rsid w:val="005E2A2E"/>
    <w:rsid w:val="005E2DAD"/>
    <w:rsid w:val="005E2EAB"/>
    <w:rsid w:val="005E3184"/>
    <w:rsid w:val="005E396A"/>
    <w:rsid w:val="005E3E16"/>
    <w:rsid w:val="005E401F"/>
    <w:rsid w:val="005E47BC"/>
    <w:rsid w:val="005E4B10"/>
    <w:rsid w:val="005E4BC7"/>
    <w:rsid w:val="005E4C97"/>
    <w:rsid w:val="005E4CCA"/>
    <w:rsid w:val="005E4DD3"/>
    <w:rsid w:val="005E4FD3"/>
    <w:rsid w:val="005E51AC"/>
    <w:rsid w:val="005E52FD"/>
    <w:rsid w:val="005E5502"/>
    <w:rsid w:val="005E55C8"/>
    <w:rsid w:val="005E5B0A"/>
    <w:rsid w:val="005E5F07"/>
    <w:rsid w:val="005E5FFB"/>
    <w:rsid w:val="005E6043"/>
    <w:rsid w:val="005E6486"/>
    <w:rsid w:val="005E650E"/>
    <w:rsid w:val="005E7305"/>
    <w:rsid w:val="005E7381"/>
    <w:rsid w:val="005E78C4"/>
    <w:rsid w:val="005E7A0F"/>
    <w:rsid w:val="005E7CC9"/>
    <w:rsid w:val="005F0167"/>
    <w:rsid w:val="005F01F7"/>
    <w:rsid w:val="005F02FE"/>
    <w:rsid w:val="005F0639"/>
    <w:rsid w:val="005F0DC0"/>
    <w:rsid w:val="005F1055"/>
    <w:rsid w:val="005F10A7"/>
    <w:rsid w:val="005F130C"/>
    <w:rsid w:val="005F130E"/>
    <w:rsid w:val="005F17C9"/>
    <w:rsid w:val="005F1AED"/>
    <w:rsid w:val="005F1D91"/>
    <w:rsid w:val="005F1E1E"/>
    <w:rsid w:val="005F20BE"/>
    <w:rsid w:val="005F23C3"/>
    <w:rsid w:val="005F248E"/>
    <w:rsid w:val="005F25B5"/>
    <w:rsid w:val="005F3569"/>
    <w:rsid w:val="005F3E37"/>
    <w:rsid w:val="005F4083"/>
    <w:rsid w:val="005F40C1"/>
    <w:rsid w:val="005F41E1"/>
    <w:rsid w:val="005F423F"/>
    <w:rsid w:val="005F44DC"/>
    <w:rsid w:val="005F4D43"/>
    <w:rsid w:val="005F4E4D"/>
    <w:rsid w:val="005F4FA7"/>
    <w:rsid w:val="005F5035"/>
    <w:rsid w:val="005F5619"/>
    <w:rsid w:val="005F5864"/>
    <w:rsid w:val="005F59CF"/>
    <w:rsid w:val="005F5BE2"/>
    <w:rsid w:val="005F5CE0"/>
    <w:rsid w:val="005F5D4A"/>
    <w:rsid w:val="005F6082"/>
    <w:rsid w:val="005F66F7"/>
    <w:rsid w:val="005F6771"/>
    <w:rsid w:val="005F68B8"/>
    <w:rsid w:val="005F6D96"/>
    <w:rsid w:val="005F7135"/>
    <w:rsid w:val="005F7181"/>
    <w:rsid w:val="005F7813"/>
    <w:rsid w:val="005F78E4"/>
    <w:rsid w:val="006009CC"/>
    <w:rsid w:val="00600ACD"/>
    <w:rsid w:val="00600C0B"/>
    <w:rsid w:val="00600D93"/>
    <w:rsid w:val="00600E77"/>
    <w:rsid w:val="00600F1C"/>
    <w:rsid w:val="00601001"/>
    <w:rsid w:val="00601084"/>
    <w:rsid w:val="00601382"/>
    <w:rsid w:val="00601A31"/>
    <w:rsid w:val="00601B4E"/>
    <w:rsid w:val="00601BC3"/>
    <w:rsid w:val="00601C1F"/>
    <w:rsid w:val="00601D4F"/>
    <w:rsid w:val="00601E1B"/>
    <w:rsid w:val="0060212A"/>
    <w:rsid w:val="006021B6"/>
    <w:rsid w:val="006022C5"/>
    <w:rsid w:val="0060267A"/>
    <w:rsid w:val="00602699"/>
    <w:rsid w:val="0060276E"/>
    <w:rsid w:val="00602B7A"/>
    <w:rsid w:val="00602C69"/>
    <w:rsid w:val="00602E92"/>
    <w:rsid w:val="00603191"/>
    <w:rsid w:val="006032E3"/>
    <w:rsid w:val="00603422"/>
    <w:rsid w:val="0060345F"/>
    <w:rsid w:val="00603E05"/>
    <w:rsid w:val="0060431E"/>
    <w:rsid w:val="006043F3"/>
    <w:rsid w:val="006047A3"/>
    <w:rsid w:val="00604D55"/>
    <w:rsid w:val="00604DDB"/>
    <w:rsid w:val="00604FCB"/>
    <w:rsid w:val="0060537A"/>
    <w:rsid w:val="00605579"/>
    <w:rsid w:val="006055AA"/>
    <w:rsid w:val="006055C4"/>
    <w:rsid w:val="0060565D"/>
    <w:rsid w:val="00605A50"/>
    <w:rsid w:val="00605B02"/>
    <w:rsid w:val="00605DB1"/>
    <w:rsid w:val="0060602B"/>
    <w:rsid w:val="00606468"/>
    <w:rsid w:val="00606671"/>
    <w:rsid w:val="006066AB"/>
    <w:rsid w:val="006068DE"/>
    <w:rsid w:val="00606F4B"/>
    <w:rsid w:val="0060718D"/>
    <w:rsid w:val="00607345"/>
    <w:rsid w:val="00607497"/>
    <w:rsid w:val="00607C06"/>
    <w:rsid w:val="00610031"/>
    <w:rsid w:val="006101A9"/>
    <w:rsid w:val="0061028D"/>
    <w:rsid w:val="00610659"/>
    <w:rsid w:val="00610B52"/>
    <w:rsid w:val="00611013"/>
    <w:rsid w:val="00611051"/>
    <w:rsid w:val="006112CB"/>
    <w:rsid w:val="0061140B"/>
    <w:rsid w:val="00611A15"/>
    <w:rsid w:val="00611DBD"/>
    <w:rsid w:val="0061209A"/>
    <w:rsid w:val="006123B4"/>
    <w:rsid w:val="00612443"/>
    <w:rsid w:val="0061249A"/>
    <w:rsid w:val="00612AA3"/>
    <w:rsid w:val="00612D8A"/>
    <w:rsid w:val="00613411"/>
    <w:rsid w:val="0061341E"/>
    <w:rsid w:val="0061362B"/>
    <w:rsid w:val="00613721"/>
    <w:rsid w:val="00613AAF"/>
    <w:rsid w:val="006140E6"/>
    <w:rsid w:val="00614441"/>
    <w:rsid w:val="00614457"/>
    <w:rsid w:val="00614505"/>
    <w:rsid w:val="00614510"/>
    <w:rsid w:val="00614852"/>
    <w:rsid w:val="00614B4A"/>
    <w:rsid w:val="00614E09"/>
    <w:rsid w:val="0061505C"/>
    <w:rsid w:val="006157A7"/>
    <w:rsid w:val="00615897"/>
    <w:rsid w:val="00615AEF"/>
    <w:rsid w:val="00615DAB"/>
    <w:rsid w:val="00615F22"/>
    <w:rsid w:val="0061600E"/>
    <w:rsid w:val="0061607B"/>
    <w:rsid w:val="006161A3"/>
    <w:rsid w:val="0061633F"/>
    <w:rsid w:val="0061657F"/>
    <w:rsid w:val="006172DB"/>
    <w:rsid w:val="00617327"/>
    <w:rsid w:val="00617804"/>
    <w:rsid w:val="00617883"/>
    <w:rsid w:val="00617B28"/>
    <w:rsid w:val="00617BB9"/>
    <w:rsid w:val="00617BD4"/>
    <w:rsid w:val="00617F46"/>
    <w:rsid w:val="0062007A"/>
    <w:rsid w:val="006201E1"/>
    <w:rsid w:val="00620296"/>
    <w:rsid w:val="006203FB"/>
    <w:rsid w:val="006204E4"/>
    <w:rsid w:val="00620628"/>
    <w:rsid w:val="0062084D"/>
    <w:rsid w:val="00620B82"/>
    <w:rsid w:val="00620B86"/>
    <w:rsid w:val="00620C51"/>
    <w:rsid w:val="006210C7"/>
    <w:rsid w:val="00621102"/>
    <w:rsid w:val="00621610"/>
    <w:rsid w:val="0062174F"/>
    <w:rsid w:val="00621751"/>
    <w:rsid w:val="00621ADF"/>
    <w:rsid w:val="0062213C"/>
    <w:rsid w:val="00622610"/>
    <w:rsid w:val="00622C34"/>
    <w:rsid w:val="00623192"/>
    <w:rsid w:val="0062335C"/>
    <w:rsid w:val="006234D8"/>
    <w:rsid w:val="00623650"/>
    <w:rsid w:val="00623D4D"/>
    <w:rsid w:val="00623D8D"/>
    <w:rsid w:val="006242BE"/>
    <w:rsid w:val="0062473F"/>
    <w:rsid w:val="00624A04"/>
    <w:rsid w:val="00624ADA"/>
    <w:rsid w:val="00624AF1"/>
    <w:rsid w:val="00624B16"/>
    <w:rsid w:val="00624B35"/>
    <w:rsid w:val="00624B8B"/>
    <w:rsid w:val="00624EA8"/>
    <w:rsid w:val="00624EC3"/>
    <w:rsid w:val="00624F21"/>
    <w:rsid w:val="006258C3"/>
    <w:rsid w:val="006258DC"/>
    <w:rsid w:val="00625B14"/>
    <w:rsid w:val="00625C55"/>
    <w:rsid w:val="00625F4F"/>
    <w:rsid w:val="006262FC"/>
    <w:rsid w:val="006263B6"/>
    <w:rsid w:val="00626534"/>
    <w:rsid w:val="006266E1"/>
    <w:rsid w:val="006267FA"/>
    <w:rsid w:val="00626820"/>
    <w:rsid w:val="0062694C"/>
    <w:rsid w:val="00626A7F"/>
    <w:rsid w:val="00626BEB"/>
    <w:rsid w:val="00626FA7"/>
    <w:rsid w:val="00627BBB"/>
    <w:rsid w:val="00627CC3"/>
    <w:rsid w:val="006304CD"/>
    <w:rsid w:val="006304E7"/>
    <w:rsid w:val="00630509"/>
    <w:rsid w:val="00630785"/>
    <w:rsid w:val="006307D5"/>
    <w:rsid w:val="00630881"/>
    <w:rsid w:val="0063091F"/>
    <w:rsid w:val="00630D97"/>
    <w:rsid w:val="00631224"/>
    <w:rsid w:val="006313A9"/>
    <w:rsid w:val="00631575"/>
    <w:rsid w:val="0063161B"/>
    <w:rsid w:val="00631BA3"/>
    <w:rsid w:val="00631DF8"/>
    <w:rsid w:val="00632168"/>
    <w:rsid w:val="0063252E"/>
    <w:rsid w:val="0063288B"/>
    <w:rsid w:val="006328C5"/>
    <w:rsid w:val="00632A19"/>
    <w:rsid w:val="00632C09"/>
    <w:rsid w:val="00632D71"/>
    <w:rsid w:val="00632F81"/>
    <w:rsid w:val="00633417"/>
    <w:rsid w:val="00633512"/>
    <w:rsid w:val="00633549"/>
    <w:rsid w:val="00633BFB"/>
    <w:rsid w:val="00633CF0"/>
    <w:rsid w:val="006343A6"/>
    <w:rsid w:val="0063445E"/>
    <w:rsid w:val="00634583"/>
    <w:rsid w:val="006347A1"/>
    <w:rsid w:val="006347F1"/>
    <w:rsid w:val="00634813"/>
    <w:rsid w:val="0063485F"/>
    <w:rsid w:val="00634AF5"/>
    <w:rsid w:val="00634C28"/>
    <w:rsid w:val="00634C3D"/>
    <w:rsid w:val="00634EAB"/>
    <w:rsid w:val="00634FBB"/>
    <w:rsid w:val="00635213"/>
    <w:rsid w:val="006353C8"/>
    <w:rsid w:val="006357B4"/>
    <w:rsid w:val="006358B7"/>
    <w:rsid w:val="006358E4"/>
    <w:rsid w:val="006366CE"/>
    <w:rsid w:val="00636C19"/>
    <w:rsid w:val="0063748B"/>
    <w:rsid w:val="006375B6"/>
    <w:rsid w:val="0063761E"/>
    <w:rsid w:val="00637663"/>
    <w:rsid w:val="0063768C"/>
    <w:rsid w:val="0063776B"/>
    <w:rsid w:val="00637785"/>
    <w:rsid w:val="00637964"/>
    <w:rsid w:val="006379BE"/>
    <w:rsid w:val="00637C0C"/>
    <w:rsid w:val="00637F43"/>
    <w:rsid w:val="0064081B"/>
    <w:rsid w:val="006410B1"/>
    <w:rsid w:val="00641626"/>
    <w:rsid w:val="00641A15"/>
    <w:rsid w:val="00641A23"/>
    <w:rsid w:val="00641A8F"/>
    <w:rsid w:val="00641D1B"/>
    <w:rsid w:val="006420E2"/>
    <w:rsid w:val="00642859"/>
    <w:rsid w:val="00642B14"/>
    <w:rsid w:val="00642D14"/>
    <w:rsid w:val="0064329D"/>
    <w:rsid w:val="0064345B"/>
    <w:rsid w:val="006437F9"/>
    <w:rsid w:val="00643BA4"/>
    <w:rsid w:val="00643E59"/>
    <w:rsid w:val="006441A9"/>
    <w:rsid w:val="00644D18"/>
    <w:rsid w:val="0064512B"/>
    <w:rsid w:val="0064524B"/>
    <w:rsid w:val="0064570D"/>
    <w:rsid w:val="0064594D"/>
    <w:rsid w:val="00645A21"/>
    <w:rsid w:val="00645DCE"/>
    <w:rsid w:val="00646277"/>
    <w:rsid w:val="00646280"/>
    <w:rsid w:val="006463D9"/>
    <w:rsid w:val="0064657E"/>
    <w:rsid w:val="006467A0"/>
    <w:rsid w:val="00646BC6"/>
    <w:rsid w:val="00646ED6"/>
    <w:rsid w:val="006474DB"/>
    <w:rsid w:val="00647715"/>
    <w:rsid w:val="0064778D"/>
    <w:rsid w:val="00647A99"/>
    <w:rsid w:val="00647AB5"/>
    <w:rsid w:val="00647BBD"/>
    <w:rsid w:val="00647D78"/>
    <w:rsid w:val="00647F11"/>
    <w:rsid w:val="006504C3"/>
    <w:rsid w:val="0065081A"/>
    <w:rsid w:val="00650C4A"/>
    <w:rsid w:val="00651A13"/>
    <w:rsid w:val="00651C9C"/>
    <w:rsid w:val="00652149"/>
    <w:rsid w:val="0065240D"/>
    <w:rsid w:val="00652874"/>
    <w:rsid w:val="00652B66"/>
    <w:rsid w:val="00652FE6"/>
    <w:rsid w:val="0065327F"/>
    <w:rsid w:val="00653391"/>
    <w:rsid w:val="0065360B"/>
    <w:rsid w:val="00653C27"/>
    <w:rsid w:val="00653C53"/>
    <w:rsid w:val="00653F44"/>
    <w:rsid w:val="00654283"/>
    <w:rsid w:val="00654426"/>
    <w:rsid w:val="00654575"/>
    <w:rsid w:val="00654756"/>
    <w:rsid w:val="006548CC"/>
    <w:rsid w:val="00655050"/>
    <w:rsid w:val="00655124"/>
    <w:rsid w:val="00655D63"/>
    <w:rsid w:val="006561BA"/>
    <w:rsid w:val="00656409"/>
    <w:rsid w:val="00656725"/>
    <w:rsid w:val="0065683F"/>
    <w:rsid w:val="00656DE5"/>
    <w:rsid w:val="00656E88"/>
    <w:rsid w:val="00657194"/>
    <w:rsid w:val="006571E1"/>
    <w:rsid w:val="00657559"/>
    <w:rsid w:val="006575E9"/>
    <w:rsid w:val="006577AB"/>
    <w:rsid w:val="006577FB"/>
    <w:rsid w:val="00657B60"/>
    <w:rsid w:val="006601CB"/>
    <w:rsid w:val="00660A30"/>
    <w:rsid w:val="00660A6D"/>
    <w:rsid w:val="00660AA4"/>
    <w:rsid w:val="00660CB2"/>
    <w:rsid w:val="00660DBE"/>
    <w:rsid w:val="006612DD"/>
    <w:rsid w:val="00661303"/>
    <w:rsid w:val="0066144D"/>
    <w:rsid w:val="00661639"/>
    <w:rsid w:val="0066177C"/>
    <w:rsid w:val="0066186C"/>
    <w:rsid w:val="006623F4"/>
    <w:rsid w:val="006625B4"/>
    <w:rsid w:val="006625C8"/>
    <w:rsid w:val="00662971"/>
    <w:rsid w:val="00662C5E"/>
    <w:rsid w:val="0066301D"/>
    <w:rsid w:val="0066307A"/>
    <w:rsid w:val="006630A3"/>
    <w:rsid w:val="00663173"/>
    <w:rsid w:val="006635CC"/>
    <w:rsid w:val="00663710"/>
    <w:rsid w:val="006638A3"/>
    <w:rsid w:val="0066395C"/>
    <w:rsid w:val="00663B0C"/>
    <w:rsid w:val="00663D9E"/>
    <w:rsid w:val="006642FE"/>
    <w:rsid w:val="00664340"/>
    <w:rsid w:val="006646FA"/>
    <w:rsid w:val="00664EF6"/>
    <w:rsid w:val="006656EC"/>
    <w:rsid w:val="00665ACB"/>
    <w:rsid w:val="00665BEC"/>
    <w:rsid w:val="00665E71"/>
    <w:rsid w:val="006663A0"/>
    <w:rsid w:val="006665AF"/>
    <w:rsid w:val="00666941"/>
    <w:rsid w:val="00666D53"/>
    <w:rsid w:val="00666F06"/>
    <w:rsid w:val="00667654"/>
    <w:rsid w:val="00667901"/>
    <w:rsid w:val="00667973"/>
    <w:rsid w:val="00667CBB"/>
    <w:rsid w:val="00667D69"/>
    <w:rsid w:val="00667EC7"/>
    <w:rsid w:val="006703C1"/>
    <w:rsid w:val="00670976"/>
    <w:rsid w:val="006709BE"/>
    <w:rsid w:val="00670BC0"/>
    <w:rsid w:val="00670E4D"/>
    <w:rsid w:val="00670EFE"/>
    <w:rsid w:val="00671245"/>
    <w:rsid w:val="0067125F"/>
    <w:rsid w:val="0067167F"/>
    <w:rsid w:val="0067190C"/>
    <w:rsid w:val="00671960"/>
    <w:rsid w:val="006719C0"/>
    <w:rsid w:val="00671DCA"/>
    <w:rsid w:val="00672F50"/>
    <w:rsid w:val="006734F5"/>
    <w:rsid w:val="006735A4"/>
    <w:rsid w:val="006737A3"/>
    <w:rsid w:val="00673C69"/>
    <w:rsid w:val="00673E79"/>
    <w:rsid w:val="0067453D"/>
    <w:rsid w:val="006748FF"/>
    <w:rsid w:val="00675623"/>
    <w:rsid w:val="0067592C"/>
    <w:rsid w:val="00675AB1"/>
    <w:rsid w:val="00675B52"/>
    <w:rsid w:val="00675B72"/>
    <w:rsid w:val="00675F0D"/>
    <w:rsid w:val="00675F1D"/>
    <w:rsid w:val="006762FC"/>
    <w:rsid w:val="00676390"/>
    <w:rsid w:val="006763E3"/>
    <w:rsid w:val="0067673A"/>
    <w:rsid w:val="0067676A"/>
    <w:rsid w:val="00676947"/>
    <w:rsid w:val="0067696B"/>
    <w:rsid w:val="00676A15"/>
    <w:rsid w:val="00676A86"/>
    <w:rsid w:val="00676B6B"/>
    <w:rsid w:val="00676CF5"/>
    <w:rsid w:val="00676DB4"/>
    <w:rsid w:val="00676EC2"/>
    <w:rsid w:val="00676EC3"/>
    <w:rsid w:val="00677144"/>
    <w:rsid w:val="00677540"/>
    <w:rsid w:val="00677769"/>
    <w:rsid w:val="00677A9C"/>
    <w:rsid w:val="00677BE6"/>
    <w:rsid w:val="00677C68"/>
    <w:rsid w:val="0068013D"/>
    <w:rsid w:val="00680149"/>
    <w:rsid w:val="00680350"/>
    <w:rsid w:val="0068049D"/>
    <w:rsid w:val="00680911"/>
    <w:rsid w:val="006809FC"/>
    <w:rsid w:val="00680A5F"/>
    <w:rsid w:val="00680EA6"/>
    <w:rsid w:val="00681247"/>
    <w:rsid w:val="006813FE"/>
    <w:rsid w:val="00681534"/>
    <w:rsid w:val="006816C2"/>
    <w:rsid w:val="00681847"/>
    <w:rsid w:val="00681868"/>
    <w:rsid w:val="00681A1A"/>
    <w:rsid w:val="00681D30"/>
    <w:rsid w:val="00681EF7"/>
    <w:rsid w:val="00681F36"/>
    <w:rsid w:val="00681FDD"/>
    <w:rsid w:val="00682102"/>
    <w:rsid w:val="0068239F"/>
    <w:rsid w:val="00682605"/>
    <w:rsid w:val="006829BA"/>
    <w:rsid w:val="00682C3E"/>
    <w:rsid w:val="00682C6B"/>
    <w:rsid w:val="006831F0"/>
    <w:rsid w:val="00683258"/>
    <w:rsid w:val="006833E9"/>
    <w:rsid w:val="006835D8"/>
    <w:rsid w:val="0068361D"/>
    <w:rsid w:val="0068398D"/>
    <w:rsid w:val="00683DBB"/>
    <w:rsid w:val="0068435C"/>
    <w:rsid w:val="006843B0"/>
    <w:rsid w:val="006843D6"/>
    <w:rsid w:val="00684487"/>
    <w:rsid w:val="00684738"/>
    <w:rsid w:val="00684A06"/>
    <w:rsid w:val="00684E2B"/>
    <w:rsid w:val="00684F1C"/>
    <w:rsid w:val="006854E5"/>
    <w:rsid w:val="0068561A"/>
    <w:rsid w:val="00685CB9"/>
    <w:rsid w:val="00685EA3"/>
    <w:rsid w:val="00686212"/>
    <w:rsid w:val="006862B6"/>
    <w:rsid w:val="00686601"/>
    <w:rsid w:val="00686A4E"/>
    <w:rsid w:val="00686AF4"/>
    <w:rsid w:val="00686EB6"/>
    <w:rsid w:val="00687370"/>
    <w:rsid w:val="00687618"/>
    <w:rsid w:val="00687B16"/>
    <w:rsid w:val="00687B46"/>
    <w:rsid w:val="00687C43"/>
    <w:rsid w:val="00687DB5"/>
    <w:rsid w:val="00690159"/>
    <w:rsid w:val="00690669"/>
    <w:rsid w:val="00690A57"/>
    <w:rsid w:val="00690B46"/>
    <w:rsid w:val="00690CEA"/>
    <w:rsid w:val="00690DC4"/>
    <w:rsid w:val="00690FE9"/>
    <w:rsid w:val="006910F5"/>
    <w:rsid w:val="00691410"/>
    <w:rsid w:val="006915E2"/>
    <w:rsid w:val="006916F1"/>
    <w:rsid w:val="00691747"/>
    <w:rsid w:val="0069195D"/>
    <w:rsid w:val="00691975"/>
    <w:rsid w:val="00691C1D"/>
    <w:rsid w:val="00691C37"/>
    <w:rsid w:val="00691F22"/>
    <w:rsid w:val="00692026"/>
    <w:rsid w:val="00692248"/>
    <w:rsid w:val="00692290"/>
    <w:rsid w:val="006923B0"/>
    <w:rsid w:val="00692D2C"/>
    <w:rsid w:val="00693077"/>
    <w:rsid w:val="006933C6"/>
    <w:rsid w:val="0069351E"/>
    <w:rsid w:val="00693667"/>
    <w:rsid w:val="00693695"/>
    <w:rsid w:val="00693CF8"/>
    <w:rsid w:val="0069437E"/>
    <w:rsid w:val="006943D8"/>
    <w:rsid w:val="00694429"/>
    <w:rsid w:val="0069479E"/>
    <w:rsid w:val="00694E01"/>
    <w:rsid w:val="00695506"/>
    <w:rsid w:val="00695D64"/>
    <w:rsid w:val="00695F12"/>
    <w:rsid w:val="00696A72"/>
    <w:rsid w:val="00696E7E"/>
    <w:rsid w:val="00696F3E"/>
    <w:rsid w:val="00697A68"/>
    <w:rsid w:val="00697C41"/>
    <w:rsid w:val="00697C65"/>
    <w:rsid w:val="00697CE1"/>
    <w:rsid w:val="00697CF0"/>
    <w:rsid w:val="006A039E"/>
    <w:rsid w:val="006A03E3"/>
    <w:rsid w:val="006A0508"/>
    <w:rsid w:val="006A065C"/>
    <w:rsid w:val="006A08F8"/>
    <w:rsid w:val="006A10B0"/>
    <w:rsid w:val="006A14BF"/>
    <w:rsid w:val="006A14C6"/>
    <w:rsid w:val="006A1580"/>
    <w:rsid w:val="006A1815"/>
    <w:rsid w:val="006A1A07"/>
    <w:rsid w:val="006A1D94"/>
    <w:rsid w:val="006A2268"/>
    <w:rsid w:val="006A22BA"/>
    <w:rsid w:val="006A27CE"/>
    <w:rsid w:val="006A2A9B"/>
    <w:rsid w:val="006A2C35"/>
    <w:rsid w:val="006A2CB8"/>
    <w:rsid w:val="006A2D24"/>
    <w:rsid w:val="006A2D5E"/>
    <w:rsid w:val="006A2F4F"/>
    <w:rsid w:val="006A2FCC"/>
    <w:rsid w:val="006A3085"/>
    <w:rsid w:val="006A3418"/>
    <w:rsid w:val="006A3B8C"/>
    <w:rsid w:val="006A3C9E"/>
    <w:rsid w:val="006A3DD1"/>
    <w:rsid w:val="006A4167"/>
    <w:rsid w:val="006A4603"/>
    <w:rsid w:val="006A4949"/>
    <w:rsid w:val="006A4A00"/>
    <w:rsid w:val="006A4F02"/>
    <w:rsid w:val="006A51ED"/>
    <w:rsid w:val="006A545A"/>
    <w:rsid w:val="006A5627"/>
    <w:rsid w:val="006A5BF8"/>
    <w:rsid w:val="006A5CEB"/>
    <w:rsid w:val="006A6085"/>
    <w:rsid w:val="006A67AE"/>
    <w:rsid w:val="006A67AF"/>
    <w:rsid w:val="006A6884"/>
    <w:rsid w:val="006A699E"/>
    <w:rsid w:val="006A6AA9"/>
    <w:rsid w:val="006A7084"/>
    <w:rsid w:val="006A73FC"/>
    <w:rsid w:val="006A76D8"/>
    <w:rsid w:val="006A7701"/>
    <w:rsid w:val="006A7AD0"/>
    <w:rsid w:val="006A7B1F"/>
    <w:rsid w:val="006A7E84"/>
    <w:rsid w:val="006B0172"/>
    <w:rsid w:val="006B04F8"/>
    <w:rsid w:val="006B0B5F"/>
    <w:rsid w:val="006B0D8E"/>
    <w:rsid w:val="006B11A7"/>
    <w:rsid w:val="006B1290"/>
    <w:rsid w:val="006B19A3"/>
    <w:rsid w:val="006B19FF"/>
    <w:rsid w:val="006B1B24"/>
    <w:rsid w:val="006B1C76"/>
    <w:rsid w:val="006B1FB0"/>
    <w:rsid w:val="006B2036"/>
    <w:rsid w:val="006B2194"/>
    <w:rsid w:val="006B2236"/>
    <w:rsid w:val="006B247A"/>
    <w:rsid w:val="006B2598"/>
    <w:rsid w:val="006B25F8"/>
    <w:rsid w:val="006B2775"/>
    <w:rsid w:val="006B29FF"/>
    <w:rsid w:val="006B2A00"/>
    <w:rsid w:val="006B2A82"/>
    <w:rsid w:val="006B3AA0"/>
    <w:rsid w:val="006B3B85"/>
    <w:rsid w:val="006B3FE9"/>
    <w:rsid w:val="006B4149"/>
    <w:rsid w:val="006B450B"/>
    <w:rsid w:val="006B470C"/>
    <w:rsid w:val="006B4AD7"/>
    <w:rsid w:val="006B4C73"/>
    <w:rsid w:val="006B52B6"/>
    <w:rsid w:val="006B548B"/>
    <w:rsid w:val="006B5715"/>
    <w:rsid w:val="006B585F"/>
    <w:rsid w:val="006B5C2D"/>
    <w:rsid w:val="006B5C4F"/>
    <w:rsid w:val="006B5DE8"/>
    <w:rsid w:val="006B5F51"/>
    <w:rsid w:val="006B5FCB"/>
    <w:rsid w:val="006B62BB"/>
    <w:rsid w:val="006B665F"/>
    <w:rsid w:val="006B6A61"/>
    <w:rsid w:val="006B6B26"/>
    <w:rsid w:val="006B6B7B"/>
    <w:rsid w:val="006B6C98"/>
    <w:rsid w:val="006B6DEB"/>
    <w:rsid w:val="006B6F2B"/>
    <w:rsid w:val="006B7575"/>
    <w:rsid w:val="006B772B"/>
    <w:rsid w:val="006B78E1"/>
    <w:rsid w:val="006B7D00"/>
    <w:rsid w:val="006B7D28"/>
    <w:rsid w:val="006B7D5B"/>
    <w:rsid w:val="006B7F59"/>
    <w:rsid w:val="006C01B7"/>
    <w:rsid w:val="006C0360"/>
    <w:rsid w:val="006C0437"/>
    <w:rsid w:val="006C0888"/>
    <w:rsid w:val="006C08C4"/>
    <w:rsid w:val="006C0AB8"/>
    <w:rsid w:val="006C0AD9"/>
    <w:rsid w:val="006C0E5A"/>
    <w:rsid w:val="006C0EA0"/>
    <w:rsid w:val="006C1319"/>
    <w:rsid w:val="006C1443"/>
    <w:rsid w:val="006C188B"/>
    <w:rsid w:val="006C196F"/>
    <w:rsid w:val="006C1AE8"/>
    <w:rsid w:val="006C1B4D"/>
    <w:rsid w:val="006C1E37"/>
    <w:rsid w:val="006C1F3E"/>
    <w:rsid w:val="006C1F3F"/>
    <w:rsid w:val="006C228B"/>
    <w:rsid w:val="006C22AB"/>
    <w:rsid w:val="006C2371"/>
    <w:rsid w:val="006C23EA"/>
    <w:rsid w:val="006C24F4"/>
    <w:rsid w:val="006C2657"/>
    <w:rsid w:val="006C28F4"/>
    <w:rsid w:val="006C2904"/>
    <w:rsid w:val="006C29FD"/>
    <w:rsid w:val="006C2C13"/>
    <w:rsid w:val="006C3174"/>
    <w:rsid w:val="006C31AF"/>
    <w:rsid w:val="006C31DD"/>
    <w:rsid w:val="006C327A"/>
    <w:rsid w:val="006C32C4"/>
    <w:rsid w:val="006C3743"/>
    <w:rsid w:val="006C3808"/>
    <w:rsid w:val="006C39B6"/>
    <w:rsid w:val="006C3D08"/>
    <w:rsid w:val="006C3D1E"/>
    <w:rsid w:val="006C4056"/>
    <w:rsid w:val="006C4338"/>
    <w:rsid w:val="006C43C4"/>
    <w:rsid w:val="006C4519"/>
    <w:rsid w:val="006C4B56"/>
    <w:rsid w:val="006C4BDD"/>
    <w:rsid w:val="006C5420"/>
    <w:rsid w:val="006C58B7"/>
    <w:rsid w:val="006C5AD2"/>
    <w:rsid w:val="006C5AF3"/>
    <w:rsid w:val="006C5DC4"/>
    <w:rsid w:val="006C631E"/>
    <w:rsid w:val="006C6380"/>
    <w:rsid w:val="006C654A"/>
    <w:rsid w:val="006C6847"/>
    <w:rsid w:val="006C6A31"/>
    <w:rsid w:val="006C6BBF"/>
    <w:rsid w:val="006C6C3C"/>
    <w:rsid w:val="006C6D55"/>
    <w:rsid w:val="006C6DAE"/>
    <w:rsid w:val="006C6F25"/>
    <w:rsid w:val="006C726E"/>
    <w:rsid w:val="006C73DF"/>
    <w:rsid w:val="006C766F"/>
    <w:rsid w:val="006C78CC"/>
    <w:rsid w:val="006C7B8B"/>
    <w:rsid w:val="006C7EAC"/>
    <w:rsid w:val="006D0302"/>
    <w:rsid w:val="006D0507"/>
    <w:rsid w:val="006D05DE"/>
    <w:rsid w:val="006D084B"/>
    <w:rsid w:val="006D0B45"/>
    <w:rsid w:val="006D114B"/>
    <w:rsid w:val="006D11B5"/>
    <w:rsid w:val="006D15DD"/>
    <w:rsid w:val="006D1F6B"/>
    <w:rsid w:val="006D1F71"/>
    <w:rsid w:val="006D2AFF"/>
    <w:rsid w:val="006D2CBC"/>
    <w:rsid w:val="006D2F9E"/>
    <w:rsid w:val="006D3041"/>
    <w:rsid w:val="006D325C"/>
    <w:rsid w:val="006D3312"/>
    <w:rsid w:val="006D35C4"/>
    <w:rsid w:val="006D36D0"/>
    <w:rsid w:val="006D3797"/>
    <w:rsid w:val="006D38AB"/>
    <w:rsid w:val="006D4065"/>
    <w:rsid w:val="006D41EA"/>
    <w:rsid w:val="006D41F3"/>
    <w:rsid w:val="006D467E"/>
    <w:rsid w:val="006D48AE"/>
    <w:rsid w:val="006D4986"/>
    <w:rsid w:val="006D4B33"/>
    <w:rsid w:val="006D4CD0"/>
    <w:rsid w:val="006D4FA1"/>
    <w:rsid w:val="006D53AB"/>
    <w:rsid w:val="006D553A"/>
    <w:rsid w:val="006D569E"/>
    <w:rsid w:val="006D57E9"/>
    <w:rsid w:val="006D5A4F"/>
    <w:rsid w:val="006D6151"/>
    <w:rsid w:val="006D6166"/>
    <w:rsid w:val="006D6489"/>
    <w:rsid w:val="006D688A"/>
    <w:rsid w:val="006D695E"/>
    <w:rsid w:val="006D6C16"/>
    <w:rsid w:val="006D6D0B"/>
    <w:rsid w:val="006D6DA9"/>
    <w:rsid w:val="006D6EA5"/>
    <w:rsid w:val="006D71D7"/>
    <w:rsid w:val="006D722C"/>
    <w:rsid w:val="006D7237"/>
    <w:rsid w:val="006D727A"/>
    <w:rsid w:val="006D7343"/>
    <w:rsid w:val="006D7370"/>
    <w:rsid w:val="006D74D9"/>
    <w:rsid w:val="006D750D"/>
    <w:rsid w:val="006D77DE"/>
    <w:rsid w:val="006D7D20"/>
    <w:rsid w:val="006E004E"/>
    <w:rsid w:val="006E007F"/>
    <w:rsid w:val="006E014E"/>
    <w:rsid w:val="006E082C"/>
    <w:rsid w:val="006E082D"/>
    <w:rsid w:val="006E0BD0"/>
    <w:rsid w:val="006E0CE9"/>
    <w:rsid w:val="006E0D06"/>
    <w:rsid w:val="006E123B"/>
    <w:rsid w:val="006E15D4"/>
    <w:rsid w:val="006E16E3"/>
    <w:rsid w:val="006E1EE8"/>
    <w:rsid w:val="006E2018"/>
    <w:rsid w:val="006E294F"/>
    <w:rsid w:val="006E2B5D"/>
    <w:rsid w:val="006E2F8B"/>
    <w:rsid w:val="006E328B"/>
    <w:rsid w:val="006E341A"/>
    <w:rsid w:val="006E347C"/>
    <w:rsid w:val="006E3925"/>
    <w:rsid w:val="006E3AF4"/>
    <w:rsid w:val="006E3C1E"/>
    <w:rsid w:val="006E3CDC"/>
    <w:rsid w:val="006E4E47"/>
    <w:rsid w:val="006E511F"/>
    <w:rsid w:val="006E57F7"/>
    <w:rsid w:val="006E5AEF"/>
    <w:rsid w:val="006E64FB"/>
    <w:rsid w:val="006E6764"/>
    <w:rsid w:val="006E6B0E"/>
    <w:rsid w:val="006E7241"/>
    <w:rsid w:val="006E74BA"/>
    <w:rsid w:val="006E74F2"/>
    <w:rsid w:val="006E7715"/>
    <w:rsid w:val="006E7770"/>
    <w:rsid w:val="006E7A10"/>
    <w:rsid w:val="006E7AF4"/>
    <w:rsid w:val="006E7E9E"/>
    <w:rsid w:val="006F006E"/>
    <w:rsid w:val="006F01EF"/>
    <w:rsid w:val="006F05A5"/>
    <w:rsid w:val="006F111E"/>
    <w:rsid w:val="006F1377"/>
    <w:rsid w:val="006F14FD"/>
    <w:rsid w:val="006F15C1"/>
    <w:rsid w:val="006F161B"/>
    <w:rsid w:val="006F200B"/>
    <w:rsid w:val="006F2057"/>
    <w:rsid w:val="006F20FF"/>
    <w:rsid w:val="006F286B"/>
    <w:rsid w:val="006F29A7"/>
    <w:rsid w:val="006F2D75"/>
    <w:rsid w:val="006F305D"/>
    <w:rsid w:val="006F312B"/>
    <w:rsid w:val="006F32FB"/>
    <w:rsid w:val="006F3341"/>
    <w:rsid w:val="006F3649"/>
    <w:rsid w:val="006F3B6C"/>
    <w:rsid w:val="006F3CA9"/>
    <w:rsid w:val="006F3FF7"/>
    <w:rsid w:val="006F4785"/>
    <w:rsid w:val="006F4D2A"/>
    <w:rsid w:val="006F4DD2"/>
    <w:rsid w:val="006F4E03"/>
    <w:rsid w:val="006F4EDA"/>
    <w:rsid w:val="006F548C"/>
    <w:rsid w:val="006F549A"/>
    <w:rsid w:val="006F56DD"/>
    <w:rsid w:val="006F58EA"/>
    <w:rsid w:val="006F6102"/>
    <w:rsid w:val="006F667E"/>
    <w:rsid w:val="006F6C64"/>
    <w:rsid w:val="006F7371"/>
    <w:rsid w:val="006F7F99"/>
    <w:rsid w:val="007001B0"/>
    <w:rsid w:val="00700632"/>
    <w:rsid w:val="00700A1E"/>
    <w:rsid w:val="00700E0B"/>
    <w:rsid w:val="00700FE7"/>
    <w:rsid w:val="0070160C"/>
    <w:rsid w:val="007017BB"/>
    <w:rsid w:val="00701905"/>
    <w:rsid w:val="00701C24"/>
    <w:rsid w:val="00701C9E"/>
    <w:rsid w:val="00701CB9"/>
    <w:rsid w:val="007020D8"/>
    <w:rsid w:val="00702162"/>
    <w:rsid w:val="00702564"/>
    <w:rsid w:val="00702683"/>
    <w:rsid w:val="00702B37"/>
    <w:rsid w:val="00702BA2"/>
    <w:rsid w:val="00702E33"/>
    <w:rsid w:val="00703305"/>
    <w:rsid w:val="007038B7"/>
    <w:rsid w:val="00703974"/>
    <w:rsid w:val="00703EFB"/>
    <w:rsid w:val="00704074"/>
    <w:rsid w:val="007041CF"/>
    <w:rsid w:val="007041F4"/>
    <w:rsid w:val="007043C8"/>
    <w:rsid w:val="007048D8"/>
    <w:rsid w:val="00704931"/>
    <w:rsid w:val="0070493E"/>
    <w:rsid w:val="00704AD8"/>
    <w:rsid w:val="00705199"/>
    <w:rsid w:val="00705429"/>
    <w:rsid w:val="00705592"/>
    <w:rsid w:val="00706059"/>
    <w:rsid w:val="0070615A"/>
    <w:rsid w:val="00706309"/>
    <w:rsid w:val="0070630E"/>
    <w:rsid w:val="0070631C"/>
    <w:rsid w:val="00706476"/>
    <w:rsid w:val="00706986"/>
    <w:rsid w:val="00706A0C"/>
    <w:rsid w:val="00706BC8"/>
    <w:rsid w:val="00706E3D"/>
    <w:rsid w:val="00706F9D"/>
    <w:rsid w:val="007073C0"/>
    <w:rsid w:val="0070769A"/>
    <w:rsid w:val="007079FB"/>
    <w:rsid w:val="00707B33"/>
    <w:rsid w:val="00707B9B"/>
    <w:rsid w:val="007100C7"/>
    <w:rsid w:val="00710230"/>
    <w:rsid w:val="007103D8"/>
    <w:rsid w:val="00710563"/>
    <w:rsid w:val="007105F0"/>
    <w:rsid w:val="00710917"/>
    <w:rsid w:val="00710B40"/>
    <w:rsid w:val="00710CC6"/>
    <w:rsid w:val="00710E64"/>
    <w:rsid w:val="007113DD"/>
    <w:rsid w:val="00711421"/>
    <w:rsid w:val="0071159F"/>
    <w:rsid w:val="007119AD"/>
    <w:rsid w:val="007119C9"/>
    <w:rsid w:val="00711AED"/>
    <w:rsid w:val="00711BF6"/>
    <w:rsid w:val="00711C14"/>
    <w:rsid w:val="007127B1"/>
    <w:rsid w:val="00712931"/>
    <w:rsid w:val="00712A16"/>
    <w:rsid w:val="00712BC2"/>
    <w:rsid w:val="00712D17"/>
    <w:rsid w:val="00712DFF"/>
    <w:rsid w:val="00713EB3"/>
    <w:rsid w:val="00714000"/>
    <w:rsid w:val="007141DF"/>
    <w:rsid w:val="0071431D"/>
    <w:rsid w:val="0071448B"/>
    <w:rsid w:val="00714557"/>
    <w:rsid w:val="007146D5"/>
    <w:rsid w:val="00714AAE"/>
    <w:rsid w:val="00714CC0"/>
    <w:rsid w:val="00714E19"/>
    <w:rsid w:val="007152AD"/>
    <w:rsid w:val="007156E6"/>
    <w:rsid w:val="00715BAE"/>
    <w:rsid w:val="00715E18"/>
    <w:rsid w:val="0071627F"/>
    <w:rsid w:val="007166D1"/>
    <w:rsid w:val="007166FA"/>
    <w:rsid w:val="00716EC3"/>
    <w:rsid w:val="0071717A"/>
    <w:rsid w:val="007175BE"/>
    <w:rsid w:val="007177DF"/>
    <w:rsid w:val="00717D9F"/>
    <w:rsid w:val="00717EBF"/>
    <w:rsid w:val="00717F77"/>
    <w:rsid w:val="00717FDE"/>
    <w:rsid w:val="00717FE8"/>
    <w:rsid w:val="007200A9"/>
    <w:rsid w:val="00720351"/>
    <w:rsid w:val="0072040D"/>
    <w:rsid w:val="007205F1"/>
    <w:rsid w:val="0072069A"/>
    <w:rsid w:val="00720B04"/>
    <w:rsid w:val="00720B05"/>
    <w:rsid w:val="00720E10"/>
    <w:rsid w:val="007214B6"/>
    <w:rsid w:val="007214F9"/>
    <w:rsid w:val="0072193F"/>
    <w:rsid w:val="00721B0E"/>
    <w:rsid w:val="00721CE9"/>
    <w:rsid w:val="00721D11"/>
    <w:rsid w:val="00721E12"/>
    <w:rsid w:val="007221AE"/>
    <w:rsid w:val="00722807"/>
    <w:rsid w:val="0072294C"/>
    <w:rsid w:val="00722C83"/>
    <w:rsid w:val="00722E4F"/>
    <w:rsid w:val="00722F27"/>
    <w:rsid w:val="00723288"/>
    <w:rsid w:val="00723613"/>
    <w:rsid w:val="00723C00"/>
    <w:rsid w:val="00723C34"/>
    <w:rsid w:val="00723E0F"/>
    <w:rsid w:val="0072410F"/>
    <w:rsid w:val="00724575"/>
    <w:rsid w:val="007248F9"/>
    <w:rsid w:val="007249AD"/>
    <w:rsid w:val="00724F9A"/>
    <w:rsid w:val="00725098"/>
    <w:rsid w:val="007251B3"/>
    <w:rsid w:val="007252FF"/>
    <w:rsid w:val="007253F4"/>
    <w:rsid w:val="0072586B"/>
    <w:rsid w:val="00725929"/>
    <w:rsid w:val="00725AB8"/>
    <w:rsid w:val="00725E67"/>
    <w:rsid w:val="007270E6"/>
    <w:rsid w:val="007274EF"/>
    <w:rsid w:val="00727554"/>
    <w:rsid w:val="00727747"/>
    <w:rsid w:val="007279CB"/>
    <w:rsid w:val="00727B0B"/>
    <w:rsid w:val="00727C0A"/>
    <w:rsid w:val="00727DDC"/>
    <w:rsid w:val="00727F19"/>
    <w:rsid w:val="007301E1"/>
    <w:rsid w:val="0073029F"/>
    <w:rsid w:val="0073044C"/>
    <w:rsid w:val="007309D1"/>
    <w:rsid w:val="00730A6C"/>
    <w:rsid w:val="00730E39"/>
    <w:rsid w:val="00731564"/>
    <w:rsid w:val="00731977"/>
    <w:rsid w:val="00731C85"/>
    <w:rsid w:val="00731D55"/>
    <w:rsid w:val="00732396"/>
    <w:rsid w:val="007325B6"/>
    <w:rsid w:val="007326E7"/>
    <w:rsid w:val="00732B3F"/>
    <w:rsid w:val="00733393"/>
    <w:rsid w:val="0073343C"/>
    <w:rsid w:val="0073355E"/>
    <w:rsid w:val="007336A4"/>
    <w:rsid w:val="0073377F"/>
    <w:rsid w:val="00733A33"/>
    <w:rsid w:val="00733B95"/>
    <w:rsid w:val="00733C56"/>
    <w:rsid w:val="00733DBC"/>
    <w:rsid w:val="00733F08"/>
    <w:rsid w:val="0073404E"/>
    <w:rsid w:val="00734119"/>
    <w:rsid w:val="007347B3"/>
    <w:rsid w:val="007347BA"/>
    <w:rsid w:val="0073485E"/>
    <w:rsid w:val="007349C5"/>
    <w:rsid w:val="00734DE9"/>
    <w:rsid w:val="00734E24"/>
    <w:rsid w:val="00735052"/>
    <w:rsid w:val="00735197"/>
    <w:rsid w:val="0073565B"/>
    <w:rsid w:val="007358B3"/>
    <w:rsid w:val="007358C3"/>
    <w:rsid w:val="00735968"/>
    <w:rsid w:val="00735981"/>
    <w:rsid w:val="00735FB3"/>
    <w:rsid w:val="0073605B"/>
    <w:rsid w:val="0073625E"/>
    <w:rsid w:val="00736520"/>
    <w:rsid w:val="00736523"/>
    <w:rsid w:val="00736A15"/>
    <w:rsid w:val="00736AB5"/>
    <w:rsid w:val="00736BE9"/>
    <w:rsid w:val="007376FD"/>
    <w:rsid w:val="007377BB"/>
    <w:rsid w:val="00737E9F"/>
    <w:rsid w:val="00737FE9"/>
    <w:rsid w:val="007401BC"/>
    <w:rsid w:val="00740302"/>
    <w:rsid w:val="007403A6"/>
    <w:rsid w:val="007407C1"/>
    <w:rsid w:val="007409E8"/>
    <w:rsid w:val="00740AA3"/>
    <w:rsid w:val="00740BEF"/>
    <w:rsid w:val="00740E6B"/>
    <w:rsid w:val="007412E7"/>
    <w:rsid w:val="0074137D"/>
    <w:rsid w:val="00741518"/>
    <w:rsid w:val="0074151B"/>
    <w:rsid w:val="00741A83"/>
    <w:rsid w:val="00741BEA"/>
    <w:rsid w:val="007423D0"/>
    <w:rsid w:val="00742440"/>
    <w:rsid w:val="007428CC"/>
    <w:rsid w:val="00742ADC"/>
    <w:rsid w:val="00742F91"/>
    <w:rsid w:val="00742FA8"/>
    <w:rsid w:val="007432D7"/>
    <w:rsid w:val="007432F2"/>
    <w:rsid w:val="00743597"/>
    <w:rsid w:val="00743642"/>
    <w:rsid w:val="00743687"/>
    <w:rsid w:val="0074368E"/>
    <w:rsid w:val="00743D4D"/>
    <w:rsid w:val="007448FF"/>
    <w:rsid w:val="00744A31"/>
    <w:rsid w:val="00744B1E"/>
    <w:rsid w:val="0074530D"/>
    <w:rsid w:val="00745644"/>
    <w:rsid w:val="007457BA"/>
    <w:rsid w:val="00745A0E"/>
    <w:rsid w:val="00745A24"/>
    <w:rsid w:val="00745D45"/>
    <w:rsid w:val="00745E3E"/>
    <w:rsid w:val="007462CC"/>
    <w:rsid w:val="007462D7"/>
    <w:rsid w:val="007463DF"/>
    <w:rsid w:val="0074660F"/>
    <w:rsid w:val="00746613"/>
    <w:rsid w:val="007469F3"/>
    <w:rsid w:val="007469F4"/>
    <w:rsid w:val="00746B5A"/>
    <w:rsid w:val="00746DB7"/>
    <w:rsid w:val="00746F1D"/>
    <w:rsid w:val="00747050"/>
    <w:rsid w:val="0074763D"/>
    <w:rsid w:val="00747960"/>
    <w:rsid w:val="00747C90"/>
    <w:rsid w:val="00747E78"/>
    <w:rsid w:val="00747F04"/>
    <w:rsid w:val="0075040F"/>
    <w:rsid w:val="0075047E"/>
    <w:rsid w:val="0075063C"/>
    <w:rsid w:val="00750656"/>
    <w:rsid w:val="00750AAB"/>
    <w:rsid w:val="00750B5B"/>
    <w:rsid w:val="00750BD2"/>
    <w:rsid w:val="00750E84"/>
    <w:rsid w:val="00751376"/>
    <w:rsid w:val="007516E7"/>
    <w:rsid w:val="00751EED"/>
    <w:rsid w:val="00751F3B"/>
    <w:rsid w:val="007522D8"/>
    <w:rsid w:val="00752313"/>
    <w:rsid w:val="0075276C"/>
    <w:rsid w:val="00752E15"/>
    <w:rsid w:val="007535E6"/>
    <w:rsid w:val="007546A8"/>
    <w:rsid w:val="0075499F"/>
    <w:rsid w:val="00754AF5"/>
    <w:rsid w:val="00754CB7"/>
    <w:rsid w:val="00754E62"/>
    <w:rsid w:val="00755076"/>
    <w:rsid w:val="00755224"/>
    <w:rsid w:val="00755232"/>
    <w:rsid w:val="007554D5"/>
    <w:rsid w:val="00755712"/>
    <w:rsid w:val="00755877"/>
    <w:rsid w:val="007559B8"/>
    <w:rsid w:val="00755B0D"/>
    <w:rsid w:val="00755B26"/>
    <w:rsid w:val="00755D18"/>
    <w:rsid w:val="00755ED4"/>
    <w:rsid w:val="0075600D"/>
    <w:rsid w:val="0075615A"/>
    <w:rsid w:val="007564FB"/>
    <w:rsid w:val="007565C9"/>
    <w:rsid w:val="00756A6F"/>
    <w:rsid w:val="00756BAC"/>
    <w:rsid w:val="00756D77"/>
    <w:rsid w:val="0075734B"/>
    <w:rsid w:val="007574DC"/>
    <w:rsid w:val="0075760E"/>
    <w:rsid w:val="0076029B"/>
    <w:rsid w:val="00760673"/>
    <w:rsid w:val="00760899"/>
    <w:rsid w:val="0076099E"/>
    <w:rsid w:val="00760A78"/>
    <w:rsid w:val="00760AF5"/>
    <w:rsid w:val="00760BEA"/>
    <w:rsid w:val="0076135A"/>
    <w:rsid w:val="00761389"/>
    <w:rsid w:val="00761986"/>
    <w:rsid w:val="00761AEA"/>
    <w:rsid w:val="00761CDE"/>
    <w:rsid w:val="00761D05"/>
    <w:rsid w:val="00761DDB"/>
    <w:rsid w:val="007625CB"/>
    <w:rsid w:val="007626DF"/>
    <w:rsid w:val="007628C4"/>
    <w:rsid w:val="00762E4E"/>
    <w:rsid w:val="00763208"/>
    <w:rsid w:val="007632AC"/>
    <w:rsid w:val="0076335A"/>
    <w:rsid w:val="007638CB"/>
    <w:rsid w:val="00763E28"/>
    <w:rsid w:val="00763E85"/>
    <w:rsid w:val="00763EE8"/>
    <w:rsid w:val="00764051"/>
    <w:rsid w:val="0076445F"/>
    <w:rsid w:val="0076479B"/>
    <w:rsid w:val="007647CF"/>
    <w:rsid w:val="00764843"/>
    <w:rsid w:val="007649CA"/>
    <w:rsid w:val="00764C79"/>
    <w:rsid w:val="007650C9"/>
    <w:rsid w:val="00765549"/>
    <w:rsid w:val="0076572B"/>
    <w:rsid w:val="00765ACB"/>
    <w:rsid w:val="00765AD0"/>
    <w:rsid w:val="00765B32"/>
    <w:rsid w:val="00766123"/>
    <w:rsid w:val="007661A6"/>
    <w:rsid w:val="0076626F"/>
    <w:rsid w:val="00766644"/>
    <w:rsid w:val="007666AF"/>
    <w:rsid w:val="007666EB"/>
    <w:rsid w:val="00766B47"/>
    <w:rsid w:val="00766FCB"/>
    <w:rsid w:val="00766FF8"/>
    <w:rsid w:val="0076707A"/>
    <w:rsid w:val="007675B9"/>
    <w:rsid w:val="0076768A"/>
    <w:rsid w:val="007676B7"/>
    <w:rsid w:val="00770583"/>
    <w:rsid w:val="00770617"/>
    <w:rsid w:val="00770747"/>
    <w:rsid w:val="007708BB"/>
    <w:rsid w:val="00770B09"/>
    <w:rsid w:val="00770BFB"/>
    <w:rsid w:val="00770D17"/>
    <w:rsid w:val="00770E8F"/>
    <w:rsid w:val="007715C7"/>
    <w:rsid w:val="007718D0"/>
    <w:rsid w:val="007719AD"/>
    <w:rsid w:val="00771A7E"/>
    <w:rsid w:val="00772103"/>
    <w:rsid w:val="007721D2"/>
    <w:rsid w:val="0077226B"/>
    <w:rsid w:val="00772864"/>
    <w:rsid w:val="00772DF7"/>
    <w:rsid w:val="0077345C"/>
    <w:rsid w:val="00773568"/>
    <w:rsid w:val="007735B3"/>
    <w:rsid w:val="00773DC5"/>
    <w:rsid w:val="00773F48"/>
    <w:rsid w:val="0077400B"/>
    <w:rsid w:val="0077436D"/>
    <w:rsid w:val="00774AAC"/>
    <w:rsid w:val="007750D9"/>
    <w:rsid w:val="007751C3"/>
    <w:rsid w:val="007757A1"/>
    <w:rsid w:val="007758A7"/>
    <w:rsid w:val="00775934"/>
    <w:rsid w:val="007759F5"/>
    <w:rsid w:val="00775A16"/>
    <w:rsid w:val="00775BA9"/>
    <w:rsid w:val="00775BDA"/>
    <w:rsid w:val="00775DA2"/>
    <w:rsid w:val="00775F53"/>
    <w:rsid w:val="00776697"/>
    <w:rsid w:val="0077683D"/>
    <w:rsid w:val="00776963"/>
    <w:rsid w:val="00776A13"/>
    <w:rsid w:val="007770C6"/>
    <w:rsid w:val="0077724D"/>
    <w:rsid w:val="00777E18"/>
    <w:rsid w:val="00780224"/>
    <w:rsid w:val="007802F8"/>
    <w:rsid w:val="00780422"/>
    <w:rsid w:val="00780669"/>
    <w:rsid w:val="0078081B"/>
    <w:rsid w:val="007809BD"/>
    <w:rsid w:val="00780B16"/>
    <w:rsid w:val="00781369"/>
    <w:rsid w:val="00781465"/>
    <w:rsid w:val="0078149C"/>
    <w:rsid w:val="007815FA"/>
    <w:rsid w:val="00781906"/>
    <w:rsid w:val="00781933"/>
    <w:rsid w:val="00781A5F"/>
    <w:rsid w:val="00781F26"/>
    <w:rsid w:val="00781F2E"/>
    <w:rsid w:val="00781FA0"/>
    <w:rsid w:val="00781FD6"/>
    <w:rsid w:val="007824F9"/>
    <w:rsid w:val="00782595"/>
    <w:rsid w:val="00782919"/>
    <w:rsid w:val="007833CD"/>
    <w:rsid w:val="00783517"/>
    <w:rsid w:val="0078359D"/>
    <w:rsid w:val="00783D23"/>
    <w:rsid w:val="00783EBA"/>
    <w:rsid w:val="00783FEF"/>
    <w:rsid w:val="007843BA"/>
    <w:rsid w:val="007844CD"/>
    <w:rsid w:val="007846CD"/>
    <w:rsid w:val="00784BDF"/>
    <w:rsid w:val="007855E5"/>
    <w:rsid w:val="007855EA"/>
    <w:rsid w:val="00785A93"/>
    <w:rsid w:val="00785BE0"/>
    <w:rsid w:val="0078603E"/>
    <w:rsid w:val="0078605E"/>
    <w:rsid w:val="007861F3"/>
    <w:rsid w:val="0078643C"/>
    <w:rsid w:val="00786552"/>
    <w:rsid w:val="007866A5"/>
    <w:rsid w:val="007866E5"/>
    <w:rsid w:val="007867E6"/>
    <w:rsid w:val="00786866"/>
    <w:rsid w:val="00786EFC"/>
    <w:rsid w:val="00786F26"/>
    <w:rsid w:val="0078761A"/>
    <w:rsid w:val="0078774B"/>
    <w:rsid w:val="00787971"/>
    <w:rsid w:val="00787DF0"/>
    <w:rsid w:val="0079001D"/>
    <w:rsid w:val="0079038C"/>
    <w:rsid w:val="00790542"/>
    <w:rsid w:val="00790686"/>
    <w:rsid w:val="00790A53"/>
    <w:rsid w:val="00790A64"/>
    <w:rsid w:val="00790AB5"/>
    <w:rsid w:val="00790C33"/>
    <w:rsid w:val="0079149C"/>
    <w:rsid w:val="007914AE"/>
    <w:rsid w:val="007915FD"/>
    <w:rsid w:val="0079188B"/>
    <w:rsid w:val="0079194F"/>
    <w:rsid w:val="00791B1C"/>
    <w:rsid w:val="00791E9C"/>
    <w:rsid w:val="00791F02"/>
    <w:rsid w:val="00791F79"/>
    <w:rsid w:val="00792168"/>
    <w:rsid w:val="0079230B"/>
    <w:rsid w:val="00792406"/>
    <w:rsid w:val="0079245A"/>
    <w:rsid w:val="00792711"/>
    <w:rsid w:val="00792A61"/>
    <w:rsid w:val="00792AFE"/>
    <w:rsid w:val="00792C1E"/>
    <w:rsid w:val="0079351D"/>
    <w:rsid w:val="007937CC"/>
    <w:rsid w:val="007940ED"/>
    <w:rsid w:val="00794132"/>
    <w:rsid w:val="0079445D"/>
    <w:rsid w:val="007947D0"/>
    <w:rsid w:val="007947F6"/>
    <w:rsid w:val="00794832"/>
    <w:rsid w:val="00794874"/>
    <w:rsid w:val="00794B55"/>
    <w:rsid w:val="00794BA2"/>
    <w:rsid w:val="0079500B"/>
    <w:rsid w:val="00795048"/>
    <w:rsid w:val="00795107"/>
    <w:rsid w:val="0079516F"/>
    <w:rsid w:val="007955AE"/>
    <w:rsid w:val="007958AC"/>
    <w:rsid w:val="00796086"/>
    <w:rsid w:val="00796418"/>
    <w:rsid w:val="007964C8"/>
    <w:rsid w:val="00796AD5"/>
    <w:rsid w:val="00796B62"/>
    <w:rsid w:val="00796D45"/>
    <w:rsid w:val="007972C0"/>
    <w:rsid w:val="00797DD5"/>
    <w:rsid w:val="007A00ED"/>
    <w:rsid w:val="007A0621"/>
    <w:rsid w:val="007A0957"/>
    <w:rsid w:val="007A0C92"/>
    <w:rsid w:val="007A1011"/>
    <w:rsid w:val="007A1396"/>
    <w:rsid w:val="007A13AA"/>
    <w:rsid w:val="007A14B9"/>
    <w:rsid w:val="007A178E"/>
    <w:rsid w:val="007A19E9"/>
    <w:rsid w:val="007A2109"/>
    <w:rsid w:val="007A22FE"/>
    <w:rsid w:val="007A2452"/>
    <w:rsid w:val="007A28EB"/>
    <w:rsid w:val="007A28FE"/>
    <w:rsid w:val="007A3043"/>
    <w:rsid w:val="007A3198"/>
    <w:rsid w:val="007A3280"/>
    <w:rsid w:val="007A3444"/>
    <w:rsid w:val="007A3B3A"/>
    <w:rsid w:val="007A3BF6"/>
    <w:rsid w:val="007A3CAE"/>
    <w:rsid w:val="007A3D28"/>
    <w:rsid w:val="007A3DFD"/>
    <w:rsid w:val="007A42C8"/>
    <w:rsid w:val="007A4B98"/>
    <w:rsid w:val="007A4CEE"/>
    <w:rsid w:val="007A4F15"/>
    <w:rsid w:val="007A58FD"/>
    <w:rsid w:val="007A5A7F"/>
    <w:rsid w:val="007A5C2F"/>
    <w:rsid w:val="007A5DAF"/>
    <w:rsid w:val="007A5FFE"/>
    <w:rsid w:val="007A62D1"/>
    <w:rsid w:val="007A664F"/>
    <w:rsid w:val="007A6659"/>
    <w:rsid w:val="007A66AF"/>
    <w:rsid w:val="007A6798"/>
    <w:rsid w:val="007A68AE"/>
    <w:rsid w:val="007A6C1C"/>
    <w:rsid w:val="007A7327"/>
    <w:rsid w:val="007A73AE"/>
    <w:rsid w:val="007A7470"/>
    <w:rsid w:val="007A75D6"/>
    <w:rsid w:val="007A7AF4"/>
    <w:rsid w:val="007A7E43"/>
    <w:rsid w:val="007A7F71"/>
    <w:rsid w:val="007A7F9D"/>
    <w:rsid w:val="007B012C"/>
    <w:rsid w:val="007B03CD"/>
    <w:rsid w:val="007B0685"/>
    <w:rsid w:val="007B105F"/>
    <w:rsid w:val="007B15E9"/>
    <w:rsid w:val="007B1D77"/>
    <w:rsid w:val="007B1E94"/>
    <w:rsid w:val="007B204B"/>
    <w:rsid w:val="007B21B4"/>
    <w:rsid w:val="007B237F"/>
    <w:rsid w:val="007B2574"/>
    <w:rsid w:val="007B29B3"/>
    <w:rsid w:val="007B2A65"/>
    <w:rsid w:val="007B2AA2"/>
    <w:rsid w:val="007B2AA6"/>
    <w:rsid w:val="007B2AF7"/>
    <w:rsid w:val="007B3244"/>
    <w:rsid w:val="007B355D"/>
    <w:rsid w:val="007B384A"/>
    <w:rsid w:val="007B39AA"/>
    <w:rsid w:val="007B3A6C"/>
    <w:rsid w:val="007B3BD3"/>
    <w:rsid w:val="007B3E06"/>
    <w:rsid w:val="007B40B5"/>
    <w:rsid w:val="007B40FE"/>
    <w:rsid w:val="007B4307"/>
    <w:rsid w:val="007B4349"/>
    <w:rsid w:val="007B491B"/>
    <w:rsid w:val="007B4AC8"/>
    <w:rsid w:val="007B53CF"/>
    <w:rsid w:val="007B5465"/>
    <w:rsid w:val="007B556B"/>
    <w:rsid w:val="007B58B9"/>
    <w:rsid w:val="007B5941"/>
    <w:rsid w:val="007B5D6A"/>
    <w:rsid w:val="007B619D"/>
    <w:rsid w:val="007B61CE"/>
    <w:rsid w:val="007B656F"/>
    <w:rsid w:val="007B661E"/>
    <w:rsid w:val="007B6BB3"/>
    <w:rsid w:val="007B6D80"/>
    <w:rsid w:val="007B6EA0"/>
    <w:rsid w:val="007B7143"/>
    <w:rsid w:val="007B7E41"/>
    <w:rsid w:val="007B7EE0"/>
    <w:rsid w:val="007C0158"/>
    <w:rsid w:val="007C02AC"/>
    <w:rsid w:val="007C0953"/>
    <w:rsid w:val="007C0AE4"/>
    <w:rsid w:val="007C0DCC"/>
    <w:rsid w:val="007C1535"/>
    <w:rsid w:val="007C1712"/>
    <w:rsid w:val="007C17B4"/>
    <w:rsid w:val="007C1834"/>
    <w:rsid w:val="007C1BB7"/>
    <w:rsid w:val="007C1BDE"/>
    <w:rsid w:val="007C1CEA"/>
    <w:rsid w:val="007C2048"/>
    <w:rsid w:val="007C2193"/>
    <w:rsid w:val="007C231B"/>
    <w:rsid w:val="007C24A6"/>
    <w:rsid w:val="007C2EE7"/>
    <w:rsid w:val="007C2FA7"/>
    <w:rsid w:val="007C3063"/>
    <w:rsid w:val="007C344A"/>
    <w:rsid w:val="007C3476"/>
    <w:rsid w:val="007C3F8B"/>
    <w:rsid w:val="007C40BB"/>
    <w:rsid w:val="007C4130"/>
    <w:rsid w:val="007C46DE"/>
    <w:rsid w:val="007C4759"/>
    <w:rsid w:val="007C476F"/>
    <w:rsid w:val="007C47BC"/>
    <w:rsid w:val="007C48A6"/>
    <w:rsid w:val="007C4B2C"/>
    <w:rsid w:val="007C561D"/>
    <w:rsid w:val="007C57D6"/>
    <w:rsid w:val="007C5A91"/>
    <w:rsid w:val="007C5EAD"/>
    <w:rsid w:val="007C6060"/>
    <w:rsid w:val="007C6836"/>
    <w:rsid w:val="007C6BBD"/>
    <w:rsid w:val="007C6C94"/>
    <w:rsid w:val="007C6EC7"/>
    <w:rsid w:val="007C6EE9"/>
    <w:rsid w:val="007C702C"/>
    <w:rsid w:val="007C758A"/>
    <w:rsid w:val="007C7614"/>
    <w:rsid w:val="007C78BA"/>
    <w:rsid w:val="007C7937"/>
    <w:rsid w:val="007C79D4"/>
    <w:rsid w:val="007D00FA"/>
    <w:rsid w:val="007D04CB"/>
    <w:rsid w:val="007D0516"/>
    <w:rsid w:val="007D07EC"/>
    <w:rsid w:val="007D0F0F"/>
    <w:rsid w:val="007D0F28"/>
    <w:rsid w:val="007D1367"/>
    <w:rsid w:val="007D1996"/>
    <w:rsid w:val="007D1D60"/>
    <w:rsid w:val="007D1FAE"/>
    <w:rsid w:val="007D21CC"/>
    <w:rsid w:val="007D27F1"/>
    <w:rsid w:val="007D2934"/>
    <w:rsid w:val="007D2A77"/>
    <w:rsid w:val="007D2B63"/>
    <w:rsid w:val="007D2F05"/>
    <w:rsid w:val="007D39E3"/>
    <w:rsid w:val="007D3F74"/>
    <w:rsid w:val="007D3F78"/>
    <w:rsid w:val="007D4360"/>
    <w:rsid w:val="007D45D6"/>
    <w:rsid w:val="007D47BE"/>
    <w:rsid w:val="007D4BD7"/>
    <w:rsid w:val="007D4E60"/>
    <w:rsid w:val="007D4F62"/>
    <w:rsid w:val="007D510D"/>
    <w:rsid w:val="007D52DE"/>
    <w:rsid w:val="007D57C0"/>
    <w:rsid w:val="007D5969"/>
    <w:rsid w:val="007D5E0B"/>
    <w:rsid w:val="007D619D"/>
    <w:rsid w:val="007D6241"/>
    <w:rsid w:val="007D633B"/>
    <w:rsid w:val="007D63E4"/>
    <w:rsid w:val="007D6BDF"/>
    <w:rsid w:val="007D6FF9"/>
    <w:rsid w:val="007D707C"/>
    <w:rsid w:val="007D76AC"/>
    <w:rsid w:val="007D7861"/>
    <w:rsid w:val="007D7A47"/>
    <w:rsid w:val="007D7EBE"/>
    <w:rsid w:val="007E0503"/>
    <w:rsid w:val="007E0637"/>
    <w:rsid w:val="007E09F7"/>
    <w:rsid w:val="007E0B80"/>
    <w:rsid w:val="007E0BB9"/>
    <w:rsid w:val="007E1288"/>
    <w:rsid w:val="007E16E9"/>
    <w:rsid w:val="007E171C"/>
    <w:rsid w:val="007E1AF2"/>
    <w:rsid w:val="007E1DC2"/>
    <w:rsid w:val="007E23FA"/>
    <w:rsid w:val="007E2BCE"/>
    <w:rsid w:val="007E2C72"/>
    <w:rsid w:val="007E320B"/>
    <w:rsid w:val="007E35C3"/>
    <w:rsid w:val="007E3C8C"/>
    <w:rsid w:val="007E3D80"/>
    <w:rsid w:val="007E407E"/>
    <w:rsid w:val="007E4081"/>
    <w:rsid w:val="007E474E"/>
    <w:rsid w:val="007E4911"/>
    <w:rsid w:val="007E4B13"/>
    <w:rsid w:val="007E5383"/>
    <w:rsid w:val="007E579C"/>
    <w:rsid w:val="007E5BD5"/>
    <w:rsid w:val="007E5C1F"/>
    <w:rsid w:val="007E5D66"/>
    <w:rsid w:val="007E5EF2"/>
    <w:rsid w:val="007E5F14"/>
    <w:rsid w:val="007E6AC8"/>
    <w:rsid w:val="007E6C73"/>
    <w:rsid w:val="007E73EC"/>
    <w:rsid w:val="007E77EE"/>
    <w:rsid w:val="007E7C10"/>
    <w:rsid w:val="007F00C3"/>
    <w:rsid w:val="007F0180"/>
    <w:rsid w:val="007F0328"/>
    <w:rsid w:val="007F058C"/>
    <w:rsid w:val="007F05BE"/>
    <w:rsid w:val="007F0624"/>
    <w:rsid w:val="007F08C2"/>
    <w:rsid w:val="007F08CA"/>
    <w:rsid w:val="007F0B68"/>
    <w:rsid w:val="007F0C71"/>
    <w:rsid w:val="007F0F0A"/>
    <w:rsid w:val="007F0F6A"/>
    <w:rsid w:val="007F1A5F"/>
    <w:rsid w:val="007F1A73"/>
    <w:rsid w:val="007F1B24"/>
    <w:rsid w:val="007F1B68"/>
    <w:rsid w:val="007F3128"/>
    <w:rsid w:val="007F333D"/>
    <w:rsid w:val="007F33D3"/>
    <w:rsid w:val="007F3627"/>
    <w:rsid w:val="007F3EE7"/>
    <w:rsid w:val="007F40C8"/>
    <w:rsid w:val="007F4199"/>
    <w:rsid w:val="007F4656"/>
    <w:rsid w:val="007F46A5"/>
    <w:rsid w:val="007F4762"/>
    <w:rsid w:val="007F4940"/>
    <w:rsid w:val="007F4B07"/>
    <w:rsid w:val="007F4D34"/>
    <w:rsid w:val="007F5064"/>
    <w:rsid w:val="007F52DF"/>
    <w:rsid w:val="007F55E1"/>
    <w:rsid w:val="007F5CD6"/>
    <w:rsid w:val="007F6BCF"/>
    <w:rsid w:val="007F6DF5"/>
    <w:rsid w:val="007F7A82"/>
    <w:rsid w:val="007F7B88"/>
    <w:rsid w:val="007F7BAE"/>
    <w:rsid w:val="007F7C4F"/>
    <w:rsid w:val="007F7C65"/>
    <w:rsid w:val="007F7DCE"/>
    <w:rsid w:val="00800027"/>
    <w:rsid w:val="00800703"/>
    <w:rsid w:val="0080092F"/>
    <w:rsid w:val="00800BF9"/>
    <w:rsid w:val="00800E26"/>
    <w:rsid w:val="00800EE6"/>
    <w:rsid w:val="00800F3E"/>
    <w:rsid w:val="0080144D"/>
    <w:rsid w:val="008015DB"/>
    <w:rsid w:val="0080176E"/>
    <w:rsid w:val="00801A27"/>
    <w:rsid w:val="00801B42"/>
    <w:rsid w:val="00801C18"/>
    <w:rsid w:val="00801F9D"/>
    <w:rsid w:val="0080229B"/>
    <w:rsid w:val="00802397"/>
    <w:rsid w:val="00802420"/>
    <w:rsid w:val="00802E2F"/>
    <w:rsid w:val="00802ECF"/>
    <w:rsid w:val="00803D7F"/>
    <w:rsid w:val="00804060"/>
    <w:rsid w:val="008041BA"/>
    <w:rsid w:val="008042B7"/>
    <w:rsid w:val="00804354"/>
    <w:rsid w:val="00804369"/>
    <w:rsid w:val="00804627"/>
    <w:rsid w:val="00804856"/>
    <w:rsid w:val="00804868"/>
    <w:rsid w:val="008049DA"/>
    <w:rsid w:val="00804A05"/>
    <w:rsid w:val="00805226"/>
    <w:rsid w:val="008052AE"/>
    <w:rsid w:val="008053C5"/>
    <w:rsid w:val="00805620"/>
    <w:rsid w:val="00805B42"/>
    <w:rsid w:val="00805C70"/>
    <w:rsid w:val="00805E88"/>
    <w:rsid w:val="00806078"/>
    <w:rsid w:val="00806412"/>
    <w:rsid w:val="00806970"/>
    <w:rsid w:val="00806F54"/>
    <w:rsid w:val="00806FC9"/>
    <w:rsid w:val="00807394"/>
    <w:rsid w:val="0080743B"/>
    <w:rsid w:val="0080744F"/>
    <w:rsid w:val="00807667"/>
    <w:rsid w:val="00807723"/>
    <w:rsid w:val="00807963"/>
    <w:rsid w:val="00807BF7"/>
    <w:rsid w:val="00807D8C"/>
    <w:rsid w:val="00807F7C"/>
    <w:rsid w:val="008100B1"/>
    <w:rsid w:val="00810109"/>
    <w:rsid w:val="00810300"/>
    <w:rsid w:val="00810A9B"/>
    <w:rsid w:val="00810C84"/>
    <w:rsid w:val="00810F98"/>
    <w:rsid w:val="008112C9"/>
    <w:rsid w:val="00811452"/>
    <w:rsid w:val="008115BB"/>
    <w:rsid w:val="008117BB"/>
    <w:rsid w:val="00811AE8"/>
    <w:rsid w:val="0081219C"/>
    <w:rsid w:val="008122AD"/>
    <w:rsid w:val="008125C9"/>
    <w:rsid w:val="008126D6"/>
    <w:rsid w:val="0081284B"/>
    <w:rsid w:val="008128B5"/>
    <w:rsid w:val="00812B35"/>
    <w:rsid w:val="00812B66"/>
    <w:rsid w:val="00812DD8"/>
    <w:rsid w:val="0081322B"/>
    <w:rsid w:val="00813AF2"/>
    <w:rsid w:val="00813BA8"/>
    <w:rsid w:val="00813D7B"/>
    <w:rsid w:val="00813E24"/>
    <w:rsid w:val="0081411F"/>
    <w:rsid w:val="008146FD"/>
    <w:rsid w:val="008149F3"/>
    <w:rsid w:val="00814B3E"/>
    <w:rsid w:val="00814B70"/>
    <w:rsid w:val="00814E87"/>
    <w:rsid w:val="00815067"/>
    <w:rsid w:val="00815174"/>
    <w:rsid w:val="0081555D"/>
    <w:rsid w:val="0081579C"/>
    <w:rsid w:val="00815E6C"/>
    <w:rsid w:val="008160B8"/>
    <w:rsid w:val="008161CD"/>
    <w:rsid w:val="008164DD"/>
    <w:rsid w:val="008165DE"/>
    <w:rsid w:val="00816EA6"/>
    <w:rsid w:val="00816EAE"/>
    <w:rsid w:val="00816EC3"/>
    <w:rsid w:val="008171DC"/>
    <w:rsid w:val="008173D1"/>
    <w:rsid w:val="008173D3"/>
    <w:rsid w:val="0081741B"/>
    <w:rsid w:val="008174A3"/>
    <w:rsid w:val="008174FE"/>
    <w:rsid w:val="00817529"/>
    <w:rsid w:val="00817BD6"/>
    <w:rsid w:val="0082000F"/>
    <w:rsid w:val="0082011C"/>
    <w:rsid w:val="00820495"/>
    <w:rsid w:val="00820617"/>
    <w:rsid w:val="00820B7B"/>
    <w:rsid w:val="00820D22"/>
    <w:rsid w:val="00821380"/>
    <w:rsid w:val="008214AA"/>
    <w:rsid w:val="008216FC"/>
    <w:rsid w:val="0082185B"/>
    <w:rsid w:val="008218F3"/>
    <w:rsid w:val="00821BC9"/>
    <w:rsid w:val="008221BC"/>
    <w:rsid w:val="008225AE"/>
    <w:rsid w:val="008229EA"/>
    <w:rsid w:val="00822C2E"/>
    <w:rsid w:val="00823169"/>
    <w:rsid w:val="0082360E"/>
    <w:rsid w:val="00823825"/>
    <w:rsid w:val="00823913"/>
    <w:rsid w:val="00823963"/>
    <w:rsid w:val="008239E9"/>
    <w:rsid w:val="00823BA4"/>
    <w:rsid w:val="00823D88"/>
    <w:rsid w:val="00823E18"/>
    <w:rsid w:val="00824740"/>
    <w:rsid w:val="008247CD"/>
    <w:rsid w:val="00824C9B"/>
    <w:rsid w:val="00824FF5"/>
    <w:rsid w:val="00825029"/>
    <w:rsid w:val="00825051"/>
    <w:rsid w:val="00825708"/>
    <w:rsid w:val="00825952"/>
    <w:rsid w:val="0082596C"/>
    <w:rsid w:val="00825A30"/>
    <w:rsid w:val="00825B16"/>
    <w:rsid w:val="00825BE3"/>
    <w:rsid w:val="00825E06"/>
    <w:rsid w:val="00825EE8"/>
    <w:rsid w:val="00825EE9"/>
    <w:rsid w:val="008267F8"/>
    <w:rsid w:val="00826A5F"/>
    <w:rsid w:val="00826BFE"/>
    <w:rsid w:val="008270C4"/>
    <w:rsid w:val="0082769F"/>
    <w:rsid w:val="00827843"/>
    <w:rsid w:val="00827941"/>
    <w:rsid w:val="0082795B"/>
    <w:rsid w:val="00827FF6"/>
    <w:rsid w:val="008302A4"/>
    <w:rsid w:val="00830B4D"/>
    <w:rsid w:val="00830BE5"/>
    <w:rsid w:val="00831017"/>
    <w:rsid w:val="00831053"/>
    <w:rsid w:val="0083109B"/>
    <w:rsid w:val="00831139"/>
    <w:rsid w:val="0083118B"/>
    <w:rsid w:val="008311BB"/>
    <w:rsid w:val="0083120C"/>
    <w:rsid w:val="00831329"/>
    <w:rsid w:val="008314E3"/>
    <w:rsid w:val="0083156F"/>
    <w:rsid w:val="008315E7"/>
    <w:rsid w:val="00831AE0"/>
    <w:rsid w:val="00831E77"/>
    <w:rsid w:val="0083239F"/>
    <w:rsid w:val="00832A50"/>
    <w:rsid w:val="00832AE1"/>
    <w:rsid w:val="00832BF1"/>
    <w:rsid w:val="008330CB"/>
    <w:rsid w:val="008331A9"/>
    <w:rsid w:val="0083337D"/>
    <w:rsid w:val="008335BB"/>
    <w:rsid w:val="00833A09"/>
    <w:rsid w:val="00833B80"/>
    <w:rsid w:val="00833BB9"/>
    <w:rsid w:val="00833C43"/>
    <w:rsid w:val="008346AD"/>
    <w:rsid w:val="00834AAC"/>
    <w:rsid w:val="0083552F"/>
    <w:rsid w:val="008356B2"/>
    <w:rsid w:val="008356CD"/>
    <w:rsid w:val="008356EC"/>
    <w:rsid w:val="0083572F"/>
    <w:rsid w:val="00835805"/>
    <w:rsid w:val="008359BC"/>
    <w:rsid w:val="00835A34"/>
    <w:rsid w:val="008368EC"/>
    <w:rsid w:val="00836FBF"/>
    <w:rsid w:val="00836FC9"/>
    <w:rsid w:val="00837542"/>
    <w:rsid w:val="0083774D"/>
    <w:rsid w:val="0083775F"/>
    <w:rsid w:val="00837B5E"/>
    <w:rsid w:val="00837C1C"/>
    <w:rsid w:val="0084037D"/>
    <w:rsid w:val="008404AB"/>
    <w:rsid w:val="008404B3"/>
    <w:rsid w:val="008409A3"/>
    <w:rsid w:val="00840D0A"/>
    <w:rsid w:val="00840DEC"/>
    <w:rsid w:val="00840FBC"/>
    <w:rsid w:val="00841979"/>
    <w:rsid w:val="008419CF"/>
    <w:rsid w:val="00841AEA"/>
    <w:rsid w:val="00841BF4"/>
    <w:rsid w:val="00841D0F"/>
    <w:rsid w:val="00841E68"/>
    <w:rsid w:val="008421D1"/>
    <w:rsid w:val="0084225B"/>
    <w:rsid w:val="008422FC"/>
    <w:rsid w:val="00842336"/>
    <w:rsid w:val="008424E1"/>
    <w:rsid w:val="0084278F"/>
    <w:rsid w:val="00842CF5"/>
    <w:rsid w:val="00842F2D"/>
    <w:rsid w:val="00843666"/>
    <w:rsid w:val="008437AC"/>
    <w:rsid w:val="008439FA"/>
    <w:rsid w:val="00843B42"/>
    <w:rsid w:val="00843DF5"/>
    <w:rsid w:val="00843FA1"/>
    <w:rsid w:val="0084407B"/>
    <w:rsid w:val="0084409D"/>
    <w:rsid w:val="008440CB"/>
    <w:rsid w:val="00844737"/>
    <w:rsid w:val="008447CD"/>
    <w:rsid w:val="0084485C"/>
    <w:rsid w:val="00844925"/>
    <w:rsid w:val="00844CB0"/>
    <w:rsid w:val="00844EF4"/>
    <w:rsid w:val="008450A1"/>
    <w:rsid w:val="008450AC"/>
    <w:rsid w:val="00845246"/>
    <w:rsid w:val="008452A1"/>
    <w:rsid w:val="00845473"/>
    <w:rsid w:val="00845517"/>
    <w:rsid w:val="008455A2"/>
    <w:rsid w:val="00845617"/>
    <w:rsid w:val="008456BB"/>
    <w:rsid w:val="0084583C"/>
    <w:rsid w:val="00845F48"/>
    <w:rsid w:val="0084622D"/>
    <w:rsid w:val="008464BB"/>
    <w:rsid w:val="008465F5"/>
    <w:rsid w:val="008468BB"/>
    <w:rsid w:val="00846A25"/>
    <w:rsid w:val="00846AF8"/>
    <w:rsid w:val="00846CF7"/>
    <w:rsid w:val="00846D46"/>
    <w:rsid w:val="0084712D"/>
    <w:rsid w:val="00847383"/>
    <w:rsid w:val="008476A9"/>
    <w:rsid w:val="00847FDA"/>
    <w:rsid w:val="00850279"/>
    <w:rsid w:val="00850480"/>
    <w:rsid w:val="00850495"/>
    <w:rsid w:val="008504DD"/>
    <w:rsid w:val="0085087B"/>
    <w:rsid w:val="008509E3"/>
    <w:rsid w:val="00850A44"/>
    <w:rsid w:val="00850D36"/>
    <w:rsid w:val="00850F77"/>
    <w:rsid w:val="00850FB3"/>
    <w:rsid w:val="008510E1"/>
    <w:rsid w:val="0085160D"/>
    <w:rsid w:val="0085168B"/>
    <w:rsid w:val="00851CDC"/>
    <w:rsid w:val="00851D96"/>
    <w:rsid w:val="00851DB7"/>
    <w:rsid w:val="008520CA"/>
    <w:rsid w:val="00852591"/>
    <w:rsid w:val="0085269F"/>
    <w:rsid w:val="00852C9E"/>
    <w:rsid w:val="00852F26"/>
    <w:rsid w:val="008531DE"/>
    <w:rsid w:val="00853212"/>
    <w:rsid w:val="00853314"/>
    <w:rsid w:val="0085340E"/>
    <w:rsid w:val="0085368B"/>
    <w:rsid w:val="008537A8"/>
    <w:rsid w:val="00853BB2"/>
    <w:rsid w:val="0085447D"/>
    <w:rsid w:val="00854554"/>
    <w:rsid w:val="00854A82"/>
    <w:rsid w:val="00854ACC"/>
    <w:rsid w:val="00855307"/>
    <w:rsid w:val="00855973"/>
    <w:rsid w:val="00855DF4"/>
    <w:rsid w:val="00856075"/>
    <w:rsid w:val="00856437"/>
    <w:rsid w:val="00856AC1"/>
    <w:rsid w:val="00857114"/>
    <w:rsid w:val="008573ED"/>
    <w:rsid w:val="008575C6"/>
    <w:rsid w:val="008579C8"/>
    <w:rsid w:val="00857C55"/>
    <w:rsid w:val="00857E51"/>
    <w:rsid w:val="00857E6E"/>
    <w:rsid w:val="00857F17"/>
    <w:rsid w:val="00860180"/>
    <w:rsid w:val="00860245"/>
    <w:rsid w:val="00860362"/>
    <w:rsid w:val="00860367"/>
    <w:rsid w:val="00860449"/>
    <w:rsid w:val="008605E2"/>
    <w:rsid w:val="00861483"/>
    <w:rsid w:val="008617A9"/>
    <w:rsid w:val="008617B1"/>
    <w:rsid w:val="00861801"/>
    <w:rsid w:val="00861802"/>
    <w:rsid w:val="00861B5A"/>
    <w:rsid w:val="00861CE1"/>
    <w:rsid w:val="00861CF2"/>
    <w:rsid w:val="00861E82"/>
    <w:rsid w:val="00861ECE"/>
    <w:rsid w:val="0086236F"/>
    <w:rsid w:val="00862614"/>
    <w:rsid w:val="0086263B"/>
    <w:rsid w:val="008629F0"/>
    <w:rsid w:val="00863252"/>
    <w:rsid w:val="008634BE"/>
    <w:rsid w:val="008634D0"/>
    <w:rsid w:val="0086369F"/>
    <w:rsid w:val="00863AA9"/>
    <w:rsid w:val="00863D8A"/>
    <w:rsid w:val="00863FE8"/>
    <w:rsid w:val="00864066"/>
    <w:rsid w:val="0086436E"/>
    <w:rsid w:val="00864578"/>
    <w:rsid w:val="00864DBF"/>
    <w:rsid w:val="00864DC0"/>
    <w:rsid w:val="00865357"/>
    <w:rsid w:val="0086613B"/>
    <w:rsid w:val="00866CD0"/>
    <w:rsid w:val="00866EE1"/>
    <w:rsid w:val="008672EA"/>
    <w:rsid w:val="008674C3"/>
    <w:rsid w:val="008674DA"/>
    <w:rsid w:val="0086759B"/>
    <w:rsid w:val="008676A3"/>
    <w:rsid w:val="00867ADB"/>
    <w:rsid w:val="00867BD0"/>
    <w:rsid w:val="00867C43"/>
    <w:rsid w:val="0087003E"/>
    <w:rsid w:val="00870096"/>
    <w:rsid w:val="0087027C"/>
    <w:rsid w:val="00870466"/>
    <w:rsid w:val="0087066A"/>
    <w:rsid w:val="00870D3B"/>
    <w:rsid w:val="00871017"/>
    <w:rsid w:val="008710EB"/>
    <w:rsid w:val="00871403"/>
    <w:rsid w:val="008714D3"/>
    <w:rsid w:val="00871532"/>
    <w:rsid w:val="00871582"/>
    <w:rsid w:val="00871600"/>
    <w:rsid w:val="0087166D"/>
    <w:rsid w:val="0087248B"/>
    <w:rsid w:val="00872A2D"/>
    <w:rsid w:val="008730FD"/>
    <w:rsid w:val="00873133"/>
    <w:rsid w:val="008731FE"/>
    <w:rsid w:val="00873395"/>
    <w:rsid w:val="008734AE"/>
    <w:rsid w:val="008736FF"/>
    <w:rsid w:val="008737D4"/>
    <w:rsid w:val="00873A37"/>
    <w:rsid w:val="00873A48"/>
    <w:rsid w:val="00873D7A"/>
    <w:rsid w:val="00873D84"/>
    <w:rsid w:val="00873E24"/>
    <w:rsid w:val="00874238"/>
    <w:rsid w:val="008748B8"/>
    <w:rsid w:val="00874949"/>
    <w:rsid w:val="0087497C"/>
    <w:rsid w:val="008749C7"/>
    <w:rsid w:val="00874A84"/>
    <w:rsid w:val="00874D29"/>
    <w:rsid w:val="00874DD9"/>
    <w:rsid w:val="0087529A"/>
    <w:rsid w:val="00875692"/>
    <w:rsid w:val="00875A65"/>
    <w:rsid w:val="00875A7E"/>
    <w:rsid w:val="00875D5D"/>
    <w:rsid w:val="00876180"/>
    <w:rsid w:val="00876283"/>
    <w:rsid w:val="00876385"/>
    <w:rsid w:val="00876A8E"/>
    <w:rsid w:val="00876D20"/>
    <w:rsid w:val="00876D6D"/>
    <w:rsid w:val="008770B1"/>
    <w:rsid w:val="008770D7"/>
    <w:rsid w:val="00877340"/>
    <w:rsid w:val="0087754D"/>
    <w:rsid w:val="0087783A"/>
    <w:rsid w:val="008778B4"/>
    <w:rsid w:val="00877992"/>
    <w:rsid w:val="00880275"/>
    <w:rsid w:val="00880283"/>
    <w:rsid w:val="008804E9"/>
    <w:rsid w:val="00880850"/>
    <w:rsid w:val="0088088D"/>
    <w:rsid w:val="008808E6"/>
    <w:rsid w:val="0088096C"/>
    <w:rsid w:val="008810EC"/>
    <w:rsid w:val="00881402"/>
    <w:rsid w:val="00881B3A"/>
    <w:rsid w:val="00881C7B"/>
    <w:rsid w:val="00881CC1"/>
    <w:rsid w:val="00881FD1"/>
    <w:rsid w:val="008822E1"/>
    <w:rsid w:val="00882746"/>
    <w:rsid w:val="00882CDD"/>
    <w:rsid w:val="00882F82"/>
    <w:rsid w:val="00883200"/>
    <w:rsid w:val="00883268"/>
    <w:rsid w:val="0088358C"/>
    <w:rsid w:val="008837A1"/>
    <w:rsid w:val="0088382E"/>
    <w:rsid w:val="00883A39"/>
    <w:rsid w:val="00883B55"/>
    <w:rsid w:val="00883DAE"/>
    <w:rsid w:val="00883FF5"/>
    <w:rsid w:val="0088405E"/>
    <w:rsid w:val="008842DB"/>
    <w:rsid w:val="00884936"/>
    <w:rsid w:val="00884C52"/>
    <w:rsid w:val="008851A8"/>
    <w:rsid w:val="00885BBD"/>
    <w:rsid w:val="00885BDC"/>
    <w:rsid w:val="00885CEC"/>
    <w:rsid w:val="00885F39"/>
    <w:rsid w:val="00885F4E"/>
    <w:rsid w:val="00886130"/>
    <w:rsid w:val="00886136"/>
    <w:rsid w:val="00886196"/>
    <w:rsid w:val="00886445"/>
    <w:rsid w:val="00886510"/>
    <w:rsid w:val="008867E6"/>
    <w:rsid w:val="00886B7E"/>
    <w:rsid w:val="00886E38"/>
    <w:rsid w:val="008874F9"/>
    <w:rsid w:val="0088773C"/>
    <w:rsid w:val="0088782B"/>
    <w:rsid w:val="008879F9"/>
    <w:rsid w:val="00887A4A"/>
    <w:rsid w:val="00887CD6"/>
    <w:rsid w:val="00887DA3"/>
    <w:rsid w:val="00887EB6"/>
    <w:rsid w:val="00887F51"/>
    <w:rsid w:val="00890611"/>
    <w:rsid w:val="00890C39"/>
    <w:rsid w:val="00890FD8"/>
    <w:rsid w:val="00891044"/>
    <w:rsid w:val="008910F5"/>
    <w:rsid w:val="0089118F"/>
    <w:rsid w:val="00891394"/>
    <w:rsid w:val="00891422"/>
    <w:rsid w:val="00891446"/>
    <w:rsid w:val="00891930"/>
    <w:rsid w:val="00891BD8"/>
    <w:rsid w:val="00891C00"/>
    <w:rsid w:val="00891E79"/>
    <w:rsid w:val="00891FB0"/>
    <w:rsid w:val="0089256E"/>
    <w:rsid w:val="0089310D"/>
    <w:rsid w:val="0089323C"/>
    <w:rsid w:val="0089357A"/>
    <w:rsid w:val="00893594"/>
    <w:rsid w:val="008936A5"/>
    <w:rsid w:val="00893D0D"/>
    <w:rsid w:val="00894151"/>
    <w:rsid w:val="008944C5"/>
    <w:rsid w:val="00894879"/>
    <w:rsid w:val="00894AFE"/>
    <w:rsid w:val="0089538C"/>
    <w:rsid w:val="008955DD"/>
    <w:rsid w:val="00895681"/>
    <w:rsid w:val="008956BE"/>
    <w:rsid w:val="00895815"/>
    <w:rsid w:val="00895AE5"/>
    <w:rsid w:val="008965F5"/>
    <w:rsid w:val="00896792"/>
    <w:rsid w:val="00896826"/>
    <w:rsid w:val="0089695D"/>
    <w:rsid w:val="00896EC0"/>
    <w:rsid w:val="00897097"/>
    <w:rsid w:val="00897171"/>
    <w:rsid w:val="008973BB"/>
    <w:rsid w:val="00897763"/>
    <w:rsid w:val="008978E2"/>
    <w:rsid w:val="008A00B5"/>
    <w:rsid w:val="008A03EC"/>
    <w:rsid w:val="008A0826"/>
    <w:rsid w:val="008A09F5"/>
    <w:rsid w:val="008A0A39"/>
    <w:rsid w:val="008A0CA6"/>
    <w:rsid w:val="008A0CC2"/>
    <w:rsid w:val="008A121F"/>
    <w:rsid w:val="008A14D1"/>
    <w:rsid w:val="008A1C27"/>
    <w:rsid w:val="008A1EEA"/>
    <w:rsid w:val="008A1F99"/>
    <w:rsid w:val="008A2052"/>
    <w:rsid w:val="008A217F"/>
    <w:rsid w:val="008A21D0"/>
    <w:rsid w:val="008A2409"/>
    <w:rsid w:val="008A29C6"/>
    <w:rsid w:val="008A2B20"/>
    <w:rsid w:val="008A334A"/>
    <w:rsid w:val="008A3616"/>
    <w:rsid w:val="008A3890"/>
    <w:rsid w:val="008A3DA5"/>
    <w:rsid w:val="008A40BF"/>
    <w:rsid w:val="008A430F"/>
    <w:rsid w:val="008A4A8F"/>
    <w:rsid w:val="008A4DD6"/>
    <w:rsid w:val="008A53C0"/>
    <w:rsid w:val="008A54F9"/>
    <w:rsid w:val="008A55F8"/>
    <w:rsid w:val="008A587B"/>
    <w:rsid w:val="008A5BDD"/>
    <w:rsid w:val="008A5BE5"/>
    <w:rsid w:val="008A5D50"/>
    <w:rsid w:val="008A5F5C"/>
    <w:rsid w:val="008A6152"/>
    <w:rsid w:val="008A6199"/>
    <w:rsid w:val="008A63A7"/>
    <w:rsid w:val="008A6DCF"/>
    <w:rsid w:val="008A6E12"/>
    <w:rsid w:val="008A7111"/>
    <w:rsid w:val="008A7340"/>
    <w:rsid w:val="008A7630"/>
    <w:rsid w:val="008A7A16"/>
    <w:rsid w:val="008A7A7E"/>
    <w:rsid w:val="008B0270"/>
    <w:rsid w:val="008B0301"/>
    <w:rsid w:val="008B031C"/>
    <w:rsid w:val="008B036D"/>
    <w:rsid w:val="008B0540"/>
    <w:rsid w:val="008B05BF"/>
    <w:rsid w:val="008B07B6"/>
    <w:rsid w:val="008B0857"/>
    <w:rsid w:val="008B0B5A"/>
    <w:rsid w:val="008B0CDA"/>
    <w:rsid w:val="008B1052"/>
    <w:rsid w:val="008B1123"/>
    <w:rsid w:val="008B13C8"/>
    <w:rsid w:val="008B14E8"/>
    <w:rsid w:val="008B1638"/>
    <w:rsid w:val="008B18BA"/>
    <w:rsid w:val="008B197C"/>
    <w:rsid w:val="008B1E0A"/>
    <w:rsid w:val="008B1EF6"/>
    <w:rsid w:val="008B1F24"/>
    <w:rsid w:val="008B1FCF"/>
    <w:rsid w:val="008B20A7"/>
    <w:rsid w:val="008B2199"/>
    <w:rsid w:val="008B248D"/>
    <w:rsid w:val="008B2D2D"/>
    <w:rsid w:val="008B32C3"/>
    <w:rsid w:val="008B3664"/>
    <w:rsid w:val="008B3890"/>
    <w:rsid w:val="008B400B"/>
    <w:rsid w:val="008B40DE"/>
    <w:rsid w:val="008B4666"/>
    <w:rsid w:val="008B4726"/>
    <w:rsid w:val="008B485E"/>
    <w:rsid w:val="008B4913"/>
    <w:rsid w:val="008B4CA1"/>
    <w:rsid w:val="008B4CD4"/>
    <w:rsid w:val="008B4E68"/>
    <w:rsid w:val="008B5060"/>
    <w:rsid w:val="008B5278"/>
    <w:rsid w:val="008B55AA"/>
    <w:rsid w:val="008B59ED"/>
    <w:rsid w:val="008B5B15"/>
    <w:rsid w:val="008B5C34"/>
    <w:rsid w:val="008B5DA2"/>
    <w:rsid w:val="008B6091"/>
    <w:rsid w:val="008B609A"/>
    <w:rsid w:val="008B6135"/>
    <w:rsid w:val="008B6369"/>
    <w:rsid w:val="008B6527"/>
    <w:rsid w:val="008B654D"/>
    <w:rsid w:val="008B66A7"/>
    <w:rsid w:val="008B6773"/>
    <w:rsid w:val="008B67F9"/>
    <w:rsid w:val="008B6818"/>
    <w:rsid w:val="008B6EC2"/>
    <w:rsid w:val="008B7268"/>
    <w:rsid w:val="008B73E0"/>
    <w:rsid w:val="008B7533"/>
    <w:rsid w:val="008B7638"/>
    <w:rsid w:val="008B785E"/>
    <w:rsid w:val="008B78FF"/>
    <w:rsid w:val="008C009F"/>
    <w:rsid w:val="008C0174"/>
    <w:rsid w:val="008C0368"/>
    <w:rsid w:val="008C0383"/>
    <w:rsid w:val="008C1003"/>
    <w:rsid w:val="008C1248"/>
    <w:rsid w:val="008C13E0"/>
    <w:rsid w:val="008C1C1B"/>
    <w:rsid w:val="008C21E8"/>
    <w:rsid w:val="008C258E"/>
    <w:rsid w:val="008C2609"/>
    <w:rsid w:val="008C26AB"/>
    <w:rsid w:val="008C2908"/>
    <w:rsid w:val="008C298D"/>
    <w:rsid w:val="008C2A55"/>
    <w:rsid w:val="008C3069"/>
    <w:rsid w:val="008C3163"/>
    <w:rsid w:val="008C3298"/>
    <w:rsid w:val="008C35AF"/>
    <w:rsid w:val="008C3806"/>
    <w:rsid w:val="008C428E"/>
    <w:rsid w:val="008C48DF"/>
    <w:rsid w:val="008C4A90"/>
    <w:rsid w:val="008C4AC9"/>
    <w:rsid w:val="008C4B69"/>
    <w:rsid w:val="008C522C"/>
    <w:rsid w:val="008C5547"/>
    <w:rsid w:val="008C5840"/>
    <w:rsid w:val="008C5D5B"/>
    <w:rsid w:val="008C5E28"/>
    <w:rsid w:val="008C60A2"/>
    <w:rsid w:val="008C617F"/>
    <w:rsid w:val="008C61B1"/>
    <w:rsid w:val="008C6258"/>
    <w:rsid w:val="008C6C12"/>
    <w:rsid w:val="008C70D1"/>
    <w:rsid w:val="008C7987"/>
    <w:rsid w:val="008C7B5F"/>
    <w:rsid w:val="008C7C6D"/>
    <w:rsid w:val="008D0245"/>
    <w:rsid w:val="008D044A"/>
    <w:rsid w:val="008D05A6"/>
    <w:rsid w:val="008D0692"/>
    <w:rsid w:val="008D06A9"/>
    <w:rsid w:val="008D086C"/>
    <w:rsid w:val="008D099E"/>
    <w:rsid w:val="008D0B55"/>
    <w:rsid w:val="008D14B7"/>
    <w:rsid w:val="008D1F49"/>
    <w:rsid w:val="008D205E"/>
    <w:rsid w:val="008D238A"/>
    <w:rsid w:val="008D2425"/>
    <w:rsid w:val="008D2A22"/>
    <w:rsid w:val="008D2B4A"/>
    <w:rsid w:val="008D2B67"/>
    <w:rsid w:val="008D2B71"/>
    <w:rsid w:val="008D3007"/>
    <w:rsid w:val="008D3150"/>
    <w:rsid w:val="008D32E3"/>
    <w:rsid w:val="008D3357"/>
    <w:rsid w:val="008D341A"/>
    <w:rsid w:val="008D352C"/>
    <w:rsid w:val="008D3568"/>
    <w:rsid w:val="008D35CF"/>
    <w:rsid w:val="008D36F3"/>
    <w:rsid w:val="008D3B36"/>
    <w:rsid w:val="008D3F92"/>
    <w:rsid w:val="008D4B67"/>
    <w:rsid w:val="008D4E01"/>
    <w:rsid w:val="008D4EC6"/>
    <w:rsid w:val="008D5221"/>
    <w:rsid w:val="008D5304"/>
    <w:rsid w:val="008D5A22"/>
    <w:rsid w:val="008D6057"/>
    <w:rsid w:val="008D6213"/>
    <w:rsid w:val="008D62A9"/>
    <w:rsid w:val="008D6942"/>
    <w:rsid w:val="008D6E73"/>
    <w:rsid w:val="008D72A5"/>
    <w:rsid w:val="008D73DE"/>
    <w:rsid w:val="008D745D"/>
    <w:rsid w:val="008D78EA"/>
    <w:rsid w:val="008D7F1A"/>
    <w:rsid w:val="008E0082"/>
    <w:rsid w:val="008E00B2"/>
    <w:rsid w:val="008E0154"/>
    <w:rsid w:val="008E0899"/>
    <w:rsid w:val="008E0AEC"/>
    <w:rsid w:val="008E0BF2"/>
    <w:rsid w:val="008E0D46"/>
    <w:rsid w:val="008E14EB"/>
    <w:rsid w:val="008E22EA"/>
    <w:rsid w:val="008E2551"/>
    <w:rsid w:val="008E25FA"/>
    <w:rsid w:val="008E27FF"/>
    <w:rsid w:val="008E2BAA"/>
    <w:rsid w:val="008E2CE3"/>
    <w:rsid w:val="008E337B"/>
    <w:rsid w:val="008E3478"/>
    <w:rsid w:val="008E3799"/>
    <w:rsid w:val="008E3845"/>
    <w:rsid w:val="008E3A9A"/>
    <w:rsid w:val="008E3A9D"/>
    <w:rsid w:val="008E3A9F"/>
    <w:rsid w:val="008E3FE8"/>
    <w:rsid w:val="008E42B1"/>
    <w:rsid w:val="008E4359"/>
    <w:rsid w:val="008E44AB"/>
    <w:rsid w:val="008E45D1"/>
    <w:rsid w:val="008E4680"/>
    <w:rsid w:val="008E4957"/>
    <w:rsid w:val="008E4B13"/>
    <w:rsid w:val="008E4F98"/>
    <w:rsid w:val="008E5757"/>
    <w:rsid w:val="008E584E"/>
    <w:rsid w:val="008E5A18"/>
    <w:rsid w:val="008E5AEA"/>
    <w:rsid w:val="008E5D49"/>
    <w:rsid w:val="008E5D6E"/>
    <w:rsid w:val="008E5EA6"/>
    <w:rsid w:val="008E5F91"/>
    <w:rsid w:val="008E6489"/>
    <w:rsid w:val="008E655B"/>
    <w:rsid w:val="008E665F"/>
    <w:rsid w:val="008E6F71"/>
    <w:rsid w:val="008E73AF"/>
    <w:rsid w:val="008E74D3"/>
    <w:rsid w:val="008E786D"/>
    <w:rsid w:val="008E7A20"/>
    <w:rsid w:val="008E7B9A"/>
    <w:rsid w:val="008E7E3A"/>
    <w:rsid w:val="008F015D"/>
    <w:rsid w:val="008F08EE"/>
    <w:rsid w:val="008F09DC"/>
    <w:rsid w:val="008F0AB7"/>
    <w:rsid w:val="008F0BC0"/>
    <w:rsid w:val="008F0C07"/>
    <w:rsid w:val="008F1018"/>
    <w:rsid w:val="008F1065"/>
    <w:rsid w:val="008F1418"/>
    <w:rsid w:val="008F1431"/>
    <w:rsid w:val="008F1584"/>
    <w:rsid w:val="008F17E1"/>
    <w:rsid w:val="008F1941"/>
    <w:rsid w:val="008F1957"/>
    <w:rsid w:val="008F1B06"/>
    <w:rsid w:val="008F1C8D"/>
    <w:rsid w:val="008F1CCB"/>
    <w:rsid w:val="008F1D5B"/>
    <w:rsid w:val="008F1DF6"/>
    <w:rsid w:val="008F20B6"/>
    <w:rsid w:val="008F26B8"/>
    <w:rsid w:val="008F276D"/>
    <w:rsid w:val="008F28EB"/>
    <w:rsid w:val="008F2A1F"/>
    <w:rsid w:val="008F2B87"/>
    <w:rsid w:val="008F2C7F"/>
    <w:rsid w:val="008F2D3C"/>
    <w:rsid w:val="008F2F35"/>
    <w:rsid w:val="008F2F7E"/>
    <w:rsid w:val="008F2FB0"/>
    <w:rsid w:val="008F3195"/>
    <w:rsid w:val="008F32E4"/>
    <w:rsid w:val="008F33F1"/>
    <w:rsid w:val="008F3457"/>
    <w:rsid w:val="008F357B"/>
    <w:rsid w:val="008F366F"/>
    <w:rsid w:val="008F36B4"/>
    <w:rsid w:val="008F3B10"/>
    <w:rsid w:val="008F3DEE"/>
    <w:rsid w:val="008F3EC8"/>
    <w:rsid w:val="008F40AD"/>
    <w:rsid w:val="008F40D8"/>
    <w:rsid w:val="008F4396"/>
    <w:rsid w:val="008F43B0"/>
    <w:rsid w:val="008F43C3"/>
    <w:rsid w:val="008F49AE"/>
    <w:rsid w:val="008F4D7E"/>
    <w:rsid w:val="008F4E5D"/>
    <w:rsid w:val="008F4EC0"/>
    <w:rsid w:val="008F53B6"/>
    <w:rsid w:val="008F544C"/>
    <w:rsid w:val="008F54C5"/>
    <w:rsid w:val="008F54C6"/>
    <w:rsid w:val="008F5870"/>
    <w:rsid w:val="008F5F27"/>
    <w:rsid w:val="008F61BC"/>
    <w:rsid w:val="008F63B3"/>
    <w:rsid w:val="008F63D0"/>
    <w:rsid w:val="008F69D3"/>
    <w:rsid w:val="008F6A06"/>
    <w:rsid w:val="008F6BED"/>
    <w:rsid w:val="008F6D4D"/>
    <w:rsid w:val="008F6DBE"/>
    <w:rsid w:val="008F6FD3"/>
    <w:rsid w:val="008F78E6"/>
    <w:rsid w:val="008F7AC3"/>
    <w:rsid w:val="008F7B9D"/>
    <w:rsid w:val="008F7C38"/>
    <w:rsid w:val="008F7D1B"/>
    <w:rsid w:val="00900410"/>
    <w:rsid w:val="009007A2"/>
    <w:rsid w:val="0090087E"/>
    <w:rsid w:val="009008B4"/>
    <w:rsid w:val="00900C8D"/>
    <w:rsid w:val="00900E82"/>
    <w:rsid w:val="009010AA"/>
    <w:rsid w:val="00901214"/>
    <w:rsid w:val="0090175E"/>
    <w:rsid w:val="00901794"/>
    <w:rsid w:val="0090186D"/>
    <w:rsid w:val="00901C5A"/>
    <w:rsid w:val="00901D7F"/>
    <w:rsid w:val="00901D9C"/>
    <w:rsid w:val="00902901"/>
    <w:rsid w:val="00902B98"/>
    <w:rsid w:val="00903165"/>
    <w:rsid w:val="0090319F"/>
    <w:rsid w:val="009036D8"/>
    <w:rsid w:val="009039E5"/>
    <w:rsid w:val="00903AAF"/>
    <w:rsid w:val="00903E61"/>
    <w:rsid w:val="00903FF2"/>
    <w:rsid w:val="00904196"/>
    <w:rsid w:val="00904618"/>
    <w:rsid w:val="009047F5"/>
    <w:rsid w:val="009048EF"/>
    <w:rsid w:val="00904D6A"/>
    <w:rsid w:val="00904F2A"/>
    <w:rsid w:val="00905019"/>
    <w:rsid w:val="0090546A"/>
    <w:rsid w:val="00905685"/>
    <w:rsid w:val="00905971"/>
    <w:rsid w:val="00905C7D"/>
    <w:rsid w:val="00905CEB"/>
    <w:rsid w:val="00905DD9"/>
    <w:rsid w:val="00906252"/>
    <w:rsid w:val="009062E6"/>
    <w:rsid w:val="00906514"/>
    <w:rsid w:val="00906804"/>
    <w:rsid w:val="00906A4B"/>
    <w:rsid w:val="00906AD1"/>
    <w:rsid w:val="00906AF9"/>
    <w:rsid w:val="00906DC4"/>
    <w:rsid w:val="00907360"/>
    <w:rsid w:val="00907514"/>
    <w:rsid w:val="009077BF"/>
    <w:rsid w:val="00907D4C"/>
    <w:rsid w:val="00907DD1"/>
    <w:rsid w:val="009100C3"/>
    <w:rsid w:val="009102B3"/>
    <w:rsid w:val="009102C7"/>
    <w:rsid w:val="009108E9"/>
    <w:rsid w:val="00910A00"/>
    <w:rsid w:val="00911276"/>
    <w:rsid w:val="009112EC"/>
    <w:rsid w:val="009119B4"/>
    <w:rsid w:val="009119BB"/>
    <w:rsid w:val="009119E7"/>
    <w:rsid w:val="00911BA4"/>
    <w:rsid w:val="00911D37"/>
    <w:rsid w:val="00911E64"/>
    <w:rsid w:val="00912099"/>
    <w:rsid w:val="009123F1"/>
    <w:rsid w:val="00912426"/>
    <w:rsid w:val="00912870"/>
    <w:rsid w:val="00912B85"/>
    <w:rsid w:val="00912E4A"/>
    <w:rsid w:val="00912FF8"/>
    <w:rsid w:val="009130FD"/>
    <w:rsid w:val="00913383"/>
    <w:rsid w:val="00913465"/>
    <w:rsid w:val="0091349E"/>
    <w:rsid w:val="0091393A"/>
    <w:rsid w:val="009139AD"/>
    <w:rsid w:val="009141EA"/>
    <w:rsid w:val="0091421E"/>
    <w:rsid w:val="009144F2"/>
    <w:rsid w:val="00914557"/>
    <w:rsid w:val="009145A9"/>
    <w:rsid w:val="00914777"/>
    <w:rsid w:val="0091490C"/>
    <w:rsid w:val="00914D8D"/>
    <w:rsid w:val="00914DAC"/>
    <w:rsid w:val="00914EF0"/>
    <w:rsid w:val="00914F15"/>
    <w:rsid w:val="00915144"/>
    <w:rsid w:val="0091518B"/>
    <w:rsid w:val="009153EB"/>
    <w:rsid w:val="0091589C"/>
    <w:rsid w:val="00915DA3"/>
    <w:rsid w:val="00915EB2"/>
    <w:rsid w:val="00916211"/>
    <w:rsid w:val="009162BB"/>
    <w:rsid w:val="00916567"/>
    <w:rsid w:val="009168CD"/>
    <w:rsid w:val="009169D0"/>
    <w:rsid w:val="009169EC"/>
    <w:rsid w:val="00916A14"/>
    <w:rsid w:val="00916E06"/>
    <w:rsid w:val="00916EE2"/>
    <w:rsid w:val="00916FC0"/>
    <w:rsid w:val="009170E4"/>
    <w:rsid w:val="009171DC"/>
    <w:rsid w:val="00917423"/>
    <w:rsid w:val="00917710"/>
    <w:rsid w:val="00917732"/>
    <w:rsid w:val="00917857"/>
    <w:rsid w:val="0092026F"/>
    <w:rsid w:val="00920381"/>
    <w:rsid w:val="00920822"/>
    <w:rsid w:val="00920AB8"/>
    <w:rsid w:val="00920B4E"/>
    <w:rsid w:val="00920D0C"/>
    <w:rsid w:val="009210E1"/>
    <w:rsid w:val="0092128A"/>
    <w:rsid w:val="00921332"/>
    <w:rsid w:val="0092141B"/>
    <w:rsid w:val="00921AB3"/>
    <w:rsid w:val="00922282"/>
    <w:rsid w:val="00922376"/>
    <w:rsid w:val="00922F18"/>
    <w:rsid w:val="00922FA5"/>
    <w:rsid w:val="00923111"/>
    <w:rsid w:val="0092332E"/>
    <w:rsid w:val="0092343D"/>
    <w:rsid w:val="009234B9"/>
    <w:rsid w:val="0092371B"/>
    <w:rsid w:val="00924172"/>
    <w:rsid w:val="009243AF"/>
    <w:rsid w:val="009249C3"/>
    <w:rsid w:val="00924F6E"/>
    <w:rsid w:val="009252D4"/>
    <w:rsid w:val="00925482"/>
    <w:rsid w:val="00925499"/>
    <w:rsid w:val="009255FE"/>
    <w:rsid w:val="00925715"/>
    <w:rsid w:val="00925D19"/>
    <w:rsid w:val="0092630A"/>
    <w:rsid w:val="009266C3"/>
    <w:rsid w:val="00926914"/>
    <w:rsid w:val="0092695B"/>
    <w:rsid w:val="00926989"/>
    <w:rsid w:val="00926BAE"/>
    <w:rsid w:val="00926BC2"/>
    <w:rsid w:val="00926CE0"/>
    <w:rsid w:val="00926D9D"/>
    <w:rsid w:val="009272D1"/>
    <w:rsid w:val="0092780C"/>
    <w:rsid w:val="0092786F"/>
    <w:rsid w:val="00927B94"/>
    <w:rsid w:val="00930168"/>
    <w:rsid w:val="009301A0"/>
    <w:rsid w:val="00930325"/>
    <w:rsid w:val="00930A8D"/>
    <w:rsid w:val="0093128C"/>
    <w:rsid w:val="00931544"/>
    <w:rsid w:val="00931643"/>
    <w:rsid w:val="0093168E"/>
    <w:rsid w:val="00931914"/>
    <w:rsid w:val="00931B4D"/>
    <w:rsid w:val="00931C47"/>
    <w:rsid w:val="00931D80"/>
    <w:rsid w:val="00931F00"/>
    <w:rsid w:val="00931F55"/>
    <w:rsid w:val="009321F1"/>
    <w:rsid w:val="0093231C"/>
    <w:rsid w:val="00932433"/>
    <w:rsid w:val="009327AD"/>
    <w:rsid w:val="009327DC"/>
    <w:rsid w:val="00932979"/>
    <w:rsid w:val="00933235"/>
    <w:rsid w:val="00933817"/>
    <w:rsid w:val="009338CF"/>
    <w:rsid w:val="009339C4"/>
    <w:rsid w:val="00933ACC"/>
    <w:rsid w:val="00933F5C"/>
    <w:rsid w:val="00934318"/>
    <w:rsid w:val="0093451B"/>
    <w:rsid w:val="009347E1"/>
    <w:rsid w:val="0093520F"/>
    <w:rsid w:val="00935297"/>
    <w:rsid w:val="009352A7"/>
    <w:rsid w:val="00935520"/>
    <w:rsid w:val="009355C1"/>
    <w:rsid w:val="009357D8"/>
    <w:rsid w:val="009359A2"/>
    <w:rsid w:val="00935CC7"/>
    <w:rsid w:val="00935F2D"/>
    <w:rsid w:val="00936388"/>
    <w:rsid w:val="00936416"/>
    <w:rsid w:val="009371DE"/>
    <w:rsid w:val="00937267"/>
    <w:rsid w:val="009376AC"/>
    <w:rsid w:val="009378FD"/>
    <w:rsid w:val="00937A73"/>
    <w:rsid w:val="00937C80"/>
    <w:rsid w:val="00937D6F"/>
    <w:rsid w:val="00940239"/>
    <w:rsid w:val="009406D2"/>
    <w:rsid w:val="0094070F"/>
    <w:rsid w:val="0094073B"/>
    <w:rsid w:val="009408BD"/>
    <w:rsid w:val="00940DBF"/>
    <w:rsid w:val="00940F91"/>
    <w:rsid w:val="00940FDC"/>
    <w:rsid w:val="00941622"/>
    <w:rsid w:val="00941656"/>
    <w:rsid w:val="009417E2"/>
    <w:rsid w:val="009419C7"/>
    <w:rsid w:val="00941EDC"/>
    <w:rsid w:val="0094220D"/>
    <w:rsid w:val="00942345"/>
    <w:rsid w:val="009434D7"/>
    <w:rsid w:val="00943731"/>
    <w:rsid w:val="00943A09"/>
    <w:rsid w:val="00943C4E"/>
    <w:rsid w:val="00943CE8"/>
    <w:rsid w:val="00943EAD"/>
    <w:rsid w:val="00943F51"/>
    <w:rsid w:val="00943FBF"/>
    <w:rsid w:val="00944141"/>
    <w:rsid w:val="0094415C"/>
    <w:rsid w:val="009442BF"/>
    <w:rsid w:val="00944312"/>
    <w:rsid w:val="00944317"/>
    <w:rsid w:val="009448E3"/>
    <w:rsid w:val="0094491C"/>
    <w:rsid w:val="0094494F"/>
    <w:rsid w:val="00944AE5"/>
    <w:rsid w:val="0094500D"/>
    <w:rsid w:val="00945425"/>
    <w:rsid w:val="009454A2"/>
    <w:rsid w:val="00945BB0"/>
    <w:rsid w:val="00945F92"/>
    <w:rsid w:val="0094601F"/>
    <w:rsid w:val="00946741"/>
    <w:rsid w:val="00946983"/>
    <w:rsid w:val="00946A67"/>
    <w:rsid w:val="00946D15"/>
    <w:rsid w:val="00946DC3"/>
    <w:rsid w:val="00947549"/>
    <w:rsid w:val="00947648"/>
    <w:rsid w:val="0095006A"/>
    <w:rsid w:val="00950672"/>
    <w:rsid w:val="009507CF"/>
    <w:rsid w:val="009509A0"/>
    <w:rsid w:val="00950BD9"/>
    <w:rsid w:val="00950FA6"/>
    <w:rsid w:val="009510CC"/>
    <w:rsid w:val="0095149B"/>
    <w:rsid w:val="009517B1"/>
    <w:rsid w:val="00951825"/>
    <w:rsid w:val="0095190F"/>
    <w:rsid w:val="00951B80"/>
    <w:rsid w:val="00952525"/>
    <w:rsid w:val="009527FE"/>
    <w:rsid w:val="00952867"/>
    <w:rsid w:val="00952E5B"/>
    <w:rsid w:val="009531B0"/>
    <w:rsid w:val="009533EE"/>
    <w:rsid w:val="00953440"/>
    <w:rsid w:val="009536D2"/>
    <w:rsid w:val="00953BE1"/>
    <w:rsid w:val="009542B0"/>
    <w:rsid w:val="00954481"/>
    <w:rsid w:val="0095471A"/>
    <w:rsid w:val="00954758"/>
    <w:rsid w:val="00954B1B"/>
    <w:rsid w:val="00955037"/>
    <w:rsid w:val="00955198"/>
    <w:rsid w:val="00955509"/>
    <w:rsid w:val="00955E07"/>
    <w:rsid w:val="00955F6E"/>
    <w:rsid w:val="00956137"/>
    <w:rsid w:val="0095614F"/>
    <w:rsid w:val="00956208"/>
    <w:rsid w:val="00956483"/>
    <w:rsid w:val="009565F8"/>
    <w:rsid w:val="0095661D"/>
    <w:rsid w:val="00956806"/>
    <w:rsid w:val="00956CE7"/>
    <w:rsid w:val="00956E19"/>
    <w:rsid w:val="00956EBE"/>
    <w:rsid w:val="0095709F"/>
    <w:rsid w:val="009570D8"/>
    <w:rsid w:val="00957191"/>
    <w:rsid w:val="0095729B"/>
    <w:rsid w:val="009573DB"/>
    <w:rsid w:val="00957718"/>
    <w:rsid w:val="00957973"/>
    <w:rsid w:val="00957EBA"/>
    <w:rsid w:val="00957ECF"/>
    <w:rsid w:val="0096006A"/>
    <w:rsid w:val="009601B4"/>
    <w:rsid w:val="009604C8"/>
    <w:rsid w:val="009605FC"/>
    <w:rsid w:val="00960665"/>
    <w:rsid w:val="009606BE"/>
    <w:rsid w:val="009607EB"/>
    <w:rsid w:val="009608A3"/>
    <w:rsid w:val="00960965"/>
    <w:rsid w:val="00960F3D"/>
    <w:rsid w:val="0096109C"/>
    <w:rsid w:val="009611FA"/>
    <w:rsid w:val="009612A2"/>
    <w:rsid w:val="00961777"/>
    <w:rsid w:val="00961AC9"/>
    <w:rsid w:val="00961D9B"/>
    <w:rsid w:val="00961E52"/>
    <w:rsid w:val="00961F1F"/>
    <w:rsid w:val="009620CA"/>
    <w:rsid w:val="00962114"/>
    <w:rsid w:val="009624C9"/>
    <w:rsid w:val="0096268F"/>
    <w:rsid w:val="009626D3"/>
    <w:rsid w:val="0096287B"/>
    <w:rsid w:val="00962F8E"/>
    <w:rsid w:val="0096324F"/>
    <w:rsid w:val="0096373B"/>
    <w:rsid w:val="00963DB6"/>
    <w:rsid w:val="009641DE"/>
    <w:rsid w:val="009644A4"/>
    <w:rsid w:val="00964827"/>
    <w:rsid w:val="00964A2E"/>
    <w:rsid w:val="00964E24"/>
    <w:rsid w:val="00964F4C"/>
    <w:rsid w:val="009650D2"/>
    <w:rsid w:val="00965147"/>
    <w:rsid w:val="009655D5"/>
    <w:rsid w:val="00965D2E"/>
    <w:rsid w:val="00965D86"/>
    <w:rsid w:val="00965E05"/>
    <w:rsid w:val="009661CF"/>
    <w:rsid w:val="009661D1"/>
    <w:rsid w:val="00966430"/>
    <w:rsid w:val="00966861"/>
    <w:rsid w:val="009668E6"/>
    <w:rsid w:val="009669D3"/>
    <w:rsid w:val="00966B30"/>
    <w:rsid w:val="00966C4C"/>
    <w:rsid w:val="00966F55"/>
    <w:rsid w:val="00966FCC"/>
    <w:rsid w:val="00967012"/>
    <w:rsid w:val="00967E96"/>
    <w:rsid w:val="00967F0C"/>
    <w:rsid w:val="00967F25"/>
    <w:rsid w:val="00970229"/>
    <w:rsid w:val="00970480"/>
    <w:rsid w:val="009704EE"/>
    <w:rsid w:val="009706E4"/>
    <w:rsid w:val="00970887"/>
    <w:rsid w:val="00970987"/>
    <w:rsid w:val="00970A80"/>
    <w:rsid w:val="00970D79"/>
    <w:rsid w:val="00971304"/>
    <w:rsid w:val="00971380"/>
    <w:rsid w:val="009713E6"/>
    <w:rsid w:val="00971444"/>
    <w:rsid w:val="00971485"/>
    <w:rsid w:val="00971948"/>
    <w:rsid w:val="00971CC8"/>
    <w:rsid w:val="0097220E"/>
    <w:rsid w:val="00972264"/>
    <w:rsid w:val="009722CD"/>
    <w:rsid w:val="00972413"/>
    <w:rsid w:val="00972DC8"/>
    <w:rsid w:val="00973169"/>
    <w:rsid w:val="0097323D"/>
    <w:rsid w:val="00973714"/>
    <w:rsid w:val="009737E3"/>
    <w:rsid w:val="00973D2B"/>
    <w:rsid w:val="009740FC"/>
    <w:rsid w:val="009745E7"/>
    <w:rsid w:val="0097461B"/>
    <w:rsid w:val="00974ADB"/>
    <w:rsid w:val="00974DA1"/>
    <w:rsid w:val="00974F9A"/>
    <w:rsid w:val="009756B4"/>
    <w:rsid w:val="00975700"/>
    <w:rsid w:val="009757CC"/>
    <w:rsid w:val="00975A0D"/>
    <w:rsid w:val="00975AC4"/>
    <w:rsid w:val="00975C01"/>
    <w:rsid w:val="0097603D"/>
    <w:rsid w:val="009765BD"/>
    <w:rsid w:val="009765CB"/>
    <w:rsid w:val="009765F8"/>
    <w:rsid w:val="00976B14"/>
    <w:rsid w:val="00976CB2"/>
    <w:rsid w:val="009770F6"/>
    <w:rsid w:val="009775CA"/>
    <w:rsid w:val="0097792A"/>
    <w:rsid w:val="00977A27"/>
    <w:rsid w:val="00977D50"/>
    <w:rsid w:val="0098013C"/>
    <w:rsid w:val="009801CC"/>
    <w:rsid w:val="00980E2B"/>
    <w:rsid w:val="0098112E"/>
    <w:rsid w:val="009811CE"/>
    <w:rsid w:val="0098130F"/>
    <w:rsid w:val="009816DA"/>
    <w:rsid w:val="00981C04"/>
    <w:rsid w:val="00981E07"/>
    <w:rsid w:val="009822A4"/>
    <w:rsid w:val="00982636"/>
    <w:rsid w:val="00982A5C"/>
    <w:rsid w:val="00983127"/>
    <w:rsid w:val="0098383E"/>
    <w:rsid w:val="009838BF"/>
    <w:rsid w:val="00983D17"/>
    <w:rsid w:val="00983F41"/>
    <w:rsid w:val="0098506A"/>
    <w:rsid w:val="0098523A"/>
    <w:rsid w:val="00985516"/>
    <w:rsid w:val="00985531"/>
    <w:rsid w:val="00985951"/>
    <w:rsid w:val="00985C2E"/>
    <w:rsid w:val="00985C3E"/>
    <w:rsid w:val="00985E5A"/>
    <w:rsid w:val="0098678A"/>
    <w:rsid w:val="00986889"/>
    <w:rsid w:val="00986B24"/>
    <w:rsid w:val="00986C99"/>
    <w:rsid w:val="00986D98"/>
    <w:rsid w:val="00986F71"/>
    <w:rsid w:val="009870D2"/>
    <w:rsid w:val="0098736C"/>
    <w:rsid w:val="009874C6"/>
    <w:rsid w:val="0098790C"/>
    <w:rsid w:val="00987AE0"/>
    <w:rsid w:val="00987CB9"/>
    <w:rsid w:val="00987D1E"/>
    <w:rsid w:val="00987D46"/>
    <w:rsid w:val="00987DCE"/>
    <w:rsid w:val="009901AC"/>
    <w:rsid w:val="00990653"/>
    <w:rsid w:val="009907DC"/>
    <w:rsid w:val="00991167"/>
    <w:rsid w:val="009913D9"/>
    <w:rsid w:val="0099142B"/>
    <w:rsid w:val="00991575"/>
    <w:rsid w:val="00991829"/>
    <w:rsid w:val="00991940"/>
    <w:rsid w:val="00991C98"/>
    <w:rsid w:val="00991F01"/>
    <w:rsid w:val="00991F2A"/>
    <w:rsid w:val="00992090"/>
    <w:rsid w:val="0099253E"/>
    <w:rsid w:val="009929C1"/>
    <w:rsid w:val="00992A42"/>
    <w:rsid w:val="00992BE8"/>
    <w:rsid w:val="00992DF8"/>
    <w:rsid w:val="00993174"/>
    <w:rsid w:val="0099327F"/>
    <w:rsid w:val="00993319"/>
    <w:rsid w:val="009936DF"/>
    <w:rsid w:val="00993713"/>
    <w:rsid w:val="0099381D"/>
    <w:rsid w:val="00993920"/>
    <w:rsid w:val="00993A60"/>
    <w:rsid w:val="00993B48"/>
    <w:rsid w:val="00993DB8"/>
    <w:rsid w:val="00994090"/>
    <w:rsid w:val="009940BA"/>
    <w:rsid w:val="0099410D"/>
    <w:rsid w:val="009946A5"/>
    <w:rsid w:val="009949A9"/>
    <w:rsid w:val="009949E3"/>
    <w:rsid w:val="00994B29"/>
    <w:rsid w:val="00994B71"/>
    <w:rsid w:val="00994C6E"/>
    <w:rsid w:val="00994DA3"/>
    <w:rsid w:val="00995011"/>
    <w:rsid w:val="009952F7"/>
    <w:rsid w:val="009954CA"/>
    <w:rsid w:val="00995FF3"/>
    <w:rsid w:val="009962CC"/>
    <w:rsid w:val="009967D1"/>
    <w:rsid w:val="00996B8D"/>
    <w:rsid w:val="00996C07"/>
    <w:rsid w:val="00996F67"/>
    <w:rsid w:val="00996F6B"/>
    <w:rsid w:val="009972FB"/>
    <w:rsid w:val="0099745B"/>
    <w:rsid w:val="00997535"/>
    <w:rsid w:val="009978B2"/>
    <w:rsid w:val="00997A7C"/>
    <w:rsid w:val="009A0262"/>
    <w:rsid w:val="009A02C0"/>
    <w:rsid w:val="009A0831"/>
    <w:rsid w:val="009A09F0"/>
    <w:rsid w:val="009A0B3C"/>
    <w:rsid w:val="009A0B70"/>
    <w:rsid w:val="009A0C6C"/>
    <w:rsid w:val="009A0E85"/>
    <w:rsid w:val="009A0F45"/>
    <w:rsid w:val="009A1200"/>
    <w:rsid w:val="009A13D8"/>
    <w:rsid w:val="009A14AF"/>
    <w:rsid w:val="009A1535"/>
    <w:rsid w:val="009A165D"/>
    <w:rsid w:val="009A1DA8"/>
    <w:rsid w:val="009A1EC0"/>
    <w:rsid w:val="009A1F42"/>
    <w:rsid w:val="009A1FA4"/>
    <w:rsid w:val="009A2074"/>
    <w:rsid w:val="009A2083"/>
    <w:rsid w:val="009A21F0"/>
    <w:rsid w:val="009A23D2"/>
    <w:rsid w:val="009A26A6"/>
    <w:rsid w:val="009A281C"/>
    <w:rsid w:val="009A2955"/>
    <w:rsid w:val="009A2993"/>
    <w:rsid w:val="009A2A7F"/>
    <w:rsid w:val="009A2D74"/>
    <w:rsid w:val="009A311C"/>
    <w:rsid w:val="009A347C"/>
    <w:rsid w:val="009A34A6"/>
    <w:rsid w:val="009A3AD4"/>
    <w:rsid w:val="009A3BAA"/>
    <w:rsid w:val="009A48A2"/>
    <w:rsid w:val="009A4E62"/>
    <w:rsid w:val="009A51E0"/>
    <w:rsid w:val="009A52C9"/>
    <w:rsid w:val="009A549A"/>
    <w:rsid w:val="009A5724"/>
    <w:rsid w:val="009A591C"/>
    <w:rsid w:val="009A5B6F"/>
    <w:rsid w:val="009A6071"/>
    <w:rsid w:val="009A64DC"/>
    <w:rsid w:val="009A67D8"/>
    <w:rsid w:val="009A6B98"/>
    <w:rsid w:val="009A6C84"/>
    <w:rsid w:val="009A6D40"/>
    <w:rsid w:val="009A6ECD"/>
    <w:rsid w:val="009A723C"/>
    <w:rsid w:val="009A740A"/>
    <w:rsid w:val="009A7AB9"/>
    <w:rsid w:val="009A7B15"/>
    <w:rsid w:val="009A7B73"/>
    <w:rsid w:val="009A7CF3"/>
    <w:rsid w:val="009A7F45"/>
    <w:rsid w:val="009B00C4"/>
    <w:rsid w:val="009B014C"/>
    <w:rsid w:val="009B0180"/>
    <w:rsid w:val="009B05AD"/>
    <w:rsid w:val="009B06EC"/>
    <w:rsid w:val="009B0B36"/>
    <w:rsid w:val="009B0B87"/>
    <w:rsid w:val="009B0BDE"/>
    <w:rsid w:val="009B0D0B"/>
    <w:rsid w:val="009B1133"/>
    <w:rsid w:val="009B1483"/>
    <w:rsid w:val="009B19DB"/>
    <w:rsid w:val="009B19F0"/>
    <w:rsid w:val="009B1C68"/>
    <w:rsid w:val="009B1D74"/>
    <w:rsid w:val="009B1F63"/>
    <w:rsid w:val="009B1FA1"/>
    <w:rsid w:val="009B1FC4"/>
    <w:rsid w:val="009B29E9"/>
    <w:rsid w:val="009B2A63"/>
    <w:rsid w:val="009B2C8A"/>
    <w:rsid w:val="009B3133"/>
    <w:rsid w:val="009B3614"/>
    <w:rsid w:val="009B38EC"/>
    <w:rsid w:val="009B3C0B"/>
    <w:rsid w:val="009B3D11"/>
    <w:rsid w:val="009B3EFD"/>
    <w:rsid w:val="009B3F64"/>
    <w:rsid w:val="009B40EF"/>
    <w:rsid w:val="009B4222"/>
    <w:rsid w:val="009B46F5"/>
    <w:rsid w:val="009B4F0B"/>
    <w:rsid w:val="009B4F0C"/>
    <w:rsid w:val="009B4F73"/>
    <w:rsid w:val="009B511C"/>
    <w:rsid w:val="009B563F"/>
    <w:rsid w:val="009B5880"/>
    <w:rsid w:val="009B5A39"/>
    <w:rsid w:val="009B5D7C"/>
    <w:rsid w:val="009B5FA5"/>
    <w:rsid w:val="009B5FA9"/>
    <w:rsid w:val="009B601C"/>
    <w:rsid w:val="009B640B"/>
    <w:rsid w:val="009B644E"/>
    <w:rsid w:val="009B69BB"/>
    <w:rsid w:val="009B6C43"/>
    <w:rsid w:val="009B6D58"/>
    <w:rsid w:val="009B6EB7"/>
    <w:rsid w:val="009B7032"/>
    <w:rsid w:val="009B73D2"/>
    <w:rsid w:val="009B7775"/>
    <w:rsid w:val="009B7A8C"/>
    <w:rsid w:val="009C0398"/>
    <w:rsid w:val="009C03C6"/>
    <w:rsid w:val="009C03F1"/>
    <w:rsid w:val="009C047C"/>
    <w:rsid w:val="009C0511"/>
    <w:rsid w:val="009C062D"/>
    <w:rsid w:val="009C0917"/>
    <w:rsid w:val="009C0C87"/>
    <w:rsid w:val="009C1208"/>
    <w:rsid w:val="009C1215"/>
    <w:rsid w:val="009C1714"/>
    <w:rsid w:val="009C1B63"/>
    <w:rsid w:val="009C1BBA"/>
    <w:rsid w:val="009C1CC4"/>
    <w:rsid w:val="009C1E29"/>
    <w:rsid w:val="009C21B0"/>
    <w:rsid w:val="009C24CF"/>
    <w:rsid w:val="009C25D5"/>
    <w:rsid w:val="009C26D8"/>
    <w:rsid w:val="009C27EB"/>
    <w:rsid w:val="009C32D0"/>
    <w:rsid w:val="009C3645"/>
    <w:rsid w:val="009C3901"/>
    <w:rsid w:val="009C3A83"/>
    <w:rsid w:val="009C3B84"/>
    <w:rsid w:val="009C3BAD"/>
    <w:rsid w:val="009C3C47"/>
    <w:rsid w:val="009C3D49"/>
    <w:rsid w:val="009C3D8E"/>
    <w:rsid w:val="009C4440"/>
    <w:rsid w:val="009C4448"/>
    <w:rsid w:val="009C47D3"/>
    <w:rsid w:val="009C4C37"/>
    <w:rsid w:val="009C4C83"/>
    <w:rsid w:val="009C587C"/>
    <w:rsid w:val="009C5A79"/>
    <w:rsid w:val="009C5F27"/>
    <w:rsid w:val="009C5FF1"/>
    <w:rsid w:val="009C60D5"/>
    <w:rsid w:val="009C61A8"/>
    <w:rsid w:val="009C67BA"/>
    <w:rsid w:val="009C6BB7"/>
    <w:rsid w:val="009C6BC6"/>
    <w:rsid w:val="009C6BC7"/>
    <w:rsid w:val="009C6DFB"/>
    <w:rsid w:val="009C7150"/>
    <w:rsid w:val="009C739A"/>
    <w:rsid w:val="009C746F"/>
    <w:rsid w:val="009C7C19"/>
    <w:rsid w:val="009C7C7C"/>
    <w:rsid w:val="009C7F21"/>
    <w:rsid w:val="009D0654"/>
    <w:rsid w:val="009D0CE2"/>
    <w:rsid w:val="009D0F2D"/>
    <w:rsid w:val="009D13C7"/>
    <w:rsid w:val="009D1457"/>
    <w:rsid w:val="009D14A5"/>
    <w:rsid w:val="009D175B"/>
    <w:rsid w:val="009D1ADC"/>
    <w:rsid w:val="009D25F4"/>
    <w:rsid w:val="009D266D"/>
    <w:rsid w:val="009D2751"/>
    <w:rsid w:val="009D28AE"/>
    <w:rsid w:val="009D2C8E"/>
    <w:rsid w:val="009D2F14"/>
    <w:rsid w:val="009D2FE1"/>
    <w:rsid w:val="009D310E"/>
    <w:rsid w:val="009D3351"/>
    <w:rsid w:val="009D36B1"/>
    <w:rsid w:val="009D3A97"/>
    <w:rsid w:val="009D3D39"/>
    <w:rsid w:val="009D406A"/>
    <w:rsid w:val="009D44B1"/>
    <w:rsid w:val="009D4593"/>
    <w:rsid w:val="009D4AB0"/>
    <w:rsid w:val="009D4CCB"/>
    <w:rsid w:val="009D5097"/>
    <w:rsid w:val="009D5156"/>
    <w:rsid w:val="009D51F5"/>
    <w:rsid w:val="009D5314"/>
    <w:rsid w:val="009D55A2"/>
    <w:rsid w:val="009D56B6"/>
    <w:rsid w:val="009D58AB"/>
    <w:rsid w:val="009D58BA"/>
    <w:rsid w:val="009D59E9"/>
    <w:rsid w:val="009D5B07"/>
    <w:rsid w:val="009D5BCE"/>
    <w:rsid w:val="009D631D"/>
    <w:rsid w:val="009D649B"/>
    <w:rsid w:val="009D721F"/>
    <w:rsid w:val="009D72E8"/>
    <w:rsid w:val="009D7383"/>
    <w:rsid w:val="009D7622"/>
    <w:rsid w:val="009D780F"/>
    <w:rsid w:val="009E05AE"/>
    <w:rsid w:val="009E0840"/>
    <w:rsid w:val="009E0EA5"/>
    <w:rsid w:val="009E0ED8"/>
    <w:rsid w:val="009E113E"/>
    <w:rsid w:val="009E123A"/>
    <w:rsid w:val="009E149B"/>
    <w:rsid w:val="009E1572"/>
    <w:rsid w:val="009E1C13"/>
    <w:rsid w:val="009E1CA8"/>
    <w:rsid w:val="009E1D0D"/>
    <w:rsid w:val="009E1D6B"/>
    <w:rsid w:val="009E24D4"/>
    <w:rsid w:val="009E267C"/>
    <w:rsid w:val="009E2AA5"/>
    <w:rsid w:val="009E3388"/>
    <w:rsid w:val="009E359F"/>
    <w:rsid w:val="009E3609"/>
    <w:rsid w:val="009E38C8"/>
    <w:rsid w:val="009E3D37"/>
    <w:rsid w:val="009E44C6"/>
    <w:rsid w:val="009E458B"/>
    <w:rsid w:val="009E459A"/>
    <w:rsid w:val="009E4841"/>
    <w:rsid w:val="009E4CEC"/>
    <w:rsid w:val="009E4E6D"/>
    <w:rsid w:val="009E51EC"/>
    <w:rsid w:val="009E52AD"/>
    <w:rsid w:val="009E5300"/>
    <w:rsid w:val="009E5351"/>
    <w:rsid w:val="009E5E4D"/>
    <w:rsid w:val="009E60E0"/>
    <w:rsid w:val="009E6383"/>
    <w:rsid w:val="009E6B6C"/>
    <w:rsid w:val="009E6E16"/>
    <w:rsid w:val="009E6FCE"/>
    <w:rsid w:val="009E7173"/>
    <w:rsid w:val="009E7533"/>
    <w:rsid w:val="009E7561"/>
    <w:rsid w:val="009E7812"/>
    <w:rsid w:val="009E797C"/>
    <w:rsid w:val="009E7A08"/>
    <w:rsid w:val="009E7ADD"/>
    <w:rsid w:val="009E7E83"/>
    <w:rsid w:val="009E7F15"/>
    <w:rsid w:val="009E7FD8"/>
    <w:rsid w:val="009F0122"/>
    <w:rsid w:val="009F0383"/>
    <w:rsid w:val="009F0455"/>
    <w:rsid w:val="009F0E68"/>
    <w:rsid w:val="009F0F8F"/>
    <w:rsid w:val="009F1717"/>
    <w:rsid w:val="009F1F77"/>
    <w:rsid w:val="009F20CF"/>
    <w:rsid w:val="009F250C"/>
    <w:rsid w:val="009F26C7"/>
    <w:rsid w:val="009F29DD"/>
    <w:rsid w:val="009F2A96"/>
    <w:rsid w:val="009F2B6A"/>
    <w:rsid w:val="009F2D1A"/>
    <w:rsid w:val="009F2EDB"/>
    <w:rsid w:val="009F38ED"/>
    <w:rsid w:val="009F3910"/>
    <w:rsid w:val="009F3B46"/>
    <w:rsid w:val="009F3D50"/>
    <w:rsid w:val="009F3EE1"/>
    <w:rsid w:val="009F4265"/>
    <w:rsid w:val="009F44CF"/>
    <w:rsid w:val="009F4762"/>
    <w:rsid w:val="009F48B3"/>
    <w:rsid w:val="009F4A75"/>
    <w:rsid w:val="009F4AF0"/>
    <w:rsid w:val="009F4E3E"/>
    <w:rsid w:val="009F50DA"/>
    <w:rsid w:val="009F53A2"/>
    <w:rsid w:val="009F5638"/>
    <w:rsid w:val="009F5985"/>
    <w:rsid w:val="009F5B17"/>
    <w:rsid w:val="009F5DDA"/>
    <w:rsid w:val="009F5E35"/>
    <w:rsid w:val="009F5F6C"/>
    <w:rsid w:val="009F5FE3"/>
    <w:rsid w:val="009F60D4"/>
    <w:rsid w:val="009F627F"/>
    <w:rsid w:val="009F659B"/>
    <w:rsid w:val="009F6A9F"/>
    <w:rsid w:val="009F6BAD"/>
    <w:rsid w:val="009F6C06"/>
    <w:rsid w:val="009F6C13"/>
    <w:rsid w:val="009F6CFD"/>
    <w:rsid w:val="009F6DB7"/>
    <w:rsid w:val="009F6E69"/>
    <w:rsid w:val="009F6EE9"/>
    <w:rsid w:val="009F7207"/>
    <w:rsid w:val="009F72B5"/>
    <w:rsid w:val="009F74CD"/>
    <w:rsid w:val="009F7502"/>
    <w:rsid w:val="009F7577"/>
    <w:rsid w:val="009F7C29"/>
    <w:rsid w:val="009F7C6B"/>
    <w:rsid w:val="009F7D07"/>
    <w:rsid w:val="00A000FF"/>
    <w:rsid w:val="00A00F64"/>
    <w:rsid w:val="00A01025"/>
    <w:rsid w:val="00A013C6"/>
    <w:rsid w:val="00A0150D"/>
    <w:rsid w:val="00A01702"/>
    <w:rsid w:val="00A0183E"/>
    <w:rsid w:val="00A02270"/>
    <w:rsid w:val="00A022FE"/>
    <w:rsid w:val="00A02B97"/>
    <w:rsid w:val="00A02C76"/>
    <w:rsid w:val="00A02D6A"/>
    <w:rsid w:val="00A02DAD"/>
    <w:rsid w:val="00A03598"/>
    <w:rsid w:val="00A03C7C"/>
    <w:rsid w:val="00A0407E"/>
    <w:rsid w:val="00A043C0"/>
    <w:rsid w:val="00A043F0"/>
    <w:rsid w:val="00A04516"/>
    <w:rsid w:val="00A04623"/>
    <w:rsid w:val="00A04E94"/>
    <w:rsid w:val="00A05506"/>
    <w:rsid w:val="00A05E77"/>
    <w:rsid w:val="00A05E97"/>
    <w:rsid w:val="00A05ED5"/>
    <w:rsid w:val="00A0621B"/>
    <w:rsid w:val="00A06263"/>
    <w:rsid w:val="00A06325"/>
    <w:rsid w:val="00A0648D"/>
    <w:rsid w:val="00A0649E"/>
    <w:rsid w:val="00A06D67"/>
    <w:rsid w:val="00A07184"/>
    <w:rsid w:val="00A07207"/>
    <w:rsid w:val="00A07341"/>
    <w:rsid w:val="00A10876"/>
    <w:rsid w:val="00A10ADB"/>
    <w:rsid w:val="00A112F1"/>
    <w:rsid w:val="00A11451"/>
    <w:rsid w:val="00A114C7"/>
    <w:rsid w:val="00A11D33"/>
    <w:rsid w:val="00A12056"/>
    <w:rsid w:val="00A1208A"/>
    <w:rsid w:val="00A126A9"/>
    <w:rsid w:val="00A1274A"/>
    <w:rsid w:val="00A12A44"/>
    <w:rsid w:val="00A12DED"/>
    <w:rsid w:val="00A12EC2"/>
    <w:rsid w:val="00A130D4"/>
    <w:rsid w:val="00A13B78"/>
    <w:rsid w:val="00A142AF"/>
    <w:rsid w:val="00A143FE"/>
    <w:rsid w:val="00A14A08"/>
    <w:rsid w:val="00A14AE8"/>
    <w:rsid w:val="00A14B46"/>
    <w:rsid w:val="00A14D1E"/>
    <w:rsid w:val="00A15109"/>
    <w:rsid w:val="00A155B2"/>
    <w:rsid w:val="00A156F7"/>
    <w:rsid w:val="00A157EC"/>
    <w:rsid w:val="00A15E01"/>
    <w:rsid w:val="00A163CE"/>
    <w:rsid w:val="00A1649A"/>
    <w:rsid w:val="00A1685E"/>
    <w:rsid w:val="00A169D4"/>
    <w:rsid w:val="00A16F8F"/>
    <w:rsid w:val="00A171A1"/>
    <w:rsid w:val="00A1760C"/>
    <w:rsid w:val="00A1764F"/>
    <w:rsid w:val="00A17EEB"/>
    <w:rsid w:val="00A20003"/>
    <w:rsid w:val="00A205FD"/>
    <w:rsid w:val="00A2071A"/>
    <w:rsid w:val="00A2098E"/>
    <w:rsid w:val="00A210CC"/>
    <w:rsid w:val="00A2145F"/>
    <w:rsid w:val="00A21B7A"/>
    <w:rsid w:val="00A21E79"/>
    <w:rsid w:val="00A21F6E"/>
    <w:rsid w:val="00A220EA"/>
    <w:rsid w:val="00A220FB"/>
    <w:rsid w:val="00A22116"/>
    <w:rsid w:val="00A22492"/>
    <w:rsid w:val="00A22CDD"/>
    <w:rsid w:val="00A22CEC"/>
    <w:rsid w:val="00A22F3E"/>
    <w:rsid w:val="00A22F6B"/>
    <w:rsid w:val="00A22F77"/>
    <w:rsid w:val="00A22F7C"/>
    <w:rsid w:val="00A232F2"/>
    <w:rsid w:val="00A23371"/>
    <w:rsid w:val="00A2344E"/>
    <w:rsid w:val="00A2369A"/>
    <w:rsid w:val="00A239DD"/>
    <w:rsid w:val="00A23B54"/>
    <w:rsid w:val="00A23C8B"/>
    <w:rsid w:val="00A24015"/>
    <w:rsid w:val="00A241B4"/>
    <w:rsid w:val="00A24988"/>
    <w:rsid w:val="00A24AD0"/>
    <w:rsid w:val="00A24ADF"/>
    <w:rsid w:val="00A24BA0"/>
    <w:rsid w:val="00A24DB2"/>
    <w:rsid w:val="00A250D1"/>
    <w:rsid w:val="00A250FF"/>
    <w:rsid w:val="00A25937"/>
    <w:rsid w:val="00A25E28"/>
    <w:rsid w:val="00A26054"/>
    <w:rsid w:val="00A262BC"/>
    <w:rsid w:val="00A26A87"/>
    <w:rsid w:val="00A26EAE"/>
    <w:rsid w:val="00A26EBC"/>
    <w:rsid w:val="00A26FA4"/>
    <w:rsid w:val="00A2745F"/>
    <w:rsid w:val="00A275CF"/>
    <w:rsid w:val="00A2793A"/>
    <w:rsid w:val="00A27BE7"/>
    <w:rsid w:val="00A27CDD"/>
    <w:rsid w:val="00A27EC2"/>
    <w:rsid w:val="00A27F1A"/>
    <w:rsid w:val="00A306E3"/>
    <w:rsid w:val="00A30AEB"/>
    <w:rsid w:val="00A30CE5"/>
    <w:rsid w:val="00A30EBB"/>
    <w:rsid w:val="00A30FFB"/>
    <w:rsid w:val="00A31484"/>
    <w:rsid w:val="00A3152C"/>
    <w:rsid w:val="00A31979"/>
    <w:rsid w:val="00A31CFB"/>
    <w:rsid w:val="00A31E43"/>
    <w:rsid w:val="00A320FD"/>
    <w:rsid w:val="00A32190"/>
    <w:rsid w:val="00A32313"/>
    <w:rsid w:val="00A32330"/>
    <w:rsid w:val="00A323DE"/>
    <w:rsid w:val="00A3262D"/>
    <w:rsid w:val="00A327A5"/>
    <w:rsid w:val="00A3299B"/>
    <w:rsid w:val="00A32FEB"/>
    <w:rsid w:val="00A33424"/>
    <w:rsid w:val="00A33A1A"/>
    <w:rsid w:val="00A33F38"/>
    <w:rsid w:val="00A33FFB"/>
    <w:rsid w:val="00A34457"/>
    <w:rsid w:val="00A3468C"/>
    <w:rsid w:val="00A34EB7"/>
    <w:rsid w:val="00A3516A"/>
    <w:rsid w:val="00A35412"/>
    <w:rsid w:val="00A356EB"/>
    <w:rsid w:val="00A36084"/>
    <w:rsid w:val="00A360D5"/>
    <w:rsid w:val="00A3624E"/>
    <w:rsid w:val="00A36A54"/>
    <w:rsid w:val="00A36B87"/>
    <w:rsid w:val="00A36C57"/>
    <w:rsid w:val="00A36C97"/>
    <w:rsid w:val="00A36EFA"/>
    <w:rsid w:val="00A36F9D"/>
    <w:rsid w:val="00A37128"/>
    <w:rsid w:val="00A3794A"/>
    <w:rsid w:val="00A37BD6"/>
    <w:rsid w:val="00A37C5F"/>
    <w:rsid w:val="00A37D3D"/>
    <w:rsid w:val="00A37EAC"/>
    <w:rsid w:val="00A37FC5"/>
    <w:rsid w:val="00A407AA"/>
    <w:rsid w:val="00A4080B"/>
    <w:rsid w:val="00A40C26"/>
    <w:rsid w:val="00A410C1"/>
    <w:rsid w:val="00A41367"/>
    <w:rsid w:val="00A414D4"/>
    <w:rsid w:val="00A418D2"/>
    <w:rsid w:val="00A4216E"/>
    <w:rsid w:val="00A421E1"/>
    <w:rsid w:val="00A4220D"/>
    <w:rsid w:val="00A423B5"/>
    <w:rsid w:val="00A42900"/>
    <w:rsid w:val="00A42C69"/>
    <w:rsid w:val="00A430E7"/>
    <w:rsid w:val="00A43797"/>
    <w:rsid w:val="00A437AC"/>
    <w:rsid w:val="00A439B0"/>
    <w:rsid w:val="00A44527"/>
    <w:rsid w:val="00A44A3D"/>
    <w:rsid w:val="00A44CB2"/>
    <w:rsid w:val="00A44E1D"/>
    <w:rsid w:val="00A450C5"/>
    <w:rsid w:val="00A45449"/>
    <w:rsid w:val="00A45DF5"/>
    <w:rsid w:val="00A46431"/>
    <w:rsid w:val="00A4654A"/>
    <w:rsid w:val="00A467C5"/>
    <w:rsid w:val="00A46876"/>
    <w:rsid w:val="00A46B3E"/>
    <w:rsid w:val="00A46BA9"/>
    <w:rsid w:val="00A46ECE"/>
    <w:rsid w:val="00A46FDC"/>
    <w:rsid w:val="00A47380"/>
    <w:rsid w:val="00A4762B"/>
    <w:rsid w:val="00A47909"/>
    <w:rsid w:val="00A47C0F"/>
    <w:rsid w:val="00A5035F"/>
    <w:rsid w:val="00A50A40"/>
    <w:rsid w:val="00A50AB8"/>
    <w:rsid w:val="00A50EFB"/>
    <w:rsid w:val="00A514E6"/>
    <w:rsid w:val="00A51B35"/>
    <w:rsid w:val="00A51B7C"/>
    <w:rsid w:val="00A51E11"/>
    <w:rsid w:val="00A521F0"/>
    <w:rsid w:val="00A52867"/>
    <w:rsid w:val="00A52B0C"/>
    <w:rsid w:val="00A52DA6"/>
    <w:rsid w:val="00A52E4E"/>
    <w:rsid w:val="00A52E8E"/>
    <w:rsid w:val="00A52F4E"/>
    <w:rsid w:val="00A52F51"/>
    <w:rsid w:val="00A53104"/>
    <w:rsid w:val="00A5313A"/>
    <w:rsid w:val="00A533F8"/>
    <w:rsid w:val="00A53996"/>
    <w:rsid w:val="00A53B2D"/>
    <w:rsid w:val="00A53C12"/>
    <w:rsid w:val="00A53C63"/>
    <w:rsid w:val="00A54155"/>
    <w:rsid w:val="00A5433F"/>
    <w:rsid w:val="00A54B1F"/>
    <w:rsid w:val="00A54C99"/>
    <w:rsid w:val="00A54DCB"/>
    <w:rsid w:val="00A54E28"/>
    <w:rsid w:val="00A5518E"/>
    <w:rsid w:val="00A551F9"/>
    <w:rsid w:val="00A5535E"/>
    <w:rsid w:val="00A554F1"/>
    <w:rsid w:val="00A55518"/>
    <w:rsid w:val="00A555C9"/>
    <w:rsid w:val="00A556B8"/>
    <w:rsid w:val="00A56194"/>
    <w:rsid w:val="00A56667"/>
    <w:rsid w:val="00A566E8"/>
    <w:rsid w:val="00A56F83"/>
    <w:rsid w:val="00A56F9B"/>
    <w:rsid w:val="00A572ED"/>
    <w:rsid w:val="00A57530"/>
    <w:rsid w:val="00A5753B"/>
    <w:rsid w:val="00A575E0"/>
    <w:rsid w:val="00A57F01"/>
    <w:rsid w:val="00A57F8B"/>
    <w:rsid w:val="00A57FA2"/>
    <w:rsid w:val="00A57FEA"/>
    <w:rsid w:val="00A603B4"/>
    <w:rsid w:val="00A6107D"/>
    <w:rsid w:val="00A612A9"/>
    <w:rsid w:val="00A61920"/>
    <w:rsid w:val="00A61D4A"/>
    <w:rsid w:val="00A620D8"/>
    <w:rsid w:val="00A62B3E"/>
    <w:rsid w:val="00A62D06"/>
    <w:rsid w:val="00A6326D"/>
    <w:rsid w:val="00A63476"/>
    <w:rsid w:val="00A634B1"/>
    <w:rsid w:val="00A635AA"/>
    <w:rsid w:val="00A63612"/>
    <w:rsid w:val="00A63940"/>
    <w:rsid w:val="00A63A86"/>
    <w:rsid w:val="00A63BFD"/>
    <w:rsid w:val="00A6401E"/>
    <w:rsid w:val="00A647AF"/>
    <w:rsid w:val="00A648BE"/>
    <w:rsid w:val="00A64FA2"/>
    <w:rsid w:val="00A65258"/>
    <w:rsid w:val="00A65518"/>
    <w:rsid w:val="00A65547"/>
    <w:rsid w:val="00A655E4"/>
    <w:rsid w:val="00A657AE"/>
    <w:rsid w:val="00A659A2"/>
    <w:rsid w:val="00A65A18"/>
    <w:rsid w:val="00A661B1"/>
    <w:rsid w:val="00A666C7"/>
    <w:rsid w:val="00A668F9"/>
    <w:rsid w:val="00A67144"/>
    <w:rsid w:val="00A671B4"/>
    <w:rsid w:val="00A6723E"/>
    <w:rsid w:val="00A6738F"/>
    <w:rsid w:val="00A677AA"/>
    <w:rsid w:val="00A67963"/>
    <w:rsid w:val="00A67B5E"/>
    <w:rsid w:val="00A67C12"/>
    <w:rsid w:val="00A67CFF"/>
    <w:rsid w:val="00A701B7"/>
    <w:rsid w:val="00A7029C"/>
    <w:rsid w:val="00A703F0"/>
    <w:rsid w:val="00A70590"/>
    <w:rsid w:val="00A706B3"/>
    <w:rsid w:val="00A70733"/>
    <w:rsid w:val="00A707C1"/>
    <w:rsid w:val="00A70843"/>
    <w:rsid w:val="00A70932"/>
    <w:rsid w:val="00A70ABE"/>
    <w:rsid w:val="00A70AD3"/>
    <w:rsid w:val="00A70C25"/>
    <w:rsid w:val="00A70C78"/>
    <w:rsid w:val="00A712FB"/>
    <w:rsid w:val="00A7142B"/>
    <w:rsid w:val="00A71574"/>
    <w:rsid w:val="00A7183A"/>
    <w:rsid w:val="00A71876"/>
    <w:rsid w:val="00A71B43"/>
    <w:rsid w:val="00A71BBA"/>
    <w:rsid w:val="00A71CAD"/>
    <w:rsid w:val="00A71CB8"/>
    <w:rsid w:val="00A71EDD"/>
    <w:rsid w:val="00A724BF"/>
    <w:rsid w:val="00A724E9"/>
    <w:rsid w:val="00A72500"/>
    <w:rsid w:val="00A725EE"/>
    <w:rsid w:val="00A728FC"/>
    <w:rsid w:val="00A72905"/>
    <w:rsid w:val="00A7296C"/>
    <w:rsid w:val="00A72A8B"/>
    <w:rsid w:val="00A7302B"/>
    <w:rsid w:val="00A732C4"/>
    <w:rsid w:val="00A73447"/>
    <w:rsid w:val="00A7348E"/>
    <w:rsid w:val="00A73948"/>
    <w:rsid w:val="00A73A56"/>
    <w:rsid w:val="00A73B2F"/>
    <w:rsid w:val="00A73B74"/>
    <w:rsid w:val="00A73B77"/>
    <w:rsid w:val="00A73CC4"/>
    <w:rsid w:val="00A74031"/>
    <w:rsid w:val="00A74BD4"/>
    <w:rsid w:val="00A75C6D"/>
    <w:rsid w:val="00A75FE2"/>
    <w:rsid w:val="00A76014"/>
    <w:rsid w:val="00A760B6"/>
    <w:rsid w:val="00A7688D"/>
    <w:rsid w:val="00A76BD2"/>
    <w:rsid w:val="00A76C6F"/>
    <w:rsid w:val="00A76DA7"/>
    <w:rsid w:val="00A76E5B"/>
    <w:rsid w:val="00A76FCF"/>
    <w:rsid w:val="00A770DA"/>
    <w:rsid w:val="00A775B5"/>
    <w:rsid w:val="00A775C2"/>
    <w:rsid w:val="00A775D8"/>
    <w:rsid w:val="00A7768B"/>
    <w:rsid w:val="00A77904"/>
    <w:rsid w:val="00A77BC8"/>
    <w:rsid w:val="00A77DA9"/>
    <w:rsid w:val="00A77EBA"/>
    <w:rsid w:val="00A801A8"/>
    <w:rsid w:val="00A802BA"/>
    <w:rsid w:val="00A802BC"/>
    <w:rsid w:val="00A807E0"/>
    <w:rsid w:val="00A80A3F"/>
    <w:rsid w:val="00A80B8A"/>
    <w:rsid w:val="00A80BA8"/>
    <w:rsid w:val="00A81051"/>
    <w:rsid w:val="00A816DD"/>
    <w:rsid w:val="00A8183C"/>
    <w:rsid w:val="00A81868"/>
    <w:rsid w:val="00A818D8"/>
    <w:rsid w:val="00A81F89"/>
    <w:rsid w:val="00A822B4"/>
    <w:rsid w:val="00A82444"/>
    <w:rsid w:val="00A82552"/>
    <w:rsid w:val="00A8260D"/>
    <w:rsid w:val="00A82795"/>
    <w:rsid w:val="00A82DF4"/>
    <w:rsid w:val="00A83027"/>
    <w:rsid w:val="00A83037"/>
    <w:rsid w:val="00A83177"/>
    <w:rsid w:val="00A831EE"/>
    <w:rsid w:val="00A832EB"/>
    <w:rsid w:val="00A83729"/>
    <w:rsid w:val="00A83E6A"/>
    <w:rsid w:val="00A83F8D"/>
    <w:rsid w:val="00A84151"/>
    <w:rsid w:val="00A8429C"/>
    <w:rsid w:val="00A84461"/>
    <w:rsid w:val="00A84805"/>
    <w:rsid w:val="00A84E07"/>
    <w:rsid w:val="00A85693"/>
    <w:rsid w:val="00A856FF"/>
    <w:rsid w:val="00A85B79"/>
    <w:rsid w:val="00A85CA3"/>
    <w:rsid w:val="00A862C0"/>
    <w:rsid w:val="00A864C0"/>
    <w:rsid w:val="00A867AE"/>
    <w:rsid w:val="00A87960"/>
    <w:rsid w:val="00A87B70"/>
    <w:rsid w:val="00A87CF5"/>
    <w:rsid w:val="00A902F2"/>
    <w:rsid w:val="00A90337"/>
    <w:rsid w:val="00A9050A"/>
    <w:rsid w:val="00A907C6"/>
    <w:rsid w:val="00A90974"/>
    <w:rsid w:val="00A911B3"/>
    <w:rsid w:val="00A913B0"/>
    <w:rsid w:val="00A91D03"/>
    <w:rsid w:val="00A91D62"/>
    <w:rsid w:val="00A91DD1"/>
    <w:rsid w:val="00A91DE8"/>
    <w:rsid w:val="00A9212C"/>
    <w:rsid w:val="00A922CE"/>
    <w:rsid w:val="00A92344"/>
    <w:rsid w:val="00A92745"/>
    <w:rsid w:val="00A929A2"/>
    <w:rsid w:val="00A929BE"/>
    <w:rsid w:val="00A92C20"/>
    <w:rsid w:val="00A92CD9"/>
    <w:rsid w:val="00A92DD1"/>
    <w:rsid w:val="00A93040"/>
    <w:rsid w:val="00A93340"/>
    <w:rsid w:val="00A937C4"/>
    <w:rsid w:val="00A93809"/>
    <w:rsid w:val="00A93CE0"/>
    <w:rsid w:val="00A94092"/>
    <w:rsid w:val="00A943A6"/>
    <w:rsid w:val="00A945F6"/>
    <w:rsid w:val="00A94816"/>
    <w:rsid w:val="00A9553A"/>
    <w:rsid w:val="00A955D9"/>
    <w:rsid w:val="00A9572A"/>
    <w:rsid w:val="00A95AC3"/>
    <w:rsid w:val="00A95EF5"/>
    <w:rsid w:val="00A96088"/>
    <w:rsid w:val="00A96173"/>
    <w:rsid w:val="00A96267"/>
    <w:rsid w:val="00A962A6"/>
    <w:rsid w:val="00A9654D"/>
    <w:rsid w:val="00A96670"/>
    <w:rsid w:val="00A96812"/>
    <w:rsid w:val="00A96B33"/>
    <w:rsid w:val="00A96D01"/>
    <w:rsid w:val="00A970FD"/>
    <w:rsid w:val="00A9741E"/>
    <w:rsid w:val="00A97529"/>
    <w:rsid w:val="00A9780E"/>
    <w:rsid w:val="00A97E40"/>
    <w:rsid w:val="00AA0434"/>
    <w:rsid w:val="00AA04CE"/>
    <w:rsid w:val="00AA0521"/>
    <w:rsid w:val="00AA0BD3"/>
    <w:rsid w:val="00AA0D34"/>
    <w:rsid w:val="00AA0D84"/>
    <w:rsid w:val="00AA10CF"/>
    <w:rsid w:val="00AA1327"/>
    <w:rsid w:val="00AA162D"/>
    <w:rsid w:val="00AA186B"/>
    <w:rsid w:val="00AA2037"/>
    <w:rsid w:val="00AA206C"/>
    <w:rsid w:val="00AA2905"/>
    <w:rsid w:val="00AA294B"/>
    <w:rsid w:val="00AA2ADB"/>
    <w:rsid w:val="00AA2CB6"/>
    <w:rsid w:val="00AA2E38"/>
    <w:rsid w:val="00AA3110"/>
    <w:rsid w:val="00AA3158"/>
    <w:rsid w:val="00AA369E"/>
    <w:rsid w:val="00AA370D"/>
    <w:rsid w:val="00AA429B"/>
    <w:rsid w:val="00AA444E"/>
    <w:rsid w:val="00AA4BC9"/>
    <w:rsid w:val="00AA4EC1"/>
    <w:rsid w:val="00AA53AD"/>
    <w:rsid w:val="00AA5863"/>
    <w:rsid w:val="00AA5C07"/>
    <w:rsid w:val="00AA5CB2"/>
    <w:rsid w:val="00AA5D15"/>
    <w:rsid w:val="00AA5E4C"/>
    <w:rsid w:val="00AA6084"/>
    <w:rsid w:val="00AA613C"/>
    <w:rsid w:val="00AA6497"/>
    <w:rsid w:val="00AA6679"/>
    <w:rsid w:val="00AA66D7"/>
    <w:rsid w:val="00AA67E2"/>
    <w:rsid w:val="00AA6C04"/>
    <w:rsid w:val="00AA6C77"/>
    <w:rsid w:val="00AA7360"/>
    <w:rsid w:val="00AA7C05"/>
    <w:rsid w:val="00AA7C6D"/>
    <w:rsid w:val="00AA7D0A"/>
    <w:rsid w:val="00AB0775"/>
    <w:rsid w:val="00AB0EF3"/>
    <w:rsid w:val="00AB145C"/>
    <w:rsid w:val="00AB146E"/>
    <w:rsid w:val="00AB194C"/>
    <w:rsid w:val="00AB1F96"/>
    <w:rsid w:val="00AB20FE"/>
    <w:rsid w:val="00AB2838"/>
    <w:rsid w:val="00AB29FF"/>
    <w:rsid w:val="00AB3179"/>
    <w:rsid w:val="00AB3244"/>
    <w:rsid w:val="00AB339C"/>
    <w:rsid w:val="00AB354E"/>
    <w:rsid w:val="00AB371F"/>
    <w:rsid w:val="00AB3952"/>
    <w:rsid w:val="00AB3BAB"/>
    <w:rsid w:val="00AB3DA0"/>
    <w:rsid w:val="00AB4485"/>
    <w:rsid w:val="00AB48CA"/>
    <w:rsid w:val="00AB4BCD"/>
    <w:rsid w:val="00AB5262"/>
    <w:rsid w:val="00AB53ED"/>
    <w:rsid w:val="00AB566E"/>
    <w:rsid w:val="00AB5972"/>
    <w:rsid w:val="00AB5AA9"/>
    <w:rsid w:val="00AB5FD8"/>
    <w:rsid w:val="00AB669E"/>
    <w:rsid w:val="00AB671B"/>
    <w:rsid w:val="00AB6834"/>
    <w:rsid w:val="00AB6D38"/>
    <w:rsid w:val="00AB73E5"/>
    <w:rsid w:val="00AB7C1A"/>
    <w:rsid w:val="00AB7C85"/>
    <w:rsid w:val="00AB7D75"/>
    <w:rsid w:val="00AB7DF4"/>
    <w:rsid w:val="00AB7E7A"/>
    <w:rsid w:val="00AB7F4E"/>
    <w:rsid w:val="00AC019C"/>
    <w:rsid w:val="00AC05D7"/>
    <w:rsid w:val="00AC05F9"/>
    <w:rsid w:val="00AC09CC"/>
    <w:rsid w:val="00AC0A7A"/>
    <w:rsid w:val="00AC0ACC"/>
    <w:rsid w:val="00AC0CF5"/>
    <w:rsid w:val="00AC1098"/>
    <w:rsid w:val="00AC14DA"/>
    <w:rsid w:val="00AC167C"/>
    <w:rsid w:val="00AC1AEA"/>
    <w:rsid w:val="00AC26BF"/>
    <w:rsid w:val="00AC28BB"/>
    <w:rsid w:val="00AC2D65"/>
    <w:rsid w:val="00AC2E70"/>
    <w:rsid w:val="00AC33BE"/>
    <w:rsid w:val="00AC37A0"/>
    <w:rsid w:val="00AC386F"/>
    <w:rsid w:val="00AC38BB"/>
    <w:rsid w:val="00AC3C01"/>
    <w:rsid w:val="00AC4066"/>
    <w:rsid w:val="00AC45EA"/>
    <w:rsid w:val="00AC4642"/>
    <w:rsid w:val="00AC4669"/>
    <w:rsid w:val="00AC46F9"/>
    <w:rsid w:val="00AC47C4"/>
    <w:rsid w:val="00AC4835"/>
    <w:rsid w:val="00AC4893"/>
    <w:rsid w:val="00AC4B23"/>
    <w:rsid w:val="00AC4BBD"/>
    <w:rsid w:val="00AC4C26"/>
    <w:rsid w:val="00AC4E48"/>
    <w:rsid w:val="00AC4EB8"/>
    <w:rsid w:val="00AC4F3A"/>
    <w:rsid w:val="00AC54E1"/>
    <w:rsid w:val="00AC59B9"/>
    <w:rsid w:val="00AC5C4E"/>
    <w:rsid w:val="00AC5D8C"/>
    <w:rsid w:val="00AC5DC7"/>
    <w:rsid w:val="00AC62F1"/>
    <w:rsid w:val="00AC6658"/>
    <w:rsid w:val="00AC6930"/>
    <w:rsid w:val="00AC6959"/>
    <w:rsid w:val="00AC6B0E"/>
    <w:rsid w:val="00AC6E02"/>
    <w:rsid w:val="00AC6E1A"/>
    <w:rsid w:val="00AC7101"/>
    <w:rsid w:val="00AC7220"/>
    <w:rsid w:val="00AC74F8"/>
    <w:rsid w:val="00AC7638"/>
    <w:rsid w:val="00AC78F6"/>
    <w:rsid w:val="00AC7B2C"/>
    <w:rsid w:val="00AC7F4D"/>
    <w:rsid w:val="00AC7F74"/>
    <w:rsid w:val="00AC7F89"/>
    <w:rsid w:val="00AD00B6"/>
    <w:rsid w:val="00AD01BD"/>
    <w:rsid w:val="00AD0588"/>
    <w:rsid w:val="00AD060D"/>
    <w:rsid w:val="00AD0F82"/>
    <w:rsid w:val="00AD116F"/>
    <w:rsid w:val="00AD11EC"/>
    <w:rsid w:val="00AD1281"/>
    <w:rsid w:val="00AD12E0"/>
    <w:rsid w:val="00AD133A"/>
    <w:rsid w:val="00AD13F3"/>
    <w:rsid w:val="00AD15B8"/>
    <w:rsid w:val="00AD1B4D"/>
    <w:rsid w:val="00AD1CAC"/>
    <w:rsid w:val="00AD21C3"/>
    <w:rsid w:val="00AD292B"/>
    <w:rsid w:val="00AD2A1C"/>
    <w:rsid w:val="00AD2B71"/>
    <w:rsid w:val="00AD2BE8"/>
    <w:rsid w:val="00AD2C4D"/>
    <w:rsid w:val="00AD3222"/>
    <w:rsid w:val="00AD3229"/>
    <w:rsid w:val="00AD3258"/>
    <w:rsid w:val="00AD3259"/>
    <w:rsid w:val="00AD3632"/>
    <w:rsid w:val="00AD3BCB"/>
    <w:rsid w:val="00AD3FAA"/>
    <w:rsid w:val="00AD4369"/>
    <w:rsid w:val="00AD4376"/>
    <w:rsid w:val="00AD469E"/>
    <w:rsid w:val="00AD4C1D"/>
    <w:rsid w:val="00AD4CBA"/>
    <w:rsid w:val="00AD522D"/>
    <w:rsid w:val="00AD524F"/>
    <w:rsid w:val="00AD55BE"/>
    <w:rsid w:val="00AD57ED"/>
    <w:rsid w:val="00AD5A86"/>
    <w:rsid w:val="00AD5BCF"/>
    <w:rsid w:val="00AD5C99"/>
    <w:rsid w:val="00AD5DBC"/>
    <w:rsid w:val="00AD5F0A"/>
    <w:rsid w:val="00AD6D8B"/>
    <w:rsid w:val="00AD6E4C"/>
    <w:rsid w:val="00AD73D8"/>
    <w:rsid w:val="00AD74C6"/>
    <w:rsid w:val="00AD7540"/>
    <w:rsid w:val="00AD7785"/>
    <w:rsid w:val="00AD7883"/>
    <w:rsid w:val="00AD7B3C"/>
    <w:rsid w:val="00AD7EE1"/>
    <w:rsid w:val="00AE03E8"/>
    <w:rsid w:val="00AE08C7"/>
    <w:rsid w:val="00AE1054"/>
    <w:rsid w:val="00AE11C1"/>
    <w:rsid w:val="00AE1425"/>
    <w:rsid w:val="00AE157D"/>
    <w:rsid w:val="00AE16B9"/>
    <w:rsid w:val="00AE16D8"/>
    <w:rsid w:val="00AE179D"/>
    <w:rsid w:val="00AE19CD"/>
    <w:rsid w:val="00AE1D9D"/>
    <w:rsid w:val="00AE220C"/>
    <w:rsid w:val="00AE24D3"/>
    <w:rsid w:val="00AE26B3"/>
    <w:rsid w:val="00AE26C1"/>
    <w:rsid w:val="00AE2D97"/>
    <w:rsid w:val="00AE2E6A"/>
    <w:rsid w:val="00AE2ECF"/>
    <w:rsid w:val="00AE2EF8"/>
    <w:rsid w:val="00AE325A"/>
    <w:rsid w:val="00AE32A6"/>
    <w:rsid w:val="00AE373E"/>
    <w:rsid w:val="00AE389D"/>
    <w:rsid w:val="00AE3E60"/>
    <w:rsid w:val="00AE3E84"/>
    <w:rsid w:val="00AE402F"/>
    <w:rsid w:val="00AE490A"/>
    <w:rsid w:val="00AE4A31"/>
    <w:rsid w:val="00AE4C81"/>
    <w:rsid w:val="00AE4C84"/>
    <w:rsid w:val="00AE4D44"/>
    <w:rsid w:val="00AE4F77"/>
    <w:rsid w:val="00AE4FE3"/>
    <w:rsid w:val="00AE51AA"/>
    <w:rsid w:val="00AE52D9"/>
    <w:rsid w:val="00AE5627"/>
    <w:rsid w:val="00AE58B6"/>
    <w:rsid w:val="00AE5C00"/>
    <w:rsid w:val="00AE6133"/>
    <w:rsid w:val="00AE6176"/>
    <w:rsid w:val="00AE617F"/>
    <w:rsid w:val="00AE641A"/>
    <w:rsid w:val="00AE6740"/>
    <w:rsid w:val="00AE6BED"/>
    <w:rsid w:val="00AE6EA1"/>
    <w:rsid w:val="00AE782E"/>
    <w:rsid w:val="00AE7BFE"/>
    <w:rsid w:val="00AE7C2F"/>
    <w:rsid w:val="00AF048E"/>
    <w:rsid w:val="00AF06C5"/>
    <w:rsid w:val="00AF07AB"/>
    <w:rsid w:val="00AF09FE"/>
    <w:rsid w:val="00AF109F"/>
    <w:rsid w:val="00AF12F4"/>
    <w:rsid w:val="00AF144A"/>
    <w:rsid w:val="00AF18E2"/>
    <w:rsid w:val="00AF1CE8"/>
    <w:rsid w:val="00AF1E56"/>
    <w:rsid w:val="00AF2186"/>
    <w:rsid w:val="00AF28AA"/>
    <w:rsid w:val="00AF2930"/>
    <w:rsid w:val="00AF2B0D"/>
    <w:rsid w:val="00AF2BF8"/>
    <w:rsid w:val="00AF33F5"/>
    <w:rsid w:val="00AF3567"/>
    <w:rsid w:val="00AF3A6B"/>
    <w:rsid w:val="00AF3DA3"/>
    <w:rsid w:val="00AF3DED"/>
    <w:rsid w:val="00AF421A"/>
    <w:rsid w:val="00AF422E"/>
    <w:rsid w:val="00AF43AB"/>
    <w:rsid w:val="00AF45AF"/>
    <w:rsid w:val="00AF470F"/>
    <w:rsid w:val="00AF4742"/>
    <w:rsid w:val="00AF4775"/>
    <w:rsid w:val="00AF48E1"/>
    <w:rsid w:val="00AF4967"/>
    <w:rsid w:val="00AF4B3F"/>
    <w:rsid w:val="00AF5267"/>
    <w:rsid w:val="00AF5291"/>
    <w:rsid w:val="00AF5C05"/>
    <w:rsid w:val="00AF5D38"/>
    <w:rsid w:val="00AF5FB7"/>
    <w:rsid w:val="00AF6013"/>
    <w:rsid w:val="00AF6067"/>
    <w:rsid w:val="00AF68EE"/>
    <w:rsid w:val="00AF6A19"/>
    <w:rsid w:val="00AF7172"/>
    <w:rsid w:val="00AF79DE"/>
    <w:rsid w:val="00AF7FF5"/>
    <w:rsid w:val="00B000F7"/>
    <w:rsid w:val="00B0020E"/>
    <w:rsid w:val="00B0054E"/>
    <w:rsid w:val="00B00B0F"/>
    <w:rsid w:val="00B00BFC"/>
    <w:rsid w:val="00B0154C"/>
    <w:rsid w:val="00B015E4"/>
    <w:rsid w:val="00B01B05"/>
    <w:rsid w:val="00B01B57"/>
    <w:rsid w:val="00B01BD2"/>
    <w:rsid w:val="00B01C3E"/>
    <w:rsid w:val="00B02074"/>
    <w:rsid w:val="00B021AC"/>
    <w:rsid w:val="00B0224F"/>
    <w:rsid w:val="00B025E2"/>
    <w:rsid w:val="00B02693"/>
    <w:rsid w:val="00B026B7"/>
    <w:rsid w:val="00B0292B"/>
    <w:rsid w:val="00B02ACC"/>
    <w:rsid w:val="00B02BB9"/>
    <w:rsid w:val="00B02FD2"/>
    <w:rsid w:val="00B03116"/>
    <w:rsid w:val="00B03151"/>
    <w:rsid w:val="00B03194"/>
    <w:rsid w:val="00B03429"/>
    <w:rsid w:val="00B0366D"/>
    <w:rsid w:val="00B03773"/>
    <w:rsid w:val="00B037D0"/>
    <w:rsid w:val="00B03A5B"/>
    <w:rsid w:val="00B04657"/>
    <w:rsid w:val="00B04BD5"/>
    <w:rsid w:val="00B04DB5"/>
    <w:rsid w:val="00B04EC6"/>
    <w:rsid w:val="00B04F79"/>
    <w:rsid w:val="00B050C7"/>
    <w:rsid w:val="00B05381"/>
    <w:rsid w:val="00B054A8"/>
    <w:rsid w:val="00B059BA"/>
    <w:rsid w:val="00B06249"/>
    <w:rsid w:val="00B0646C"/>
    <w:rsid w:val="00B067DD"/>
    <w:rsid w:val="00B069DD"/>
    <w:rsid w:val="00B06B25"/>
    <w:rsid w:val="00B06F24"/>
    <w:rsid w:val="00B07082"/>
    <w:rsid w:val="00B0735A"/>
    <w:rsid w:val="00B0745F"/>
    <w:rsid w:val="00B076B4"/>
    <w:rsid w:val="00B076C9"/>
    <w:rsid w:val="00B07D2E"/>
    <w:rsid w:val="00B10358"/>
    <w:rsid w:val="00B105C6"/>
    <w:rsid w:val="00B1091E"/>
    <w:rsid w:val="00B109F8"/>
    <w:rsid w:val="00B10A1D"/>
    <w:rsid w:val="00B10BE9"/>
    <w:rsid w:val="00B10CAE"/>
    <w:rsid w:val="00B1101E"/>
    <w:rsid w:val="00B11225"/>
    <w:rsid w:val="00B11253"/>
    <w:rsid w:val="00B11282"/>
    <w:rsid w:val="00B11C4C"/>
    <w:rsid w:val="00B11EA9"/>
    <w:rsid w:val="00B11EC5"/>
    <w:rsid w:val="00B122A6"/>
    <w:rsid w:val="00B12314"/>
    <w:rsid w:val="00B12390"/>
    <w:rsid w:val="00B1252A"/>
    <w:rsid w:val="00B1305A"/>
    <w:rsid w:val="00B13119"/>
    <w:rsid w:val="00B13166"/>
    <w:rsid w:val="00B1348F"/>
    <w:rsid w:val="00B13D52"/>
    <w:rsid w:val="00B13E82"/>
    <w:rsid w:val="00B13F26"/>
    <w:rsid w:val="00B14256"/>
    <w:rsid w:val="00B144CF"/>
    <w:rsid w:val="00B14BF8"/>
    <w:rsid w:val="00B14D72"/>
    <w:rsid w:val="00B14DA7"/>
    <w:rsid w:val="00B1527A"/>
    <w:rsid w:val="00B15722"/>
    <w:rsid w:val="00B1599E"/>
    <w:rsid w:val="00B15AD9"/>
    <w:rsid w:val="00B15B0B"/>
    <w:rsid w:val="00B15E21"/>
    <w:rsid w:val="00B163CC"/>
    <w:rsid w:val="00B1668B"/>
    <w:rsid w:val="00B16757"/>
    <w:rsid w:val="00B169FC"/>
    <w:rsid w:val="00B16DA3"/>
    <w:rsid w:val="00B16EF5"/>
    <w:rsid w:val="00B16F81"/>
    <w:rsid w:val="00B16F9A"/>
    <w:rsid w:val="00B1752A"/>
    <w:rsid w:val="00B17731"/>
    <w:rsid w:val="00B1782F"/>
    <w:rsid w:val="00B1784E"/>
    <w:rsid w:val="00B17883"/>
    <w:rsid w:val="00B178DE"/>
    <w:rsid w:val="00B17AB1"/>
    <w:rsid w:val="00B17E6F"/>
    <w:rsid w:val="00B17EC4"/>
    <w:rsid w:val="00B200FB"/>
    <w:rsid w:val="00B2016B"/>
    <w:rsid w:val="00B2039B"/>
    <w:rsid w:val="00B206B8"/>
    <w:rsid w:val="00B208A4"/>
    <w:rsid w:val="00B20BB2"/>
    <w:rsid w:val="00B20E23"/>
    <w:rsid w:val="00B20F2B"/>
    <w:rsid w:val="00B21292"/>
    <w:rsid w:val="00B2172C"/>
    <w:rsid w:val="00B21AD0"/>
    <w:rsid w:val="00B21B1B"/>
    <w:rsid w:val="00B21B89"/>
    <w:rsid w:val="00B21D5E"/>
    <w:rsid w:val="00B22472"/>
    <w:rsid w:val="00B22506"/>
    <w:rsid w:val="00B22AD7"/>
    <w:rsid w:val="00B22C55"/>
    <w:rsid w:val="00B23989"/>
    <w:rsid w:val="00B23A0C"/>
    <w:rsid w:val="00B244CE"/>
    <w:rsid w:val="00B24819"/>
    <w:rsid w:val="00B24A4B"/>
    <w:rsid w:val="00B25257"/>
    <w:rsid w:val="00B25490"/>
    <w:rsid w:val="00B2549E"/>
    <w:rsid w:val="00B2579F"/>
    <w:rsid w:val="00B25A35"/>
    <w:rsid w:val="00B2665F"/>
    <w:rsid w:val="00B269AF"/>
    <w:rsid w:val="00B26BA2"/>
    <w:rsid w:val="00B271AE"/>
    <w:rsid w:val="00B27402"/>
    <w:rsid w:val="00B276DA"/>
    <w:rsid w:val="00B27A00"/>
    <w:rsid w:val="00B27A6C"/>
    <w:rsid w:val="00B30D79"/>
    <w:rsid w:val="00B30FA3"/>
    <w:rsid w:val="00B31161"/>
    <w:rsid w:val="00B31FA8"/>
    <w:rsid w:val="00B323A9"/>
    <w:rsid w:val="00B32773"/>
    <w:rsid w:val="00B327B9"/>
    <w:rsid w:val="00B32BCE"/>
    <w:rsid w:val="00B3327C"/>
    <w:rsid w:val="00B3333F"/>
    <w:rsid w:val="00B33529"/>
    <w:rsid w:val="00B338D8"/>
    <w:rsid w:val="00B3402C"/>
    <w:rsid w:val="00B3424C"/>
    <w:rsid w:val="00B3435D"/>
    <w:rsid w:val="00B35253"/>
    <w:rsid w:val="00B35384"/>
    <w:rsid w:val="00B35BAF"/>
    <w:rsid w:val="00B35BEF"/>
    <w:rsid w:val="00B35DB7"/>
    <w:rsid w:val="00B36181"/>
    <w:rsid w:val="00B364DF"/>
    <w:rsid w:val="00B36587"/>
    <w:rsid w:val="00B36948"/>
    <w:rsid w:val="00B36C6A"/>
    <w:rsid w:val="00B36CBF"/>
    <w:rsid w:val="00B36CC5"/>
    <w:rsid w:val="00B3712E"/>
    <w:rsid w:val="00B37DFD"/>
    <w:rsid w:val="00B40060"/>
    <w:rsid w:val="00B40716"/>
    <w:rsid w:val="00B407D6"/>
    <w:rsid w:val="00B409A0"/>
    <w:rsid w:val="00B41381"/>
    <w:rsid w:val="00B4167E"/>
    <w:rsid w:val="00B41D58"/>
    <w:rsid w:val="00B421E3"/>
    <w:rsid w:val="00B425DC"/>
    <w:rsid w:val="00B42602"/>
    <w:rsid w:val="00B42AF6"/>
    <w:rsid w:val="00B4381F"/>
    <w:rsid w:val="00B43C1B"/>
    <w:rsid w:val="00B43DB9"/>
    <w:rsid w:val="00B44207"/>
    <w:rsid w:val="00B444FE"/>
    <w:rsid w:val="00B447A7"/>
    <w:rsid w:val="00B449A2"/>
    <w:rsid w:val="00B45669"/>
    <w:rsid w:val="00B45A2B"/>
    <w:rsid w:val="00B45E15"/>
    <w:rsid w:val="00B46586"/>
    <w:rsid w:val="00B46922"/>
    <w:rsid w:val="00B46AAD"/>
    <w:rsid w:val="00B46B71"/>
    <w:rsid w:val="00B46FA8"/>
    <w:rsid w:val="00B46FC1"/>
    <w:rsid w:val="00B46FEC"/>
    <w:rsid w:val="00B47116"/>
    <w:rsid w:val="00B47283"/>
    <w:rsid w:val="00B475B4"/>
    <w:rsid w:val="00B47AD9"/>
    <w:rsid w:val="00B47BA6"/>
    <w:rsid w:val="00B50299"/>
    <w:rsid w:val="00B5057B"/>
    <w:rsid w:val="00B50813"/>
    <w:rsid w:val="00B50890"/>
    <w:rsid w:val="00B50DD6"/>
    <w:rsid w:val="00B515AC"/>
    <w:rsid w:val="00B51694"/>
    <w:rsid w:val="00B517E4"/>
    <w:rsid w:val="00B51BB3"/>
    <w:rsid w:val="00B51D7A"/>
    <w:rsid w:val="00B52A2D"/>
    <w:rsid w:val="00B52D11"/>
    <w:rsid w:val="00B52E37"/>
    <w:rsid w:val="00B5324C"/>
    <w:rsid w:val="00B5329E"/>
    <w:rsid w:val="00B53B9B"/>
    <w:rsid w:val="00B53BE0"/>
    <w:rsid w:val="00B53D3D"/>
    <w:rsid w:val="00B53E31"/>
    <w:rsid w:val="00B53EE7"/>
    <w:rsid w:val="00B540FC"/>
    <w:rsid w:val="00B54121"/>
    <w:rsid w:val="00B5413D"/>
    <w:rsid w:val="00B54185"/>
    <w:rsid w:val="00B54402"/>
    <w:rsid w:val="00B54457"/>
    <w:rsid w:val="00B54B90"/>
    <w:rsid w:val="00B54D8B"/>
    <w:rsid w:val="00B552DC"/>
    <w:rsid w:val="00B553FA"/>
    <w:rsid w:val="00B55433"/>
    <w:rsid w:val="00B558F6"/>
    <w:rsid w:val="00B55BD5"/>
    <w:rsid w:val="00B55D73"/>
    <w:rsid w:val="00B55E01"/>
    <w:rsid w:val="00B55F2B"/>
    <w:rsid w:val="00B561D9"/>
    <w:rsid w:val="00B5626C"/>
    <w:rsid w:val="00B5661D"/>
    <w:rsid w:val="00B567C5"/>
    <w:rsid w:val="00B567CC"/>
    <w:rsid w:val="00B568D9"/>
    <w:rsid w:val="00B56E47"/>
    <w:rsid w:val="00B57532"/>
    <w:rsid w:val="00B57990"/>
    <w:rsid w:val="00B57AE8"/>
    <w:rsid w:val="00B57E6F"/>
    <w:rsid w:val="00B57FBE"/>
    <w:rsid w:val="00B605F1"/>
    <w:rsid w:val="00B60F7D"/>
    <w:rsid w:val="00B61213"/>
    <w:rsid w:val="00B617FD"/>
    <w:rsid w:val="00B61C43"/>
    <w:rsid w:val="00B61D4B"/>
    <w:rsid w:val="00B61DAD"/>
    <w:rsid w:val="00B61F86"/>
    <w:rsid w:val="00B62472"/>
    <w:rsid w:val="00B6268A"/>
    <w:rsid w:val="00B627B0"/>
    <w:rsid w:val="00B628C1"/>
    <w:rsid w:val="00B628C4"/>
    <w:rsid w:val="00B62A76"/>
    <w:rsid w:val="00B62E69"/>
    <w:rsid w:val="00B6337F"/>
    <w:rsid w:val="00B633E5"/>
    <w:rsid w:val="00B637D9"/>
    <w:rsid w:val="00B63884"/>
    <w:rsid w:val="00B6389D"/>
    <w:rsid w:val="00B63D18"/>
    <w:rsid w:val="00B6402A"/>
    <w:rsid w:val="00B6406E"/>
    <w:rsid w:val="00B640B4"/>
    <w:rsid w:val="00B64134"/>
    <w:rsid w:val="00B6499B"/>
    <w:rsid w:val="00B64B2B"/>
    <w:rsid w:val="00B6501C"/>
    <w:rsid w:val="00B6509D"/>
    <w:rsid w:val="00B6588F"/>
    <w:rsid w:val="00B65D65"/>
    <w:rsid w:val="00B65E68"/>
    <w:rsid w:val="00B66141"/>
    <w:rsid w:val="00B66240"/>
    <w:rsid w:val="00B6631C"/>
    <w:rsid w:val="00B664A7"/>
    <w:rsid w:val="00B664AE"/>
    <w:rsid w:val="00B6663B"/>
    <w:rsid w:val="00B669B1"/>
    <w:rsid w:val="00B66BEE"/>
    <w:rsid w:val="00B675EE"/>
    <w:rsid w:val="00B67637"/>
    <w:rsid w:val="00B67926"/>
    <w:rsid w:val="00B67A3D"/>
    <w:rsid w:val="00B67E1A"/>
    <w:rsid w:val="00B70017"/>
    <w:rsid w:val="00B7004A"/>
    <w:rsid w:val="00B708C3"/>
    <w:rsid w:val="00B71001"/>
    <w:rsid w:val="00B71131"/>
    <w:rsid w:val="00B719E1"/>
    <w:rsid w:val="00B71A87"/>
    <w:rsid w:val="00B71B2F"/>
    <w:rsid w:val="00B71D86"/>
    <w:rsid w:val="00B71ED3"/>
    <w:rsid w:val="00B71F54"/>
    <w:rsid w:val="00B721CA"/>
    <w:rsid w:val="00B7227E"/>
    <w:rsid w:val="00B724A2"/>
    <w:rsid w:val="00B7268B"/>
    <w:rsid w:val="00B7268D"/>
    <w:rsid w:val="00B726D1"/>
    <w:rsid w:val="00B72929"/>
    <w:rsid w:val="00B72BC6"/>
    <w:rsid w:val="00B72DFB"/>
    <w:rsid w:val="00B73267"/>
    <w:rsid w:val="00B73562"/>
    <w:rsid w:val="00B73AB2"/>
    <w:rsid w:val="00B73BAF"/>
    <w:rsid w:val="00B73EAD"/>
    <w:rsid w:val="00B74220"/>
    <w:rsid w:val="00B7430A"/>
    <w:rsid w:val="00B74568"/>
    <w:rsid w:val="00B745A8"/>
    <w:rsid w:val="00B74869"/>
    <w:rsid w:val="00B74B1D"/>
    <w:rsid w:val="00B74B86"/>
    <w:rsid w:val="00B74BD4"/>
    <w:rsid w:val="00B74D17"/>
    <w:rsid w:val="00B74D29"/>
    <w:rsid w:val="00B74E2A"/>
    <w:rsid w:val="00B75795"/>
    <w:rsid w:val="00B758AB"/>
    <w:rsid w:val="00B75DAC"/>
    <w:rsid w:val="00B76D95"/>
    <w:rsid w:val="00B77437"/>
    <w:rsid w:val="00B77AAC"/>
    <w:rsid w:val="00B77CC0"/>
    <w:rsid w:val="00B77DDA"/>
    <w:rsid w:val="00B803A4"/>
    <w:rsid w:val="00B804E0"/>
    <w:rsid w:val="00B80617"/>
    <w:rsid w:val="00B809B1"/>
    <w:rsid w:val="00B80AD0"/>
    <w:rsid w:val="00B80DC0"/>
    <w:rsid w:val="00B80EF2"/>
    <w:rsid w:val="00B81126"/>
    <w:rsid w:val="00B81532"/>
    <w:rsid w:val="00B821B0"/>
    <w:rsid w:val="00B827BC"/>
    <w:rsid w:val="00B82C48"/>
    <w:rsid w:val="00B82CAC"/>
    <w:rsid w:val="00B82DF6"/>
    <w:rsid w:val="00B82EFC"/>
    <w:rsid w:val="00B8313A"/>
    <w:rsid w:val="00B83187"/>
    <w:rsid w:val="00B835E0"/>
    <w:rsid w:val="00B83633"/>
    <w:rsid w:val="00B8363B"/>
    <w:rsid w:val="00B8365D"/>
    <w:rsid w:val="00B84201"/>
    <w:rsid w:val="00B846C2"/>
    <w:rsid w:val="00B84AFE"/>
    <w:rsid w:val="00B84E05"/>
    <w:rsid w:val="00B84ED5"/>
    <w:rsid w:val="00B853BD"/>
    <w:rsid w:val="00B8562C"/>
    <w:rsid w:val="00B85B6B"/>
    <w:rsid w:val="00B85BC8"/>
    <w:rsid w:val="00B85E8A"/>
    <w:rsid w:val="00B85F45"/>
    <w:rsid w:val="00B86600"/>
    <w:rsid w:val="00B86AA4"/>
    <w:rsid w:val="00B86AE8"/>
    <w:rsid w:val="00B8717C"/>
    <w:rsid w:val="00B875D1"/>
    <w:rsid w:val="00B87B81"/>
    <w:rsid w:val="00B87DC6"/>
    <w:rsid w:val="00B87F30"/>
    <w:rsid w:val="00B9021C"/>
    <w:rsid w:val="00B90556"/>
    <w:rsid w:val="00B90D76"/>
    <w:rsid w:val="00B91124"/>
    <w:rsid w:val="00B91DE4"/>
    <w:rsid w:val="00B91E0C"/>
    <w:rsid w:val="00B91F31"/>
    <w:rsid w:val="00B927DE"/>
    <w:rsid w:val="00B92B7F"/>
    <w:rsid w:val="00B92D5B"/>
    <w:rsid w:val="00B92E3B"/>
    <w:rsid w:val="00B92E60"/>
    <w:rsid w:val="00B93001"/>
    <w:rsid w:val="00B9304E"/>
    <w:rsid w:val="00B930D7"/>
    <w:rsid w:val="00B934A0"/>
    <w:rsid w:val="00B93510"/>
    <w:rsid w:val="00B939D0"/>
    <w:rsid w:val="00B93E23"/>
    <w:rsid w:val="00B93EAD"/>
    <w:rsid w:val="00B9437D"/>
    <w:rsid w:val="00B9452A"/>
    <w:rsid w:val="00B94582"/>
    <w:rsid w:val="00B94703"/>
    <w:rsid w:val="00B94783"/>
    <w:rsid w:val="00B947A8"/>
    <w:rsid w:val="00B94809"/>
    <w:rsid w:val="00B94812"/>
    <w:rsid w:val="00B9483B"/>
    <w:rsid w:val="00B94D96"/>
    <w:rsid w:val="00B9518C"/>
    <w:rsid w:val="00B95202"/>
    <w:rsid w:val="00B952A6"/>
    <w:rsid w:val="00B95477"/>
    <w:rsid w:val="00B9547E"/>
    <w:rsid w:val="00B95533"/>
    <w:rsid w:val="00B9586E"/>
    <w:rsid w:val="00B96186"/>
    <w:rsid w:val="00B96306"/>
    <w:rsid w:val="00B963C3"/>
    <w:rsid w:val="00B9640A"/>
    <w:rsid w:val="00B96598"/>
    <w:rsid w:val="00B96B31"/>
    <w:rsid w:val="00B97154"/>
    <w:rsid w:val="00B97393"/>
    <w:rsid w:val="00B97499"/>
    <w:rsid w:val="00B974E5"/>
    <w:rsid w:val="00B97661"/>
    <w:rsid w:val="00B97696"/>
    <w:rsid w:val="00B978F4"/>
    <w:rsid w:val="00B9792D"/>
    <w:rsid w:val="00B97A88"/>
    <w:rsid w:val="00B97F1F"/>
    <w:rsid w:val="00B97F98"/>
    <w:rsid w:val="00BA0622"/>
    <w:rsid w:val="00BA0764"/>
    <w:rsid w:val="00BA0FEF"/>
    <w:rsid w:val="00BA1030"/>
    <w:rsid w:val="00BA10D2"/>
    <w:rsid w:val="00BA1137"/>
    <w:rsid w:val="00BA154A"/>
    <w:rsid w:val="00BA1B3D"/>
    <w:rsid w:val="00BA26B1"/>
    <w:rsid w:val="00BA27D0"/>
    <w:rsid w:val="00BA29C9"/>
    <w:rsid w:val="00BA2B83"/>
    <w:rsid w:val="00BA2F80"/>
    <w:rsid w:val="00BA3412"/>
    <w:rsid w:val="00BA363F"/>
    <w:rsid w:val="00BA3AC8"/>
    <w:rsid w:val="00BA3F2F"/>
    <w:rsid w:val="00BA443D"/>
    <w:rsid w:val="00BA49C3"/>
    <w:rsid w:val="00BA4C66"/>
    <w:rsid w:val="00BA4CB1"/>
    <w:rsid w:val="00BA5099"/>
    <w:rsid w:val="00BA5251"/>
    <w:rsid w:val="00BA52D8"/>
    <w:rsid w:val="00BA53D5"/>
    <w:rsid w:val="00BA585E"/>
    <w:rsid w:val="00BA5943"/>
    <w:rsid w:val="00BA597B"/>
    <w:rsid w:val="00BA5CE1"/>
    <w:rsid w:val="00BA5E8A"/>
    <w:rsid w:val="00BA5EEF"/>
    <w:rsid w:val="00BA66B9"/>
    <w:rsid w:val="00BA6EBC"/>
    <w:rsid w:val="00BA6EC4"/>
    <w:rsid w:val="00BA6F8A"/>
    <w:rsid w:val="00BA71FA"/>
    <w:rsid w:val="00BA7511"/>
    <w:rsid w:val="00BA7536"/>
    <w:rsid w:val="00BA7724"/>
    <w:rsid w:val="00BA7797"/>
    <w:rsid w:val="00BA7B30"/>
    <w:rsid w:val="00BB01E3"/>
    <w:rsid w:val="00BB0202"/>
    <w:rsid w:val="00BB0714"/>
    <w:rsid w:val="00BB0DA0"/>
    <w:rsid w:val="00BB10CE"/>
    <w:rsid w:val="00BB111C"/>
    <w:rsid w:val="00BB144C"/>
    <w:rsid w:val="00BB1535"/>
    <w:rsid w:val="00BB17EA"/>
    <w:rsid w:val="00BB1848"/>
    <w:rsid w:val="00BB186D"/>
    <w:rsid w:val="00BB1F7B"/>
    <w:rsid w:val="00BB203F"/>
    <w:rsid w:val="00BB23CE"/>
    <w:rsid w:val="00BB250A"/>
    <w:rsid w:val="00BB25F9"/>
    <w:rsid w:val="00BB284D"/>
    <w:rsid w:val="00BB2B26"/>
    <w:rsid w:val="00BB2BE4"/>
    <w:rsid w:val="00BB2CCA"/>
    <w:rsid w:val="00BB305B"/>
    <w:rsid w:val="00BB31DD"/>
    <w:rsid w:val="00BB358B"/>
    <w:rsid w:val="00BB3782"/>
    <w:rsid w:val="00BB393C"/>
    <w:rsid w:val="00BB3A91"/>
    <w:rsid w:val="00BB3CC5"/>
    <w:rsid w:val="00BB3F28"/>
    <w:rsid w:val="00BB3FFE"/>
    <w:rsid w:val="00BB4072"/>
    <w:rsid w:val="00BB40F3"/>
    <w:rsid w:val="00BB4207"/>
    <w:rsid w:val="00BB421F"/>
    <w:rsid w:val="00BB463B"/>
    <w:rsid w:val="00BB4E2C"/>
    <w:rsid w:val="00BB52AC"/>
    <w:rsid w:val="00BB5562"/>
    <w:rsid w:val="00BB559E"/>
    <w:rsid w:val="00BB56AD"/>
    <w:rsid w:val="00BB58C1"/>
    <w:rsid w:val="00BB637B"/>
    <w:rsid w:val="00BB639C"/>
    <w:rsid w:val="00BB6F23"/>
    <w:rsid w:val="00BB6F7D"/>
    <w:rsid w:val="00BB70FC"/>
    <w:rsid w:val="00BB747E"/>
    <w:rsid w:val="00BB74DA"/>
    <w:rsid w:val="00BB7633"/>
    <w:rsid w:val="00BB7BC6"/>
    <w:rsid w:val="00BB7D07"/>
    <w:rsid w:val="00BB7E08"/>
    <w:rsid w:val="00BB7F75"/>
    <w:rsid w:val="00BB7FB1"/>
    <w:rsid w:val="00BC01DE"/>
    <w:rsid w:val="00BC0601"/>
    <w:rsid w:val="00BC0760"/>
    <w:rsid w:val="00BC0927"/>
    <w:rsid w:val="00BC09FB"/>
    <w:rsid w:val="00BC0F43"/>
    <w:rsid w:val="00BC0F7D"/>
    <w:rsid w:val="00BC132E"/>
    <w:rsid w:val="00BC1B6A"/>
    <w:rsid w:val="00BC1CD0"/>
    <w:rsid w:val="00BC2268"/>
    <w:rsid w:val="00BC2475"/>
    <w:rsid w:val="00BC2CD9"/>
    <w:rsid w:val="00BC2E68"/>
    <w:rsid w:val="00BC2F59"/>
    <w:rsid w:val="00BC365F"/>
    <w:rsid w:val="00BC392D"/>
    <w:rsid w:val="00BC39BA"/>
    <w:rsid w:val="00BC3B61"/>
    <w:rsid w:val="00BC42DB"/>
    <w:rsid w:val="00BC461D"/>
    <w:rsid w:val="00BC47A4"/>
    <w:rsid w:val="00BC4A0B"/>
    <w:rsid w:val="00BC4A38"/>
    <w:rsid w:val="00BC4FAA"/>
    <w:rsid w:val="00BC555E"/>
    <w:rsid w:val="00BC556D"/>
    <w:rsid w:val="00BC55CA"/>
    <w:rsid w:val="00BC5927"/>
    <w:rsid w:val="00BC59AF"/>
    <w:rsid w:val="00BC5D64"/>
    <w:rsid w:val="00BC5D81"/>
    <w:rsid w:val="00BC6201"/>
    <w:rsid w:val="00BC6522"/>
    <w:rsid w:val="00BC6D28"/>
    <w:rsid w:val="00BC756E"/>
    <w:rsid w:val="00BC76D0"/>
    <w:rsid w:val="00BC7BD0"/>
    <w:rsid w:val="00BC7C6B"/>
    <w:rsid w:val="00BC7D3F"/>
    <w:rsid w:val="00BC7F09"/>
    <w:rsid w:val="00BD0184"/>
    <w:rsid w:val="00BD091B"/>
    <w:rsid w:val="00BD0CE4"/>
    <w:rsid w:val="00BD0F22"/>
    <w:rsid w:val="00BD1236"/>
    <w:rsid w:val="00BD1439"/>
    <w:rsid w:val="00BD1953"/>
    <w:rsid w:val="00BD1A45"/>
    <w:rsid w:val="00BD262D"/>
    <w:rsid w:val="00BD289C"/>
    <w:rsid w:val="00BD3214"/>
    <w:rsid w:val="00BD3379"/>
    <w:rsid w:val="00BD34B8"/>
    <w:rsid w:val="00BD3A4B"/>
    <w:rsid w:val="00BD3AE2"/>
    <w:rsid w:val="00BD3AE3"/>
    <w:rsid w:val="00BD3B03"/>
    <w:rsid w:val="00BD3B1A"/>
    <w:rsid w:val="00BD3BD8"/>
    <w:rsid w:val="00BD43C9"/>
    <w:rsid w:val="00BD463E"/>
    <w:rsid w:val="00BD4742"/>
    <w:rsid w:val="00BD4872"/>
    <w:rsid w:val="00BD4B6D"/>
    <w:rsid w:val="00BD4FC5"/>
    <w:rsid w:val="00BD503B"/>
    <w:rsid w:val="00BD50FD"/>
    <w:rsid w:val="00BD5385"/>
    <w:rsid w:val="00BD58D7"/>
    <w:rsid w:val="00BD592C"/>
    <w:rsid w:val="00BD5B05"/>
    <w:rsid w:val="00BD5B6E"/>
    <w:rsid w:val="00BD5E4A"/>
    <w:rsid w:val="00BD5E79"/>
    <w:rsid w:val="00BD5E99"/>
    <w:rsid w:val="00BD5FC4"/>
    <w:rsid w:val="00BD60B9"/>
    <w:rsid w:val="00BD697E"/>
    <w:rsid w:val="00BD6D48"/>
    <w:rsid w:val="00BD6D92"/>
    <w:rsid w:val="00BD6E23"/>
    <w:rsid w:val="00BD70E3"/>
    <w:rsid w:val="00BD7185"/>
    <w:rsid w:val="00BD74BE"/>
    <w:rsid w:val="00BD761F"/>
    <w:rsid w:val="00BD77B7"/>
    <w:rsid w:val="00BD78BD"/>
    <w:rsid w:val="00BD79E4"/>
    <w:rsid w:val="00BD7D49"/>
    <w:rsid w:val="00BD7F53"/>
    <w:rsid w:val="00BE0096"/>
    <w:rsid w:val="00BE01FD"/>
    <w:rsid w:val="00BE0398"/>
    <w:rsid w:val="00BE0474"/>
    <w:rsid w:val="00BE0854"/>
    <w:rsid w:val="00BE0C27"/>
    <w:rsid w:val="00BE117C"/>
    <w:rsid w:val="00BE1549"/>
    <w:rsid w:val="00BE1733"/>
    <w:rsid w:val="00BE18FE"/>
    <w:rsid w:val="00BE198D"/>
    <w:rsid w:val="00BE1A75"/>
    <w:rsid w:val="00BE1B2F"/>
    <w:rsid w:val="00BE1B41"/>
    <w:rsid w:val="00BE1CBA"/>
    <w:rsid w:val="00BE203E"/>
    <w:rsid w:val="00BE208E"/>
    <w:rsid w:val="00BE20A4"/>
    <w:rsid w:val="00BE2837"/>
    <w:rsid w:val="00BE2A61"/>
    <w:rsid w:val="00BE2BA5"/>
    <w:rsid w:val="00BE2BD7"/>
    <w:rsid w:val="00BE2D0C"/>
    <w:rsid w:val="00BE2FAC"/>
    <w:rsid w:val="00BE3479"/>
    <w:rsid w:val="00BE373E"/>
    <w:rsid w:val="00BE3884"/>
    <w:rsid w:val="00BE3C3C"/>
    <w:rsid w:val="00BE3D49"/>
    <w:rsid w:val="00BE3E6E"/>
    <w:rsid w:val="00BE455F"/>
    <w:rsid w:val="00BE45A3"/>
    <w:rsid w:val="00BE489A"/>
    <w:rsid w:val="00BE49D6"/>
    <w:rsid w:val="00BE4B32"/>
    <w:rsid w:val="00BE4E41"/>
    <w:rsid w:val="00BE530A"/>
    <w:rsid w:val="00BE5359"/>
    <w:rsid w:val="00BE54F3"/>
    <w:rsid w:val="00BE5720"/>
    <w:rsid w:val="00BE5791"/>
    <w:rsid w:val="00BE5810"/>
    <w:rsid w:val="00BE5965"/>
    <w:rsid w:val="00BE658E"/>
    <w:rsid w:val="00BE6742"/>
    <w:rsid w:val="00BE6786"/>
    <w:rsid w:val="00BE6CB7"/>
    <w:rsid w:val="00BE7062"/>
    <w:rsid w:val="00BE70BF"/>
    <w:rsid w:val="00BE72D7"/>
    <w:rsid w:val="00BE797C"/>
    <w:rsid w:val="00BE7E53"/>
    <w:rsid w:val="00BE7F3C"/>
    <w:rsid w:val="00BF001C"/>
    <w:rsid w:val="00BF00CA"/>
    <w:rsid w:val="00BF011E"/>
    <w:rsid w:val="00BF040E"/>
    <w:rsid w:val="00BF04C0"/>
    <w:rsid w:val="00BF08A2"/>
    <w:rsid w:val="00BF0B27"/>
    <w:rsid w:val="00BF0E69"/>
    <w:rsid w:val="00BF0ED6"/>
    <w:rsid w:val="00BF1022"/>
    <w:rsid w:val="00BF166D"/>
    <w:rsid w:val="00BF188B"/>
    <w:rsid w:val="00BF1D23"/>
    <w:rsid w:val="00BF1EAE"/>
    <w:rsid w:val="00BF2036"/>
    <w:rsid w:val="00BF2087"/>
    <w:rsid w:val="00BF26E9"/>
    <w:rsid w:val="00BF2C21"/>
    <w:rsid w:val="00BF2FF6"/>
    <w:rsid w:val="00BF3821"/>
    <w:rsid w:val="00BF3A49"/>
    <w:rsid w:val="00BF3E93"/>
    <w:rsid w:val="00BF40AF"/>
    <w:rsid w:val="00BF4324"/>
    <w:rsid w:val="00BF43BE"/>
    <w:rsid w:val="00BF4860"/>
    <w:rsid w:val="00BF4935"/>
    <w:rsid w:val="00BF4A40"/>
    <w:rsid w:val="00BF4AF5"/>
    <w:rsid w:val="00BF4C9B"/>
    <w:rsid w:val="00BF4F5D"/>
    <w:rsid w:val="00BF4F70"/>
    <w:rsid w:val="00BF51EC"/>
    <w:rsid w:val="00BF52F6"/>
    <w:rsid w:val="00BF5497"/>
    <w:rsid w:val="00BF5D33"/>
    <w:rsid w:val="00BF5F7A"/>
    <w:rsid w:val="00BF60BD"/>
    <w:rsid w:val="00BF6337"/>
    <w:rsid w:val="00BF6446"/>
    <w:rsid w:val="00BF6463"/>
    <w:rsid w:val="00BF658F"/>
    <w:rsid w:val="00BF65DB"/>
    <w:rsid w:val="00BF6684"/>
    <w:rsid w:val="00BF6D20"/>
    <w:rsid w:val="00BF72C1"/>
    <w:rsid w:val="00BF75EF"/>
    <w:rsid w:val="00BF77AB"/>
    <w:rsid w:val="00BF7840"/>
    <w:rsid w:val="00BF7B00"/>
    <w:rsid w:val="00C003D2"/>
    <w:rsid w:val="00C008FF"/>
    <w:rsid w:val="00C0092E"/>
    <w:rsid w:val="00C00B7A"/>
    <w:rsid w:val="00C00C65"/>
    <w:rsid w:val="00C00CCE"/>
    <w:rsid w:val="00C00FC4"/>
    <w:rsid w:val="00C00FCC"/>
    <w:rsid w:val="00C011AA"/>
    <w:rsid w:val="00C014BB"/>
    <w:rsid w:val="00C01615"/>
    <w:rsid w:val="00C01952"/>
    <w:rsid w:val="00C01A2E"/>
    <w:rsid w:val="00C01AC8"/>
    <w:rsid w:val="00C01B8A"/>
    <w:rsid w:val="00C01C4E"/>
    <w:rsid w:val="00C01CAF"/>
    <w:rsid w:val="00C01F2F"/>
    <w:rsid w:val="00C02548"/>
    <w:rsid w:val="00C02755"/>
    <w:rsid w:val="00C02920"/>
    <w:rsid w:val="00C02AD7"/>
    <w:rsid w:val="00C02DAA"/>
    <w:rsid w:val="00C0305F"/>
    <w:rsid w:val="00C035A8"/>
    <w:rsid w:val="00C037B8"/>
    <w:rsid w:val="00C03985"/>
    <w:rsid w:val="00C03B8C"/>
    <w:rsid w:val="00C03C76"/>
    <w:rsid w:val="00C03D62"/>
    <w:rsid w:val="00C03DF0"/>
    <w:rsid w:val="00C03F73"/>
    <w:rsid w:val="00C03FAB"/>
    <w:rsid w:val="00C045BF"/>
    <w:rsid w:val="00C045D8"/>
    <w:rsid w:val="00C04703"/>
    <w:rsid w:val="00C04AA2"/>
    <w:rsid w:val="00C04F4B"/>
    <w:rsid w:val="00C0511C"/>
    <w:rsid w:val="00C051BE"/>
    <w:rsid w:val="00C054DA"/>
    <w:rsid w:val="00C057B1"/>
    <w:rsid w:val="00C05EF8"/>
    <w:rsid w:val="00C05FD8"/>
    <w:rsid w:val="00C06503"/>
    <w:rsid w:val="00C0666E"/>
    <w:rsid w:val="00C06795"/>
    <w:rsid w:val="00C0694A"/>
    <w:rsid w:val="00C06961"/>
    <w:rsid w:val="00C06D34"/>
    <w:rsid w:val="00C06E62"/>
    <w:rsid w:val="00C07266"/>
    <w:rsid w:val="00C0727C"/>
    <w:rsid w:val="00C0730C"/>
    <w:rsid w:val="00C073CF"/>
    <w:rsid w:val="00C07491"/>
    <w:rsid w:val="00C075C5"/>
    <w:rsid w:val="00C078A8"/>
    <w:rsid w:val="00C1029C"/>
    <w:rsid w:val="00C103A4"/>
    <w:rsid w:val="00C1040B"/>
    <w:rsid w:val="00C107BC"/>
    <w:rsid w:val="00C10E8E"/>
    <w:rsid w:val="00C1114F"/>
    <w:rsid w:val="00C112A5"/>
    <w:rsid w:val="00C113DA"/>
    <w:rsid w:val="00C116A3"/>
    <w:rsid w:val="00C11ACC"/>
    <w:rsid w:val="00C11CE8"/>
    <w:rsid w:val="00C11ED8"/>
    <w:rsid w:val="00C11FED"/>
    <w:rsid w:val="00C12001"/>
    <w:rsid w:val="00C1231B"/>
    <w:rsid w:val="00C1232E"/>
    <w:rsid w:val="00C12B40"/>
    <w:rsid w:val="00C12CD9"/>
    <w:rsid w:val="00C12D50"/>
    <w:rsid w:val="00C12E2E"/>
    <w:rsid w:val="00C1314C"/>
    <w:rsid w:val="00C13185"/>
    <w:rsid w:val="00C13E91"/>
    <w:rsid w:val="00C14037"/>
    <w:rsid w:val="00C140D3"/>
    <w:rsid w:val="00C141F6"/>
    <w:rsid w:val="00C14510"/>
    <w:rsid w:val="00C14558"/>
    <w:rsid w:val="00C14624"/>
    <w:rsid w:val="00C146C3"/>
    <w:rsid w:val="00C14B6F"/>
    <w:rsid w:val="00C14EE8"/>
    <w:rsid w:val="00C150AF"/>
    <w:rsid w:val="00C15561"/>
    <w:rsid w:val="00C15720"/>
    <w:rsid w:val="00C1589D"/>
    <w:rsid w:val="00C159AA"/>
    <w:rsid w:val="00C15E4B"/>
    <w:rsid w:val="00C15FFD"/>
    <w:rsid w:val="00C16373"/>
    <w:rsid w:val="00C166EF"/>
    <w:rsid w:val="00C16C4C"/>
    <w:rsid w:val="00C17263"/>
    <w:rsid w:val="00C1727D"/>
    <w:rsid w:val="00C174E8"/>
    <w:rsid w:val="00C17B7F"/>
    <w:rsid w:val="00C17C66"/>
    <w:rsid w:val="00C17FB5"/>
    <w:rsid w:val="00C202A1"/>
    <w:rsid w:val="00C2032E"/>
    <w:rsid w:val="00C2064D"/>
    <w:rsid w:val="00C206CC"/>
    <w:rsid w:val="00C20AF5"/>
    <w:rsid w:val="00C20FE9"/>
    <w:rsid w:val="00C2163C"/>
    <w:rsid w:val="00C21696"/>
    <w:rsid w:val="00C216A3"/>
    <w:rsid w:val="00C21BDA"/>
    <w:rsid w:val="00C21DDF"/>
    <w:rsid w:val="00C21F76"/>
    <w:rsid w:val="00C22017"/>
    <w:rsid w:val="00C22192"/>
    <w:rsid w:val="00C2275F"/>
    <w:rsid w:val="00C22AB3"/>
    <w:rsid w:val="00C22F16"/>
    <w:rsid w:val="00C22F90"/>
    <w:rsid w:val="00C23665"/>
    <w:rsid w:val="00C236CF"/>
    <w:rsid w:val="00C238D1"/>
    <w:rsid w:val="00C23E42"/>
    <w:rsid w:val="00C2401D"/>
    <w:rsid w:val="00C245FF"/>
    <w:rsid w:val="00C246E0"/>
    <w:rsid w:val="00C24783"/>
    <w:rsid w:val="00C24B7A"/>
    <w:rsid w:val="00C24CAF"/>
    <w:rsid w:val="00C252BA"/>
    <w:rsid w:val="00C252D1"/>
    <w:rsid w:val="00C254E1"/>
    <w:rsid w:val="00C2640C"/>
    <w:rsid w:val="00C268B7"/>
    <w:rsid w:val="00C26A06"/>
    <w:rsid w:val="00C26A2A"/>
    <w:rsid w:val="00C27481"/>
    <w:rsid w:val="00C27490"/>
    <w:rsid w:val="00C2756E"/>
    <w:rsid w:val="00C279C5"/>
    <w:rsid w:val="00C3031E"/>
    <w:rsid w:val="00C303A9"/>
    <w:rsid w:val="00C31099"/>
    <w:rsid w:val="00C3126F"/>
    <w:rsid w:val="00C313B4"/>
    <w:rsid w:val="00C31511"/>
    <w:rsid w:val="00C31713"/>
    <w:rsid w:val="00C3178C"/>
    <w:rsid w:val="00C319C9"/>
    <w:rsid w:val="00C31B13"/>
    <w:rsid w:val="00C31F3A"/>
    <w:rsid w:val="00C32063"/>
    <w:rsid w:val="00C3269A"/>
    <w:rsid w:val="00C32C11"/>
    <w:rsid w:val="00C33393"/>
    <w:rsid w:val="00C338D9"/>
    <w:rsid w:val="00C33B86"/>
    <w:rsid w:val="00C33B91"/>
    <w:rsid w:val="00C33D8E"/>
    <w:rsid w:val="00C33F88"/>
    <w:rsid w:val="00C33FA2"/>
    <w:rsid w:val="00C33FDF"/>
    <w:rsid w:val="00C344A2"/>
    <w:rsid w:val="00C34658"/>
    <w:rsid w:val="00C34710"/>
    <w:rsid w:val="00C34711"/>
    <w:rsid w:val="00C3474D"/>
    <w:rsid w:val="00C34BF9"/>
    <w:rsid w:val="00C34F40"/>
    <w:rsid w:val="00C356B8"/>
    <w:rsid w:val="00C3586D"/>
    <w:rsid w:val="00C35ABF"/>
    <w:rsid w:val="00C35BD6"/>
    <w:rsid w:val="00C35BEF"/>
    <w:rsid w:val="00C35EFA"/>
    <w:rsid w:val="00C35FB9"/>
    <w:rsid w:val="00C3607A"/>
    <w:rsid w:val="00C3638C"/>
    <w:rsid w:val="00C3639B"/>
    <w:rsid w:val="00C363CF"/>
    <w:rsid w:val="00C36462"/>
    <w:rsid w:val="00C369B4"/>
    <w:rsid w:val="00C36B88"/>
    <w:rsid w:val="00C36CB0"/>
    <w:rsid w:val="00C36D94"/>
    <w:rsid w:val="00C36F81"/>
    <w:rsid w:val="00C36FF4"/>
    <w:rsid w:val="00C371EB"/>
    <w:rsid w:val="00C376AC"/>
    <w:rsid w:val="00C37799"/>
    <w:rsid w:val="00C37B89"/>
    <w:rsid w:val="00C37C1A"/>
    <w:rsid w:val="00C37CCB"/>
    <w:rsid w:val="00C37FB9"/>
    <w:rsid w:val="00C402D4"/>
    <w:rsid w:val="00C40676"/>
    <w:rsid w:val="00C406B5"/>
    <w:rsid w:val="00C40866"/>
    <w:rsid w:val="00C40DDB"/>
    <w:rsid w:val="00C415FE"/>
    <w:rsid w:val="00C416B9"/>
    <w:rsid w:val="00C4178B"/>
    <w:rsid w:val="00C41962"/>
    <w:rsid w:val="00C41B47"/>
    <w:rsid w:val="00C41FAF"/>
    <w:rsid w:val="00C42025"/>
    <w:rsid w:val="00C42C16"/>
    <w:rsid w:val="00C42D30"/>
    <w:rsid w:val="00C4306D"/>
    <w:rsid w:val="00C4312F"/>
    <w:rsid w:val="00C439FA"/>
    <w:rsid w:val="00C43FBF"/>
    <w:rsid w:val="00C444EF"/>
    <w:rsid w:val="00C44557"/>
    <w:rsid w:val="00C44C3C"/>
    <w:rsid w:val="00C456DF"/>
    <w:rsid w:val="00C45751"/>
    <w:rsid w:val="00C45A92"/>
    <w:rsid w:val="00C45B92"/>
    <w:rsid w:val="00C45C83"/>
    <w:rsid w:val="00C45CC4"/>
    <w:rsid w:val="00C45DF9"/>
    <w:rsid w:val="00C460F2"/>
    <w:rsid w:val="00C46551"/>
    <w:rsid w:val="00C4659C"/>
    <w:rsid w:val="00C46886"/>
    <w:rsid w:val="00C469A1"/>
    <w:rsid w:val="00C46AA2"/>
    <w:rsid w:val="00C46C57"/>
    <w:rsid w:val="00C46D52"/>
    <w:rsid w:val="00C4709F"/>
    <w:rsid w:val="00C471F7"/>
    <w:rsid w:val="00C47359"/>
    <w:rsid w:val="00C4737D"/>
    <w:rsid w:val="00C47660"/>
    <w:rsid w:val="00C47A02"/>
    <w:rsid w:val="00C503CF"/>
    <w:rsid w:val="00C503EE"/>
    <w:rsid w:val="00C504CF"/>
    <w:rsid w:val="00C506EB"/>
    <w:rsid w:val="00C511D4"/>
    <w:rsid w:val="00C51200"/>
    <w:rsid w:val="00C51400"/>
    <w:rsid w:val="00C5166E"/>
    <w:rsid w:val="00C5198C"/>
    <w:rsid w:val="00C520D5"/>
    <w:rsid w:val="00C520DE"/>
    <w:rsid w:val="00C5228F"/>
    <w:rsid w:val="00C529B8"/>
    <w:rsid w:val="00C529BA"/>
    <w:rsid w:val="00C529E2"/>
    <w:rsid w:val="00C529F5"/>
    <w:rsid w:val="00C52CBB"/>
    <w:rsid w:val="00C53361"/>
    <w:rsid w:val="00C53522"/>
    <w:rsid w:val="00C537D2"/>
    <w:rsid w:val="00C53964"/>
    <w:rsid w:val="00C539B4"/>
    <w:rsid w:val="00C53DAF"/>
    <w:rsid w:val="00C542BE"/>
    <w:rsid w:val="00C54481"/>
    <w:rsid w:val="00C546D0"/>
    <w:rsid w:val="00C54C72"/>
    <w:rsid w:val="00C54D01"/>
    <w:rsid w:val="00C54FB7"/>
    <w:rsid w:val="00C550CE"/>
    <w:rsid w:val="00C551C1"/>
    <w:rsid w:val="00C55C5A"/>
    <w:rsid w:val="00C5625D"/>
    <w:rsid w:val="00C563B7"/>
    <w:rsid w:val="00C564F7"/>
    <w:rsid w:val="00C56636"/>
    <w:rsid w:val="00C56A08"/>
    <w:rsid w:val="00C5702A"/>
    <w:rsid w:val="00C57408"/>
    <w:rsid w:val="00C576B2"/>
    <w:rsid w:val="00C578B4"/>
    <w:rsid w:val="00C57BEF"/>
    <w:rsid w:val="00C57C86"/>
    <w:rsid w:val="00C57D93"/>
    <w:rsid w:val="00C57EAA"/>
    <w:rsid w:val="00C600F1"/>
    <w:rsid w:val="00C6058B"/>
    <w:rsid w:val="00C6069D"/>
    <w:rsid w:val="00C60870"/>
    <w:rsid w:val="00C60B76"/>
    <w:rsid w:val="00C613D2"/>
    <w:rsid w:val="00C61480"/>
    <w:rsid w:val="00C6151E"/>
    <w:rsid w:val="00C61612"/>
    <w:rsid w:val="00C61772"/>
    <w:rsid w:val="00C618F4"/>
    <w:rsid w:val="00C61B34"/>
    <w:rsid w:val="00C621F8"/>
    <w:rsid w:val="00C6222D"/>
    <w:rsid w:val="00C623C8"/>
    <w:rsid w:val="00C62924"/>
    <w:rsid w:val="00C62AD3"/>
    <w:rsid w:val="00C63301"/>
    <w:rsid w:val="00C6331F"/>
    <w:rsid w:val="00C6347D"/>
    <w:rsid w:val="00C63A22"/>
    <w:rsid w:val="00C63BC0"/>
    <w:rsid w:val="00C63FCB"/>
    <w:rsid w:val="00C64C36"/>
    <w:rsid w:val="00C64C90"/>
    <w:rsid w:val="00C65338"/>
    <w:rsid w:val="00C6538A"/>
    <w:rsid w:val="00C65536"/>
    <w:rsid w:val="00C659DD"/>
    <w:rsid w:val="00C65BB0"/>
    <w:rsid w:val="00C65D66"/>
    <w:rsid w:val="00C65F2C"/>
    <w:rsid w:val="00C65F33"/>
    <w:rsid w:val="00C660AE"/>
    <w:rsid w:val="00C661BB"/>
    <w:rsid w:val="00C6622D"/>
    <w:rsid w:val="00C66366"/>
    <w:rsid w:val="00C66493"/>
    <w:rsid w:val="00C666D0"/>
    <w:rsid w:val="00C66D56"/>
    <w:rsid w:val="00C66EDE"/>
    <w:rsid w:val="00C66F33"/>
    <w:rsid w:val="00C67079"/>
    <w:rsid w:val="00C670C4"/>
    <w:rsid w:val="00C672A8"/>
    <w:rsid w:val="00C674B9"/>
    <w:rsid w:val="00C679E7"/>
    <w:rsid w:val="00C67A0A"/>
    <w:rsid w:val="00C67B33"/>
    <w:rsid w:val="00C701C9"/>
    <w:rsid w:val="00C707B6"/>
    <w:rsid w:val="00C708C7"/>
    <w:rsid w:val="00C70AFC"/>
    <w:rsid w:val="00C70CB9"/>
    <w:rsid w:val="00C70CF7"/>
    <w:rsid w:val="00C70D91"/>
    <w:rsid w:val="00C71522"/>
    <w:rsid w:val="00C715DD"/>
    <w:rsid w:val="00C7162E"/>
    <w:rsid w:val="00C71BCB"/>
    <w:rsid w:val="00C71CBE"/>
    <w:rsid w:val="00C71D0C"/>
    <w:rsid w:val="00C71E13"/>
    <w:rsid w:val="00C720FB"/>
    <w:rsid w:val="00C72284"/>
    <w:rsid w:val="00C727D6"/>
    <w:rsid w:val="00C72877"/>
    <w:rsid w:val="00C72947"/>
    <w:rsid w:val="00C72987"/>
    <w:rsid w:val="00C72D61"/>
    <w:rsid w:val="00C72EA6"/>
    <w:rsid w:val="00C731CB"/>
    <w:rsid w:val="00C73265"/>
    <w:rsid w:val="00C732D6"/>
    <w:rsid w:val="00C73403"/>
    <w:rsid w:val="00C738E1"/>
    <w:rsid w:val="00C73F1A"/>
    <w:rsid w:val="00C740B1"/>
    <w:rsid w:val="00C74480"/>
    <w:rsid w:val="00C7448C"/>
    <w:rsid w:val="00C744CD"/>
    <w:rsid w:val="00C745C7"/>
    <w:rsid w:val="00C74CB9"/>
    <w:rsid w:val="00C74FBE"/>
    <w:rsid w:val="00C75132"/>
    <w:rsid w:val="00C752CD"/>
    <w:rsid w:val="00C752DF"/>
    <w:rsid w:val="00C7546F"/>
    <w:rsid w:val="00C7549E"/>
    <w:rsid w:val="00C756C3"/>
    <w:rsid w:val="00C757CA"/>
    <w:rsid w:val="00C758EF"/>
    <w:rsid w:val="00C7600A"/>
    <w:rsid w:val="00C76020"/>
    <w:rsid w:val="00C760C3"/>
    <w:rsid w:val="00C7624F"/>
    <w:rsid w:val="00C76530"/>
    <w:rsid w:val="00C7653D"/>
    <w:rsid w:val="00C7668E"/>
    <w:rsid w:val="00C76E12"/>
    <w:rsid w:val="00C772EE"/>
    <w:rsid w:val="00C7731A"/>
    <w:rsid w:val="00C77371"/>
    <w:rsid w:val="00C777D9"/>
    <w:rsid w:val="00C77872"/>
    <w:rsid w:val="00C77A69"/>
    <w:rsid w:val="00C77CE4"/>
    <w:rsid w:val="00C80435"/>
    <w:rsid w:val="00C808C0"/>
    <w:rsid w:val="00C80F8D"/>
    <w:rsid w:val="00C81437"/>
    <w:rsid w:val="00C81514"/>
    <w:rsid w:val="00C815AD"/>
    <w:rsid w:val="00C816D6"/>
    <w:rsid w:val="00C818B8"/>
    <w:rsid w:val="00C81A4A"/>
    <w:rsid w:val="00C81D6D"/>
    <w:rsid w:val="00C81EBD"/>
    <w:rsid w:val="00C81EC3"/>
    <w:rsid w:val="00C81F18"/>
    <w:rsid w:val="00C823AB"/>
    <w:rsid w:val="00C82A65"/>
    <w:rsid w:val="00C83908"/>
    <w:rsid w:val="00C83D69"/>
    <w:rsid w:val="00C83E0E"/>
    <w:rsid w:val="00C83FED"/>
    <w:rsid w:val="00C84287"/>
    <w:rsid w:val="00C842A2"/>
    <w:rsid w:val="00C8437B"/>
    <w:rsid w:val="00C84D01"/>
    <w:rsid w:val="00C84FB1"/>
    <w:rsid w:val="00C85137"/>
    <w:rsid w:val="00C85C15"/>
    <w:rsid w:val="00C85E9F"/>
    <w:rsid w:val="00C85F0A"/>
    <w:rsid w:val="00C8606A"/>
    <w:rsid w:val="00C86350"/>
    <w:rsid w:val="00C863E9"/>
    <w:rsid w:val="00C8690B"/>
    <w:rsid w:val="00C86EA7"/>
    <w:rsid w:val="00C87923"/>
    <w:rsid w:val="00C87E0F"/>
    <w:rsid w:val="00C87F50"/>
    <w:rsid w:val="00C87F82"/>
    <w:rsid w:val="00C90236"/>
    <w:rsid w:val="00C903FB"/>
    <w:rsid w:val="00C90599"/>
    <w:rsid w:val="00C91160"/>
    <w:rsid w:val="00C915BF"/>
    <w:rsid w:val="00C91922"/>
    <w:rsid w:val="00C91A4F"/>
    <w:rsid w:val="00C91DB4"/>
    <w:rsid w:val="00C920F7"/>
    <w:rsid w:val="00C92766"/>
    <w:rsid w:val="00C92801"/>
    <w:rsid w:val="00C92866"/>
    <w:rsid w:val="00C92BAF"/>
    <w:rsid w:val="00C93289"/>
    <w:rsid w:val="00C93338"/>
    <w:rsid w:val="00C933B6"/>
    <w:rsid w:val="00C93EC7"/>
    <w:rsid w:val="00C93F72"/>
    <w:rsid w:val="00C9404A"/>
    <w:rsid w:val="00C94161"/>
    <w:rsid w:val="00C9444E"/>
    <w:rsid w:val="00C94879"/>
    <w:rsid w:val="00C94992"/>
    <w:rsid w:val="00C94B75"/>
    <w:rsid w:val="00C94FFD"/>
    <w:rsid w:val="00C950CF"/>
    <w:rsid w:val="00C95817"/>
    <w:rsid w:val="00C959E9"/>
    <w:rsid w:val="00C95B4B"/>
    <w:rsid w:val="00C95F9C"/>
    <w:rsid w:val="00C9687D"/>
    <w:rsid w:val="00C96A0B"/>
    <w:rsid w:val="00C96AF3"/>
    <w:rsid w:val="00C96C3C"/>
    <w:rsid w:val="00C96F6C"/>
    <w:rsid w:val="00C96FA8"/>
    <w:rsid w:val="00C9704F"/>
    <w:rsid w:val="00C9732A"/>
    <w:rsid w:val="00C97674"/>
    <w:rsid w:val="00C97B0B"/>
    <w:rsid w:val="00C97DAE"/>
    <w:rsid w:val="00C97E86"/>
    <w:rsid w:val="00C97EAB"/>
    <w:rsid w:val="00CA00FA"/>
    <w:rsid w:val="00CA034E"/>
    <w:rsid w:val="00CA0375"/>
    <w:rsid w:val="00CA0916"/>
    <w:rsid w:val="00CA13D2"/>
    <w:rsid w:val="00CA142C"/>
    <w:rsid w:val="00CA1E1C"/>
    <w:rsid w:val="00CA26D9"/>
    <w:rsid w:val="00CA362E"/>
    <w:rsid w:val="00CA3CA2"/>
    <w:rsid w:val="00CA3FB5"/>
    <w:rsid w:val="00CA4387"/>
    <w:rsid w:val="00CA4489"/>
    <w:rsid w:val="00CA499F"/>
    <w:rsid w:val="00CA4BC1"/>
    <w:rsid w:val="00CA51BC"/>
    <w:rsid w:val="00CA563D"/>
    <w:rsid w:val="00CA5692"/>
    <w:rsid w:val="00CA5AC3"/>
    <w:rsid w:val="00CA5C19"/>
    <w:rsid w:val="00CA5C55"/>
    <w:rsid w:val="00CA604B"/>
    <w:rsid w:val="00CA659C"/>
    <w:rsid w:val="00CA6764"/>
    <w:rsid w:val="00CA69DE"/>
    <w:rsid w:val="00CA6EED"/>
    <w:rsid w:val="00CA72A7"/>
    <w:rsid w:val="00CA7645"/>
    <w:rsid w:val="00CA7670"/>
    <w:rsid w:val="00CA786A"/>
    <w:rsid w:val="00CA7B0B"/>
    <w:rsid w:val="00CA7B6D"/>
    <w:rsid w:val="00CA7D14"/>
    <w:rsid w:val="00CA7E31"/>
    <w:rsid w:val="00CA7F40"/>
    <w:rsid w:val="00CB016C"/>
    <w:rsid w:val="00CB02B1"/>
    <w:rsid w:val="00CB061D"/>
    <w:rsid w:val="00CB06E0"/>
    <w:rsid w:val="00CB0EC0"/>
    <w:rsid w:val="00CB0F4A"/>
    <w:rsid w:val="00CB0FB0"/>
    <w:rsid w:val="00CB1355"/>
    <w:rsid w:val="00CB17ED"/>
    <w:rsid w:val="00CB1906"/>
    <w:rsid w:val="00CB19C5"/>
    <w:rsid w:val="00CB1E12"/>
    <w:rsid w:val="00CB1EAC"/>
    <w:rsid w:val="00CB2054"/>
    <w:rsid w:val="00CB2433"/>
    <w:rsid w:val="00CB2807"/>
    <w:rsid w:val="00CB2993"/>
    <w:rsid w:val="00CB2A49"/>
    <w:rsid w:val="00CB2C51"/>
    <w:rsid w:val="00CB2D36"/>
    <w:rsid w:val="00CB2E0E"/>
    <w:rsid w:val="00CB2F8E"/>
    <w:rsid w:val="00CB30FA"/>
    <w:rsid w:val="00CB3247"/>
    <w:rsid w:val="00CB327A"/>
    <w:rsid w:val="00CB34F4"/>
    <w:rsid w:val="00CB3E53"/>
    <w:rsid w:val="00CB42DE"/>
    <w:rsid w:val="00CB46BB"/>
    <w:rsid w:val="00CB49BA"/>
    <w:rsid w:val="00CB4A74"/>
    <w:rsid w:val="00CB504A"/>
    <w:rsid w:val="00CB5820"/>
    <w:rsid w:val="00CB59A0"/>
    <w:rsid w:val="00CB5C55"/>
    <w:rsid w:val="00CB5C77"/>
    <w:rsid w:val="00CB5DE8"/>
    <w:rsid w:val="00CB5E15"/>
    <w:rsid w:val="00CB62EE"/>
    <w:rsid w:val="00CB6572"/>
    <w:rsid w:val="00CB6670"/>
    <w:rsid w:val="00CB6A1C"/>
    <w:rsid w:val="00CB703C"/>
    <w:rsid w:val="00CB7D50"/>
    <w:rsid w:val="00CB7F49"/>
    <w:rsid w:val="00CC03D0"/>
    <w:rsid w:val="00CC047D"/>
    <w:rsid w:val="00CC04CE"/>
    <w:rsid w:val="00CC0502"/>
    <w:rsid w:val="00CC0728"/>
    <w:rsid w:val="00CC0D52"/>
    <w:rsid w:val="00CC0EF6"/>
    <w:rsid w:val="00CC11DC"/>
    <w:rsid w:val="00CC1699"/>
    <w:rsid w:val="00CC1942"/>
    <w:rsid w:val="00CC1A20"/>
    <w:rsid w:val="00CC1BE3"/>
    <w:rsid w:val="00CC1BFF"/>
    <w:rsid w:val="00CC1E2D"/>
    <w:rsid w:val="00CC267C"/>
    <w:rsid w:val="00CC29BF"/>
    <w:rsid w:val="00CC2B6F"/>
    <w:rsid w:val="00CC2BA6"/>
    <w:rsid w:val="00CC2EA2"/>
    <w:rsid w:val="00CC33D2"/>
    <w:rsid w:val="00CC3479"/>
    <w:rsid w:val="00CC3701"/>
    <w:rsid w:val="00CC3DA5"/>
    <w:rsid w:val="00CC4245"/>
    <w:rsid w:val="00CC4539"/>
    <w:rsid w:val="00CC46D4"/>
    <w:rsid w:val="00CC4865"/>
    <w:rsid w:val="00CC4942"/>
    <w:rsid w:val="00CC4969"/>
    <w:rsid w:val="00CC4B4F"/>
    <w:rsid w:val="00CC4F79"/>
    <w:rsid w:val="00CC512D"/>
    <w:rsid w:val="00CC5B50"/>
    <w:rsid w:val="00CC5CEE"/>
    <w:rsid w:val="00CC6083"/>
    <w:rsid w:val="00CC60C1"/>
    <w:rsid w:val="00CC6103"/>
    <w:rsid w:val="00CC6105"/>
    <w:rsid w:val="00CC620B"/>
    <w:rsid w:val="00CC63FE"/>
    <w:rsid w:val="00CC6713"/>
    <w:rsid w:val="00CC6722"/>
    <w:rsid w:val="00CC69DF"/>
    <w:rsid w:val="00CC6A7D"/>
    <w:rsid w:val="00CC6EF9"/>
    <w:rsid w:val="00CC7090"/>
    <w:rsid w:val="00CC794E"/>
    <w:rsid w:val="00CC795F"/>
    <w:rsid w:val="00CD0192"/>
    <w:rsid w:val="00CD03BA"/>
    <w:rsid w:val="00CD048B"/>
    <w:rsid w:val="00CD0A33"/>
    <w:rsid w:val="00CD14D9"/>
    <w:rsid w:val="00CD16E8"/>
    <w:rsid w:val="00CD1BDD"/>
    <w:rsid w:val="00CD1E41"/>
    <w:rsid w:val="00CD2290"/>
    <w:rsid w:val="00CD2388"/>
    <w:rsid w:val="00CD23AF"/>
    <w:rsid w:val="00CD2455"/>
    <w:rsid w:val="00CD248C"/>
    <w:rsid w:val="00CD28B5"/>
    <w:rsid w:val="00CD2997"/>
    <w:rsid w:val="00CD29EA"/>
    <w:rsid w:val="00CD2C0B"/>
    <w:rsid w:val="00CD2D35"/>
    <w:rsid w:val="00CD2F68"/>
    <w:rsid w:val="00CD2F83"/>
    <w:rsid w:val="00CD3021"/>
    <w:rsid w:val="00CD38CA"/>
    <w:rsid w:val="00CD3E5F"/>
    <w:rsid w:val="00CD3FF8"/>
    <w:rsid w:val="00CD42AF"/>
    <w:rsid w:val="00CD4837"/>
    <w:rsid w:val="00CD49C8"/>
    <w:rsid w:val="00CD4A5B"/>
    <w:rsid w:val="00CD4A5E"/>
    <w:rsid w:val="00CD4A7B"/>
    <w:rsid w:val="00CD4C3B"/>
    <w:rsid w:val="00CD4F6A"/>
    <w:rsid w:val="00CD5447"/>
    <w:rsid w:val="00CD5642"/>
    <w:rsid w:val="00CD5776"/>
    <w:rsid w:val="00CD5AAB"/>
    <w:rsid w:val="00CD602C"/>
    <w:rsid w:val="00CD6493"/>
    <w:rsid w:val="00CD662F"/>
    <w:rsid w:val="00CD6B03"/>
    <w:rsid w:val="00CD6C77"/>
    <w:rsid w:val="00CD6FD0"/>
    <w:rsid w:val="00CD7DB3"/>
    <w:rsid w:val="00CE01BD"/>
    <w:rsid w:val="00CE028A"/>
    <w:rsid w:val="00CE0671"/>
    <w:rsid w:val="00CE0CE4"/>
    <w:rsid w:val="00CE0FF3"/>
    <w:rsid w:val="00CE1037"/>
    <w:rsid w:val="00CE1390"/>
    <w:rsid w:val="00CE192B"/>
    <w:rsid w:val="00CE1C2B"/>
    <w:rsid w:val="00CE1D92"/>
    <w:rsid w:val="00CE1FB2"/>
    <w:rsid w:val="00CE1FB8"/>
    <w:rsid w:val="00CE1FD7"/>
    <w:rsid w:val="00CE2077"/>
    <w:rsid w:val="00CE27BB"/>
    <w:rsid w:val="00CE2895"/>
    <w:rsid w:val="00CE2EFD"/>
    <w:rsid w:val="00CE2FF7"/>
    <w:rsid w:val="00CE309E"/>
    <w:rsid w:val="00CE332F"/>
    <w:rsid w:val="00CE3883"/>
    <w:rsid w:val="00CE4531"/>
    <w:rsid w:val="00CE4755"/>
    <w:rsid w:val="00CE47B0"/>
    <w:rsid w:val="00CE4808"/>
    <w:rsid w:val="00CE4992"/>
    <w:rsid w:val="00CE4D93"/>
    <w:rsid w:val="00CE51C4"/>
    <w:rsid w:val="00CE5313"/>
    <w:rsid w:val="00CE55EA"/>
    <w:rsid w:val="00CE575B"/>
    <w:rsid w:val="00CE58AB"/>
    <w:rsid w:val="00CE5909"/>
    <w:rsid w:val="00CE5DFE"/>
    <w:rsid w:val="00CE601E"/>
    <w:rsid w:val="00CE61F1"/>
    <w:rsid w:val="00CE621D"/>
    <w:rsid w:val="00CE6D77"/>
    <w:rsid w:val="00CE6EA1"/>
    <w:rsid w:val="00CE6FDA"/>
    <w:rsid w:val="00CE72AB"/>
    <w:rsid w:val="00CE75C4"/>
    <w:rsid w:val="00CE77B0"/>
    <w:rsid w:val="00CE7DF3"/>
    <w:rsid w:val="00CE7FA6"/>
    <w:rsid w:val="00CF048F"/>
    <w:rsid w:val="00CF0604"/>
    <w:rsid w:val="00CF064B"/>
    <w:rsid w:val="00CF07E4"/>
    <w:rsid w:val="00CF0A16"/>
    <w:rsid w:val="00CF0BE3"/>
    <w:rsid w:val="00CF0C0E"/>
    <w:rsid w:val="00CF0C36"/>
    <w:rsid w:val="00CF0DD6"/>
    <w:rsid w:val="00CF0ED2"/>
    <w:rsid w:val="00CF0F6F"/>
    <w:rsid w:val="00CF14BD"/>
    <w:rsid w:val="00CF1842"/>
    <w:rsid w:val="00CF1D68"/>
    <w:rsid w:val="00CF249E"/>
    <w:rsid w:val="00CF25A5"/>
    <w:rsid w:val="00CF3674"/>
    <w:rsid w:val="00CF3804"/>
    <w:rsid w:val="00CF394E"/>
    <w:rsid w:val="00CF3968"/>
    <w:rsid w:val="00CF3EBF"/>
    <w:rsid w:val="00CF402F"/>
    <w:rsid w:val="00CF4238"/>
    <w:rsid w:val="00CF4263"/>
    <w:rsid w:val="00CF4D0A"/>
    <w:rsid w:val="00CF555A"/>
    <w:rsid w:val="00CF5628"/>
    <w:rsid w:val="00CF568A"/>
    <w:rsid w:val="00CF5E05"/>
    <w:rsid w:val="00CF5E60"/>
    <w:rsid w:val="00CF64BA"/>
    <w:rsid w:val="00CF6702"/>
    <w:rsid w:val="00CF7059"/>
    <w:rsid w:val="00CF72CF"/>
    <w:rsid w:val="00CF7319"/>
    <w:rsid w:val="00CF779C"/>
    <w:rsid w:val="00D0003F"/>
    <w:rsid w:val="00D00226"/>
    <w:rsid w:val="00D004C6"/>
    <w:rsid w:val="00D004E7"/>
    <w:rsid w:val="00D004F8"/>
    <w:rsid w:val="00D00ED1"/>
    <w:rsid w:val="00D01106"/>
    <w:rsid w:val="00D0143E"/>
    <w:rsid w:val="00D01FD0"/>
    <w:rsid w:val="00D02143"/>
    <w:rsid w:val="00D0225A"/>
    <w:rsid w:val="00D023D2"/>
    <w:rsid w:val="00D02CE6"/>
    <w:rsid w:val="00D02EF7"/>
    <w:rsid w:val="00D02F65"/>
    <w:rsid w:val="00D03038"/>
    <w:rsid w:val="00D036A3"/>
    <w:rsid w:val="00D03B9E"/>
    <w:rsid w:val="00D03C34"/>
    <w:rsid w:val="00D04470"/>
    <w:rsid w:val="00D04543"/>
    <w:rsid w:val="00D04AA4"/>
    <w:rsid w:val="00D04AD6"/>
    <w:rsid w:val="00D04B22"/>
    <w:rsid w:val="00D04B49"/>
    <w:rsid w:val="00D050EB"/>
    <w:rsid w:val="00D054A3"/>
    <w:rsid w:val="00D05559"/>
    <w:rsid w:val="00D05826"/>
    <w:rsid w:val="00D0597C"/>
    <w:rsid w:val="00D05AF9"/>
    <w:rsid w:val="00D05E2C"/>
    <w:rsid w:val="00D05F58"/>
    <w:rsid w:val="00D05FC1"/>
    <w:rsid w:val="00D062F5"/>
    <w:rsid w:val="00D06477"/>
    <w:rsid w:val="00D066E3"/>
    <w:rsid w:val="00D06D34"/>
    <w:rsid w:val="00D06FD2"/>
    <w:rsid w:val="00D070F7"/>
    <w:rsid w:val="00D07473"/>
    <w:rsid w:val="00D075E9"/>
    <w:rsid w:val="00D07616"/>
    <w:rsid w:val="00D07A73"/>
    <w:rsid w:val="00D07ADF"/>
    <w:rsid w:val="00D07D7D"/>
    <w:rsid w:val="00D104E4"/>
    <w:rsid w:val="00D109DC"/>
    <w:rsid w:val="00D10D04"/>
    <w:rsid w:val="00D11B6A"/>
    <w:rsid w:val="00D122F6"/>
    <w:rsid w:val="00D124FB"/>
    <w:rsid w:val="00D12BF8"/>
    <w:rsid w:val="00D12E98"/>
    <w:rsid w:val="00D13059"/>
    <w:rsid w:val="00D132C6"/>
    <w:rsid w:val="00D13717"/>
    <w:rsid w:val="00D1383A"/>
    <w:rsid w:val="00D13927"/>
    <w:rsid w:val="00D13E8F"/>
    <w:rsid w:val="00D13E98"/>
    <w:rsid w:val="00D14049"/>
    <w:rsid w:val="00D14460"/>
    <w:rsid w:val="00D14581"/>
    <w:rsid w:val="00D14D3A"/>
    <w:rsid w:val="00D151CB"/>
    <w:rsid w:val="00D152C4"/>
    <w:rsid w:val="00D15603"/>
    <w:rsid w:val="00D1583E"/>
    <w:rsid w:val="00D159EB"/>
    <w:rsid w:val="00D15CD4"/>
    <w:rsid w:val="00D15FCF"/>
    <w:rsid w:val="00D15FD2"/>
    <w:rsid w:val="00D16026"/>
    <w:rsid w:val="00D16248"/>
    <w:rsid w:val="00D162F5"/>
    <w:rsid w:val="00D1671F"/>
    <w:rsid w:val="00D167CA"/>
    <w:rsid w:val="00D16C1F"/>
    <w:rsid w:val="00D16E9C"/>
    <w:rsid w:val="00D16F88"/>
    <w:rsid w:val="00D16FC9"/>
    <w:rsid w:val="00D1763A"/>
    <w:rsid w:val="00D1765F"/>
    <w:rsid w:val="00D17969"/>
    <w:rsid w:val="00D17D90"/>
    <w:rsid w:val="00D20608"/>
    <w:rsid w:val="00D209B8"/>
    <w:rsid w:val="00D20BE4"/>
    <w:rsid w:val="00D20E31"/>
    <w:rsid w:val="00D2106C"/>
    <w:rsid w:val="00D2123E"/>
    <w:rsid w:val="00D212CF"/>
    <w:rsid w:val="00D214A5"/>
    <w:rsid w:val="00D215B4"/>
    <w:rsid w:val="00D217BF"/>
    <w:rsid w:val="00D21AA7"/>
    <w:rsid w:val="00D21F14"/>
    <w:rsid w:val="00D22398"/>
    <w:rsid w:val="00D227F1"/>
    <w:rsid w:val="00D22E57"/>
    <w:rsid w:val="00D230BF"/>
    <w:rsid w:val="00D2385B"/>
    <w:rsid w:val="00D23C24"/>
    <w:rsid w:val="00D23FFE"/>
    <w:rsid w:val="00D24009"/>
    <w:rsid w:val="00D24524"/>
    <w:rsid w:val="00D24CF2"/>
    <w:rsid w:val="00D24D13"/>
    <w:rsid w:val="00D250AE"/>
    <w:rsid w:val="00D250CE"/>
    <w:rsid w:val="00D256C1"/>
    <w:rsid w:val="00D25A72"/>
    <w:rsid w:val="00D25E53"/>
    <w:rsid w:val="00D2612F"/>
    <w:rsid w:val="00D264F1"/>
    <w:rsid w:val="00D265C2"/>
    <w:rsid w:val="00D268BD"/>
    <w:rsid w:val="00D269DD"/>
    <w:rsid w:val="00D26A20"/>
    <w:rsid w:val="00D27003"/>
    <w:rsid w:val="00D271C9"/>
    <w:rsid w:val="00D27225"/>
    <w:rsid w:val="00D2746B"/>
    <w:rsid w:val="00D2777C"/>
    <w:rsid w:val="00D277CF"/>
    <w:rsid w:val="00D278AF"/>
    <w:rsid w:val="00D27E5C"/>
    <w:rsid w:val="00D3034D"/>
    <w:rsid w:val="00D306CA"/>
    <w:rsid w:val="00D30746"/>
    <w:rsid w:val="00D307EE"/>
    <w:rsid w:val="00D30B89"/>
    <w:rsid w:val="00D311F4"/>
    <w:rsid w:val="00D31772"/>
    <w:rsid w:val="00D318DD"/>
    <w:rsid w:val="00D31E30"/>
    <w:rsid w:val="00D32169"/>
    <w:rsid w:val="00D3230C"/>
    <w:rsid w:val="00D3231E"/>
    <w:rsid w:val="00D323F8"/>
    <w:rsid w:val="00D3243A"/>
    <w:rsid w:val="00D32458"/>
    <w:rsid w:val="00D328BB"/>
    <w:rsid w:val="00D32B3F"/>
    <w:rsid w:val="00D32EC2"/>
    <w:rsid w:val="00D331B9"/>
    <w:rsid w:val="00D33311"/>
    <w:rsid w:val="00D33D32"/>
    <w:rsid w:val="00D3428B"/>
    <w:rsid w:val="00D3463A"/>
    <w:rsid w:val="00D346E8"/>
    <w:rsid w:val="00D34805"/>
    <w:rsid w:val="00D34DD2"/>
    <w:rsid w:val="00D36058"/>
    <w:rsid w:val="00D3630B"/>
    <w:rsid w:val="00D36364"/>
    <w:rsid w:val="00D363BA"/>
    <w:rsid w:val="00D365F5"/>
    <w:rsid w:val="00D36600"/>
    <w:rsid w:val="00D36B77"/>
    <w:rsid w:val="00D36ECA"/>
    <w:rsid w:val="00D37588"/>
    <w:rsid w:val="00D375A8"/>
    <w:rsid w:val="00D3795B"/>
    <w:rsid w:val="00D37DA4"/>
    <w:rsid w:val="00D401D6"/>
    <w:rsid w:val="00D40A6C"/>
    <w:rsid w:val="00D40B0A"/>
    <w:rsid w:val="00D40D23"/>
    <w:rsid w:val="00D41C41"/>
    <w:rsid w:val="00D41CC5"/>
    <w:rsid w:val="00D421B5"/>
    <w:rsid w:val="00D424BD"/>
    <w:rsid w:val="00D424CC"/>
    <w:rsid w:val="00D4254D"/>
    <w:rsid w:val="00D426E7"/>
    <w:rsid w:val="00D42E2F"/>
    <w:rsid w:val="00D4329B"/>
    <w:rsid w:val="00D4350E"/>
    <w:rsid w:val="00D43521"/>
    <w:rsid w:val="00D43B58"/>
    <w:rsid w:val="00D444D8"/>
    <w:rsid w:val="00D448D2"/>
    <w:rsid w:val="00D44DAC"/>
    <w:rsid w:val="00D44EB5"/>
    <w:rsid w:val="00D44F02"/>
    <w:rsid w:val="00D4505C"/>
    <w:rsid w:val="00D450F2"/>
    <w:rsid w:val="00D45363"/>
    <w:rsid w:val="00D4540C"/>
    <w:rsid w:val="00D4573C"/>
    <w:rsid w:val="00D458D9"/>
    <w:rsid w:val="00D45926"/>
    <w:rsid w:val="00D45FD7"/>
    <w:rsid w:val="00D46112"/>
    <w:rsid w:val="00D46E7B"/>
    <w:rsid w:val="00D46FC9"/>
    <w:rsid w:val="00D47172"/>
    <w:rsid w:val="00D47275"/>
    <w:rsid w:val="00D474BD"/>
    <w:rsid w:val="00D47C27"/>
    <w:rsid w:val="00D47EBC"/>
    <w:rsid w:val="00D50A59"/>
    <w:rsid w:val="00D50A86"/>
    <w:rsid w:val="00D50BCF"/>
    <w:rsid w:val="00D50F98"/>
    <w:rsid w:val="00D510D4"/>
    <w:rsid w:val="00D510E0"/>
    <w:rsid w:val="00D512E6"/>
    <w:rsid w:val="00D5151E"/>
    <w:rsid w:val="00D517EB"/>
    <w:rsid w:val="00D51BAB"/>
    <w:rsid w:val="00D51CEF"/>
    <w:rsid w:val="00D51E11"/>
    <w:rsid w:val="00D52233"/>
    <w:rsid w:val="00D52722"/>
    <w:rsid w:val="00D528DC"/>
    <w:rsid w:val="00D52BA0"/>
    <w:rsid w:val="00D531A2"/>
    <w:rsid w:val="00D53392"/>
    <w:rsid w:val="00D53993"/>
    <w:rsid w:val="00D53A18"/>
    <w:rsid w:val="00D53FE3"/>
    <w:rsid w:val="00D54656"/>
    <w:rsid w:val="00D54D86"/>
    <w:rsid w:val="00D5546F"/>
    <w:rsid w:val="00D55584"/>
    <w:rsid w:val="00D55BCB"/>
    <w:rsid w:val="00D55E60"/>
    <w:rsid w:val="00D5606E"/>
    <w:rsid w:val="00D561A1"/>
    <w:rsid w:val="00D56781"/>
    <w:rsid w:val="00D570D4"/>
    <w:rsid w:val="00D57352"/>
    <w:rsid w:val="00D573D5"/>
    <w:rsid w:val="00D575A9"/>
    <w:rsid w:val="00D579F6"/>
    <w:rsid w:val="00D57D50"/>
    <w:rsid w:val="00D57F12"/>
    <w:rsid w:val="00D57FD3"/>
    <w:rsid w:val="00D60026"/>
    <w:rsid w:val="00D60092"/>
    <w:rsid w:val="00D602C1"/>
    <w:rsid w:val="00D602DB"/>
    <w:rsid w:val="00D6038B"/>
    <w:rsid w:val="00D6040D"/>
    <w:rsid w:val="00D604ED"/>
    <w:rsid w:val="00D60714"/>
    <w:rsid w:val="00D60743"/>
    <w:rsid w:val="00D607A1"/>
    <w:rsid w:val="00D60A52"/>
    <w:rsid w:val="00D60B67"/>
    <w:rsid w:val="00D611E5"/>
    <w:rsid w:val="00D612E1"/>
    <w:rsid w:val="00D615C9"/>
    <w:rsid w:val="00D626AA"/>
    <w:rsid w:val="00D62A2D"/>
    <w:rsid w:val="00D62A85"/>
    <w:rsid w:val="00D62D66"/>
    <w:rsid w:val="00D62FBF"/>
    <w:rsid w:val="00D63037"/>
    <w:rsid w:val="00D63054"/>
    <w:rsid w:val="00D634BB"/>
    <w:rsid w:val="00D638BD"/>
    <w:rsid w:val="00D6394A"/>
    <w:rsid w:val="00D63EE3"/>
    <w:rsid w:val="00D640B0"/>
    <w:rsid w:val="00D641E6"/>
    <w:rsid w:val="00D64408"/>
    <w:rsid w:val="00D6452D"/>
    <w:rsid w:val="00D645AD"/>
    <w:rsid w:val="00D64852"/>
    <w:rsid w:val="00D64A9A"/>
    <w:rsid w:val="00D64E8F"/>
    <w:rsid w:val="00D64FCA"/>
    <w:rsid w:val="00D65379"/>
    <w:rsid w:val="00D6564D"/>
    <w:rsid w:val="00D65717"/>
    <w:rsid w:val="00D6580B"/>
    <w:rsid w:val="00D65981"/>
    <w:rsid w:val="00D65FFC"/>
    <w:rsid w:val="00D660B1"/>
    <w:rsid w:val="00D66281"/>
    <w:rsid w:val="00D66396"/>
    <w:rsid w:val="00D666A1"/>
    <w:rsid w:val="00D66C1D"/>
    <w:rsid w:val="00D672D6"/>
    <w:rsid w:val="00D673F0"/>
    <w:rsid w:val="00D67473"/>
    <w:rsid w:val="00D67750"/>
    <w:rsid w:val="00D678D7"/>
    <w:rsid w:val="00D67B5C"/>
    <w:rsid w:val="00D67DD8"/>
    <w:rsid w:val="00D70172"/>
    <w:rsid w:val="00D70353"/>
    <w:rsid w:val="00D703BA"/>
    <w:rsid w:val="00D70916"/>
    <w:rsid w:val="00D70A8C"/>
    <w:rsid w:val="00D70E1C"/>
    <w:rsid w:val="00D70FC5"/>
    <w:rsid w:val="00D71175"/>
    <w:rsid w:val="00D712C3"/>
    <w:rsid w:val="00D7157F"/>
    <w:rsid w:val="00D71A9D"/>
    <w:rsid w:val="00D71CE2"/>
    <w:rsid w:val="00D71FD5"/>
    <w:rsid w:val="00D721F9"/>
    <w:rsid w:val="00D725C5"/>
    <w:rsid w:val="00D72763"/>
    <w:rsid w:val="00D729AD"/>
    <w:rsid w:val="00D729B8"/>
    <w:rsid w:val="00D72E13"/>
    <w:rsid w:val="00D72E38"/>
    <w:rsid w:val="00D7312E"/>
    <w:rsid w:val="00D7318A"/>
    <w:rsid w:val="00D731FF"/>
    <w:rsid w:val="00D73328"/>
    <w:rsid w:val="00D73477"/>
    <w:rsid w:val="00D734A2"/>
    <w:rsid w:val="00D739FC"/>
    <w:rsid w:val="00D73CB6"/>
    <w:rsid w:val="00D73D3F"/>
    <w:rsid w:val="00D73ECE"/>
    <w:rsid w:val="00D73EF4"/>
    <w:rsid w:val="00D73F79"/>
    <w:rsid w:val="00D745B6"/>
    <w:rsid w:val="00D749C3"/>
    <w:rsid w:val="00D74A8A"/>
    <w:rsid w:val="00D74C91"/>
    <w:rsid w:val="00D74E5F"/>
    <w:rsid w:val="00D75100"/>
    <w:rsid w:val="00D751C9"/>
    <w:rsid w:val="00D753A7"/>
    <w:rsid w:val="00D756AA"/>
    <w:rsid w:val="00D75D4D"/>
    <w:rsid w:val="00D75DA1"/>
    <w:rsid w:val="00D7623B"/>
    <w:rsid w:val="00D762A2"/>
    <w:rsid w:val="00D76360"/>
    <w:rsid w:val="00D76566"/>
    <w:rsid w:val="00D76657"/>
    <w:rsid w:val="00D76D88"/>
    <w:rsid w:val="00D772C8"/>
    <w:rsid w:val="00D777A4"/>
    <w:rsid w:val="00D77A02"/>
    <w:rsid w:val="00D8004C"/>
    <w:rsid w:val="00D801E0"/>
    <w:rsid w:val="00D809E8"/>
    <w:rsid w:val="00D814D8"/>
    <w:rsid w:val="00D81503"/>
    <w:rsid w:val="00D817F4"/>
    <w:rsid w:val="00D81D37"/>
    <w:rsid w:val="00D822D1"/>
    <w:rsid w:val="00D82381"/>
    <w:rsid w:val="00D828F9"/>
    <w:rsid w:val="00D829E0"/>
    <w:rsid w:val="00D82C1C"/>
    <w:rsid w:val="00D8311F"/>
    <w:rsid w:val="00D836F4"/>
    <w:rsid w:val="00D83CBA"/>
    <w:rsid w:val="00D84122"/>
    <w:rsid w:val="00D847D4"/>
    <w:rsid w:val="00D84D02"/>
    <w:rsid w:val="00D85125"/>
    <w:rsid w:val="00D8544B"/>
    <w:rsid w:val="00D855BD"/>
    <w:rsid w:val="00D855CB"/>
    <w:rsid w:val="00D85730"/>
    <w:rsid w:val="00D85AD6"/>
    <w:rsid w:val="00D85B19"/>
    <w:rsid w:val="00D85E2D"/>
    <w:rsid w:val="00D8602E"/>
    <w:rsid w:val="00D8645F"/>
    <w:rsid w:val="00D865B9"/>
    <w:rsid w:val="00D86737"/>
    <w:rsid w:val="00D86CF3"/>
    <w:rsid w:val="00D86EBD"/>
    <w:rsid w:val="00D87B99"/>
    <w:rsid w:val="00D87DFB"/>
    <w:rsid w:val="00D87ED5"/>
    <w:rsid w:val="00D87F15"/>
    <w:rsid w:val="00D902EC"/>
    <w:rsid w:val="00D905D2"/>
    <w:rsid w:val="00D90674"/>
    <w:rsid w:val="00D9084D"/>
    <w:rsid w:val="00D90961"/>
    <w:rsid w:val="00D909E3"/>
    <w:rsid w:val="00D90B10"/>
    <w:rsid w:val="00D90DE0"/>
    <w:rsid w:val="00D90EB3"/>
    <w:rsid w:val="00D9125D"/>
    <w:rsid w:val="00D915A9"/>
    <w:rsid w:val="00D919F3"/>
    <w:rsid w:val="00D9204B"/>
    <w:rsid w:val="00D920BE"/>
    <w:rsid w:val="00D923EE"/>
    <w:rsid w:val="00D92ACE"/>
    <w:rsid w:val="00D92CC5"/>
    <w:rsid w:val="00D930FA"/>
    <w:rsid w:val="00D933FF"/>
    <w:rsid w:val="00D93542"/>
    <w:rsid w:val="00D935BE"/>
    <w:rsid w:val="00D93880"/>
    <w:rsid w:val="00D93978"/>
    <w:rsid w:val="00D939F3"/>
    <w:rsid w:val="00D93BFB"/>
    <w:rsid w:val="00D93C2C"/>
    <w:rsid w:val="00D93CA3"/>
    <w:rsid w:val="00D94022"/>
    <w:rsid w:val="00D9436D"/>
    <w:rsid w:val="00D946BF"/>
    <w:rsid w:val="00D946DC"/>
    <w:rsid w:val="00D948AC"/>
    <w:rsid w:val="00D948C3"/>
    <w:rsid w:val="00D94CB8"/>
    <w:rsid w:val="00D94EBD"/>
    <w:rsid w:val="00D95050"/>
    <w:rsid w:val="00D95415"/>
    <w:rsid w:val="00D95735"/>
    <w:rsid w:val="00D9574A"/>
    <w:rsid w:val="00D95B4C"/>
    <w:rsid w:val="00D95B6B"/>
    <w:rsid w:val="00D95E23"/>
    <w:rsid w:val="00D95E73"/>
    <w:rsid w:val="00D9618E"/>
    <w:rsid w:val="00D961E3"/>
    <w:rsid w:val="00D962FB"/>
    <w:rsid w:val="00D9674D"/>
    <w:rsid w:val="00D96AE6"/>
    <w:rsid w:val="00D96F90"/>
    <w:rsid w:val="00D970DC"/>
    <w:rsid w:val="00D9745C"/>
    <w:rsid w:val="00D976B5"/>
    <w:rsid w:val="00D979A7"/>
    <w:rsid w:val="00D97F36"/>
    <w:rsid w:val="00D97F80"/>
    <w:rsid w:val="00D97F9D"/>
    <w:rsid w:val="00DA0096"/>
    <w:rsid w:val="00DA0293"/>
    <w:rsid w:val="00DA02E2"/>
    <w:rsid w:val="00DA0323"/>
    <w:rsid w:val="00DA0B0D"/>
    <w:rsid w:val="00DA0F9B"/>
    <w:rsid w:val="00DA1022"/>
    <w:rsid w:val="00DA110F"/>
    <w:rsid w:val="00DA11A8"/>
    <w:rsid w:val="00DA1319"/>
    <w:rsid w:val="00DA1680"/>
    <w:rsid w:val="00DA1A68"/>
    <w:rsid w:val="00DA1F68"/>
    <w:rsid w:val="00DA22B5"/>
    <w:rsid w:val="00DA24D8"/>
    <w:rsid w:val="00DA29E8"/>
    <w:rsid w:val="00DA2C74"/>
    <w:rsid w:val="00DA2E71"/>
    <w:rsid w:val="00DA2E9F"/>
    <w:rsid w:val="00DA2F02"/>
    <w:rsid w:val="00DA3132"/>
    <w:rsid w:val="00DA3220"/>
    <w:rsid w:val="00DA3836"/>
    <w:rsid w:val="00DA3A5A"/>
    <w:rsid w:val="00DA3DAC"/>
    <w:rsid w:val="00DA3EEE"/>
    <w:rsid w:val="00DA409A"/>
    <w:rsid w:val="00DA4272"/>
    <w:rsid w:val="00DA45FD"/>
    <w:rsid w:val="00DA4863"/>
    <w:rsid w:val="00DA4A8F"/>
    <w:rsid w:val="00DA4CA8"/>
    <w:rsid w:val="00DA4D54"/>
    <w:rsid w:val="00DA5165"/>
    <w:rsid w:val="00DA528F"/>
    <w:rsid w:val="00DA53C0"/>
    <w:rsid w:val="00DA53E5"/>
    <w:rsid w:val="00DA5419"/>
    <w:rsid w:val="00DA5DC8"/>
    <w:rsid w:val="00DA5EB6"/>
    <w:rsid w:val="00DA5F05"/>
    <w:rsid w:val="00DA6180"/>
    <w:rsid w:val="00DA635D"/>
    <w:rsid w:val="00DA638A"/>
    <w:rsid w:val="00DA68EF"/>
    <w:rsid w:val="00DA6966"/>
    <w:rsid w:val="00DA6991"/>
    <w:rsid w:val="00DA6AB7"/>
    <w:rsid w:val="00DA6F62"/>
    <w:rsid w:val="00DA7640"/>
    <w:rsid w:val="00DA76D9"/>
    <w:rsid w:val="00DA78C4"/>
    <w:rsid w:val="00DA7D90"/>
    <w:rsid w:val="00DA7EF5"/>
    <w:rsid w:val="00DB001A"/>
    <w:rsid w:val="00DB0286"/>
    <w:rsid w:val="00DB0288"/>
    <w:rsid w:val="00DB0649"/>
    <w:rsid w:val="00DB08DB"/>
    <w:rsid w:val="00DB0A37"/>
    <w:rsid w:val="00DB0A3B"/>
    <w:rsid w:val="00DB0C6B"/>
    <w:rsid w:val="00DB0F63"/>
    <w:rsid w:val="00DB1291"/>
    <w:rsid w:val="00DB1A83"/>
    <w:rsid w:val="00DB21DC"/>
    <w:rsid w:val="00DB21DD"/>
    <w:rsid w:val="00DB2378"/>
    <w:rsid w:val="00DB2386"/>
    <w:rsid w:val="00DB2572"/>
    <w:rsid w:val="00DB2728"/>
    <w:rsid w:val="00DB2745"/>
    <w:rsid w:val="00DB27AA"/>
    <w:rsid w:val="00DB2814"/>
    <w:rsid w:val="00DB2956"/>
    <w:rsid w:val="00DB2A55"/>
    <w:rsid w:val="00DB2B86"/>
    <w:rsid w:val="00DB2DDF"/>
    <w:rsid w:val="00DB320E"/>
    <w:rsid w:val="00DB3310"/>
    <w:rsid w:val="00DB336B"/>
    <w:rsid w:val="00DB3550"/>
    <w:rsid w:val="00DB3715"/>
    <w:rsid w:val="00DB388D"/>
    <w:rsid w:val="00DB39D2"/>
    <w:rsid w:val="00DB3B49"/>
    <w:rsid w:val="00DB3B77"/>
    <w:rsid w:val="00DB3E60"/>
    <w:rsid w:val="00DB3F98"/>
    <w:rsid w:val="00DB4002"/>
    <w:rsid w:val="00DB485D"/>
    <w:rsid w:val="00DB491D"/>
    <w:rsid w:val="00DB4CFC"/>
    <w:rsid w:val="00DB52CE"/>
    <w:rsid w:val="00DB56E4"/>
    <w:rsid w:val="00DB5ACE"/>
    <w:rsid w:val="00DB61A4"/>
    <w:rsid w:val="00DB6246"/>
    <w:rsid w:val="00DB63FC"/>
    <w:rsid w:val="00DB6905"/>
    <w:rsid w:val="00DB6BE8"/>
    <w:rsid w:val="00DB6F9D"/>
    <w:rsid w:val="00DB72F8"/>
    <w:rsid w:val="00DB7CA6"/>
    <w:rsid w:val="00DB7E68"/>
    <w:rsid w:val="00DC0390"/>
    <w:rsid w:val="00DC0407"/>
    <w:rsid w:val="00DC04A1"/>
    <w:rsid w:val="00DC059B"/>
    <w:rsid w:val="00DC08BB"/>
    <w:rsid w:val="00DC096A"/>
    <w:rsid w:val="00DC0C80"/>
    <w:rsid w:val="00DC0E8F"/>
    <w:rsid w:val="00DC0FBE"/>
    <w:rsid w:val="00DC117F"/>
    <w:rsid w:val="00DC119E"/>
    <w:rsid w:val="00DC136E"/>
    <w:rsid w:val="00DC166A"/>
    <w:rsid w:val="00DC16A4"/>
    <w:rsid w:val="00DC16BD"/>
    <w:rsid w:val="00DC1734"/>
    <w:rsid w:val="00DC17B0"/>
    <w:rsid w:val="00DC17CB"/>
    <w:rsid w:val="00DC19B9"/>
    <w:rsid w:val="00DC1B9F"/>
    <w:rsid w:val="00DC1D98"/>
    <w:rsid w:val="00DC1DDD"/>
    <w:rsid w:val="00DC20B0"/>
    <w:rsid w:val="00DC22F7"/>
    <w:rsid w:val="00DC23D2"/>
    <w:rsid w:val="00DC2598"/>
    <w:rsid w:val="00DC2614"/>
    <w:rsid w:val="00DC26F9"/>
    <w:rsid w:val="00DC2B1E"/>
    <w:rsid w:val="00DC2F2A"/>
    <w:rsid w:val="00DC2FC7"/>
    <w:rsid w:val="00DC3023"/>
    <w:rsid w:val="00DC365D"/>
    <w:rsid w:val="00DC3997"/>
    <w:rsid w:val="00DC3C50"/>
    <w:rsid w:val="00DC3E10"/>
    <w:rsid w:val="00DC4068"/>
    <w:rsid w:val="00DC440E"/>
    <w:rsid w:val="00DC479B"/>
    <w:rsid w:val="00DC4908"/>
    <w:rsid w:val="00DC58AB"/>
    <w:rsid w:val="00DC59E1"/>
    <w:rsid w:val="00DC5B69"/>
    <w:rsid w:val="00DC5C8D"/>
    <w:rsid w:val="00DC6050"/>
    <w:rsid w:val="00DC6189"/>
    <w:rsid w:val="00DC65F9"/>
    <w:rsid w:val="00DC677E"/>
    <w:rsid w:val="00DC683E"/>
    <w:rsid w:val="00DC6951"/>
    <w:rsid w:val="00DC6959"/>
    <w:rsid w:val="00DC69ED"/>
    <w:rsid w:val="00DC6CB7"/>
    <w:rsid w:val="00DC6D55"/>
    <w:rsid w:val="00DC6DB4"/>
    <w:rsid w:val="00DC7636"/>
    <w:rsid w:val="00DC76F7"/>
    <w:rsid w:val="00DC773E"/>
    <w:rsid w:val="00DC78D9"/>
    <w:rsid w:val="00DC7949"/>
    <w:rsid w:val="00DD0314"/>
    <w:rsid w:val="00DD03C1"/>
    <w:rsid w:val="00DD042C"/>
    <w:rsid w:val="00DD05D3"/>
    <w:rsid w:val="00DD06EF"/>
    <w:rsid w:val="00DD0BE2"/>
    <w:rsid w:val="00DD0DC6"/>
    <w:rsid w:val="00DD0F1D"/>
    <w:rsid w:val="00DD0FE4"/>
    <w:rsid w:val="00DD109C"/>
    <w:rsid w:val="00DD14FC"/>
    <w:rsid w:val="00DD18BE"/>
    <w:rsid w:val="00DD18C5"/>
    <w:rsid w:val="00DD1A57"/>
    <w:rsid w:val="00DD1AF4"/>
    <w:rsid w:val="00DD1ECF"/>
    <w:rsid w:val="00DD217A"/>
    <w:rsid w:val="00DD24B5"/>
    <w:rsid w:val="00DD279D"/>
    <w:rsid w:val="00DD2936"/>
    <w:rsid w:val="00DD32EE"/>
    <w:rsid w:val="00DD3508"/>
    <w:rsid w:val="00DD36C3"/>
    <w:rsid w:val="00DD37C3"/>
    <w:rsid w:val="00DD3CE2"/>
    <w:rsid w:val="00DD3DEA"/>
    <w:rsid w:val="00DD467D"/>
    <w:rsid w:val="00DD474D"/>
    <w:rsid w:val="00DD4902"/>
    <w:rsid w:val="00DD4AC1"/>
    <w:rsid w:val="00DD4D27"/>
    <w:rsid w:val="00DD4F19"/>
    <w:rsid w:val="00DD5239"/>
    <w:rsid w:val="00DD528D"/>
    <w:rsid w:val="00DD539E"/>
    <w:rsid w:val="00DD5436"/>
    <w:rsid w:val="00DD575D"/>
    <w:rsid w:val="00DD5F0A"/>
    <w:rsid w:val="00DD5F6F"/>
    <w:rsid w:val="00DD6004"/>
    <w:rsid w:val="00DD60FE"/>
    <w:rsid w:val="00DD6307"/>
    <w:rsid w:val="00DD6369"/>
    <w:rsid w:val="00DD658E"/>
    <w:rsid w:val="00DD65D7"/>
    <w:rsid w:val="00DD667D"/>
    <w:rsid w:val="00DD670F"/>
    <w:rsid w:val="00DD6B28"/>
    <w:rsid w:val="00DD6D11"/>
    <w:rsid w:val="00DD6F92"/>
    <w:rsid w:val="00DD7143"/>
    <w:rsid w:val="00DD7235"/>
    <w:rsid w:val="00DD750A"/>
    <w:rsid w:val="00DD7539"/>
    <w:rsid w:val="00DD7CF6"/>
    <w:rsid w:val="00DD7DD1"/>
    <w:rsid w:val="00DD7F7A"/>
    <w:rsid w:val="00DE0051"/>
    <w:rsid w:val="00DE0064"/>
    <w:rsid w:val="00DE007B"/>
    <w:rsid w:val="00DE06AC"/>
    <w:rsid w:val="00DE0771"/>
    <w:rsid w:val="00DE0810"/>
    <w:rsid w:val="00DE0EEE"/>
    <w:rsid w:val="00DE0FCC"/>
    <w:rsid w:val="00DE136B"/>
    <w:rsid w:val="00DE143E"/>
    <w:rsid w:val="00DE14EF"/>
    <w:rsid w:val="00DE1565"/>
    <w:rsid w:val="00DE166D"/>
    <w:rsid w:val="00DE194A"/>
    <w:rsid w:val="00DE1C0D"/>
    <w:rsid w:val="00DE2195"/>
    <w:rsid w:val="00DE21D1"/>
    <w:rsid w:val="00DE23B2"/>
    <w:rsid w:val="00DE23B8"/>
    <w:rsid w:val="00DE24B7"/>
    <w:rsid w:val="00DE2810"/>
    <w:rsid w:val="00DE3121"/>
    <w:rsid w:val="00DE341C"/>
    <w:rsid w:val="00DE3466"/>
    <w:rsid w:val="00DE36A0"/>
    <w:rsid w:val="00DE37E0"/>
    <w:rsid w:val="00DE3A39"/>
    <w:rsid w:val="00DE3C8E"/>
    <w:rsid w:val="00DE42C0"/>
    <w:rsid w:val="00DE42FE"/>
    <w:rsid w:val="00DE46F3"/>
    <w:rsid w:val="00DE4AA3"/>
    <w:rsid w:val="00DE4F72"/>
    <w:rsid w:val="00DE51CA"/>
    <w:rsid w:val="00DE552B"/>
    <w:rsid w:val="00DE56CA"/>
    <w:rsid w:val="00DE5AFB"/>
    <w:rsid w:val="00DE61B5"/>
    <w:rsid w:val="00DE67A5"/>
    <w:rsid w:val="00DE67E2"/>
    <w:rsid w:val="00DE6BFE"/>
    <w:rsid w:val="00DE711F"/>
    <w:rsid w:val="00DE78A6"/>
    <w:rsid w:val="00DE7A60"/>
    <w:rsid w:val="00DE7AD7"/>
    <w:rsid w:val="00DE7B77"/>
    <w:rsid w:val="00DE7E22"/>
    <w:rsid w:val="00DE7FFD"/>
    <w:rsid w:val="00DF0015"/>
    <w:rsid w:val="00DF057B"/>
    <w:rsid w:val="00DF0B6A"/>
    <w:rsid w:val="00DF0CB4"/>
    <w:rsid w:val="00DF0FEF"/>
    <w:rsid w:val="00DF134A"/>
    <w:rsid w:val="00DF1468"/>
    <w:rsid w:val="00DF1499"/>
    <w:rsid w:val="00DF14F5"/>
    <w:rsid w:val="00DF171B"/>
    <w:rsid w:val="00DF1843"/>
    <w:rsid w:val="00DF1E06"/>
    <w:rsid w:val="00DF1E3C"/>
    <w:rsid w:val="00DF2587"/>
    <w:rsid w:val="00DF25E3"/>
    <w:rsid w:val="00DF290E"/>
    <w:rsid w:val="00DF292C"/>
    <w:rsid w:val="00DF29F0"/>
    <w:rsid w:val="00DF2A1B"/>
    <w:rsid w:val="00DF2B10"/>
    <w:rsid w:val="00DF302F"/>
    <w:rsid w:val="00DF331C"/>
    <w:rsid w:val="00DF36E7"/>
    <w:rsid w:val="00DF39B9"/>
    <w:rsid w:val="00DF3A15"/>
    <w:rsid w:val="00DF3C49"/>
    <w:rsid w:val="00DF3E09"/>
    <w:rsid w:val="00DF3E78"/>
    <w:rsid w:val="00DF3F03"/>
    <w:rsid w:val="00DF40B9"/>
    <w:rsid w:val="00DF4157"/>
    <w:rsid w:val="00DF4320"/>
    <w:rsid w:val="00DF4449"/>
    <w:rsid w:val="00DF47F6"/>
    <w:rsid w:val="00DF4B3C"/>
    <w:rsid w:val="00DF4BDA"/>
    <w:rsid w:val="00DF4E70"/>
    <w:rsid w:val="00DF4F69"/>
    <w:rsid w:val="00DF5324"/>
    <w:rsid w:val="00DF5366"/>
    <w:rsid w:val="00DF538E"/>
    <w:rsid w:val="00DF5558"/>
    <w:rsid w:val="00DF5817"/>
    <w:rsid w:val="00DF5951"/>
    <w:rsid w:val="00DF5FB1"/>
    <w:rsid w:val="00DF69D6"/>
    <w:rsid w:val="00DF718F"/>
    <w:rsid w:val="00DF758F"/>
    <w:rsid w:val="00DF785F"/>
    <w:rsid w:val="00DF78AF"/>
    <w:rsid w:val="00DF7D47"/>
    <w:rsid w:val="00DF7DB3"/>
    <w:rsid w:val="00E00779"/>
    <w:rsid w:val="00E011A8"/>
    <w:rsid w:val="00E0128B"/>
    <w:rsid w:val="00E01683"/>
    <w:rsid w:val="00E0177F"/>
    <w:rsid w:val="00E021A1"/>
    <w:rsid w:val="00E02308"/>
    <w:rsid w:val="00E0245E"/>
    <w:rsid w:val="00E0273B"/>
    <w:rsid w:val="00E02856"/>
    <w:rsid w:val="00E030A2"/>
    <w:rsid w:val="00E030D6"/>
    <w:rsid w:val="00E030DD"/>
    <w:rsid w:val="00E030ED"/>
    <w:rsid w:val="00E03652"/>
    <w:rsid w:val="00E0386F"/>
    <w:rsid w:val="00E038EC"/>
    <w:rsid w:val="00E03A84"/>
    <w:rsid w:val="00E03C59"/>
    <w:rsid w:val="00E03F16"/>
    <w:rsid w:val="00E041DB"/>
    <w:rsid w:val="00E041ED"/>
    <w:rsid w:val="00E047B4"/>
    <w:rsid w:val="00E048AF"/>
    <w:rsid w:val="00E04FCE"/>
    <w:rsid w:val="00E0541A"/>
    <w:rsid w:val="00E05637"/>
    <w:rsid w:val="00E0577F"/>
    <w:rsid w:val="00E057FF"/>
    <w:rsid w:val="00E0594A"/>
    <w:rsid w:val="00E05999"/>
    <w:rsid w:val="00E05B84"/>
    <w:rsid w:val="00E05D66"/>
    <w:rsid w:val="00E05FFD"/>
    <w:rsid w:val="00E064FF"/>
    <w:rsid w:val="00E06773"/>
    <w:rsid w:val="00E06837"/>
    <w:rsid w:val="00E06E5B"/>
    <w:rsid w:val="00E07584"/>
    <w:rsid w:val="00E0766A"/>
    <w:rsid w:val="00E076AE"/>
    <w:rsid w:val="00E07993"/>
    <w:rsid w:val="00E079C8"/>
    <w:rsid w:val="00E07AB6"/>
    <w:rsid w:val="00E07BFC"/>
    <w:rsid w:val="00E07CFD"/>
    <w:rsid w:val="00E07DDD"/>
    <w:rsid w:val="00E10065"/>
    <w:rsid w:val="00E10272"/>
    <w:rsid w:val="00E10503"/>
    <w:rsid w:val="00E10877"/>
    <w:rsid w:val="00E10B26"/>
    <w:rsid w:val="00E10EDD"/>
    <w:rsid w:val="00E10FA2"/>
    <w:rsid w:val="00E1102E"/>
    <w:rsid w:val="00E110C0"/>
    <w:rsid w:val="00E115FF"/>
    <w:rsid w:val="00E1187B"/>
    <w:rsid w:val="00E11C5D"/>
    <w:rsid w:val="00E11D1E"/>
    <w:rsid w:val="00E11EA3"/>
    <w:rsid w:val="00E11F68"/>
    <w:rsid w:val="00E11F6F"/>
    <w:rsid w:val="00E11F9B"/>
    <w:rsid w:val="00E12351"/>
    <w:rsid w:val="00E124E3"/>
    <w:rsid w:val="00E125AE"/>
    <w:rsid w:val="00E12C2A"/>
    <w:rsid w:val="00E1349D"/>
    <w:rsid w:val="00E1361F"/>
    <w:rsid w:val="00E1374D"/>
    <w:rsid w:val="00E13A27"/>
    <w:rsid w:val="00E14289"/>
    <w:rsid w:val="00E1484E"/>
    <w:rsid w:val="00E14A6F"/>
    <w:rsid w:val="00E150D1"/>
    <w:rsid w:val="00E153A2"/>
    <w:rsid w:val="00E15488"/>
    <w:rsid w:val="00E157D4"/>
    <w:rsid w:val="00E1584A"/>
    <w:rsid w:val="00E1597E"/>
    <w:rsid w:val="00E15FFF"/>
    <w:rsid w:val="00E16478"/>
    <w:rsid w:val="00E164A9"/>
    <w:rsid w:val="00E16639"/>
    <w:rsid w:val="00E16849"/>
    <w:rsid w:val="00E16929"/>
    <w:rsid w:val="00E16E87"/>
    <w:rsid w:val="00E172A2"/>
    <w:rsid w:val="00E172B8"/>
    <w:rsid w:val="00E177D4"/>
    <w:rsid w:val="00E1782C"/>
    <w:rsid w:val="00E17876"/>
    <w:rsid w:val="00E17942"/>
    <w:rsid w:val="00E17E4E"/>
    <w:rsid w:val="00E17F21"/>
    <w:rsid w:val="00E20054"/>
    <w:rsid w:val="00E203AF"/>
    <w:rsid w:val="00E20582"/>
    <w:rsid w:val="00E2061E"/>
    <w:rsid w:val="00E206E0"/>
    <w:rsid w:val="00E2072A"/>
    <w:rsid w:val="00E20788"/>
    <w:rsid w:val="00E20AA1"/>
    <w:rsid w:val="00E20BB3"/>
    <w:rsid w:val="00E20F0E"/>
    <w:rsid w:val="00E219BE"/>
    <w:rsid w:val="00E21BB8"/>
    <w:rsid w:val="00E21E8C"/>
    <w:rsid w:val="00E21E99"/>
    <w:rsid w:val="00E22081"/>
    <w:rsid w:val="00E220F8"/>
    <w:rsid w:val="00E22265"/>
    <w:rsid w:val="00E224F7"/>
    <w:rsid w:val="00E226E4"/>
    <w:rsid w:val="00E226F6"/>
    <w:rsid w:val="00E22CD3"/>
    <w:rsid w:val="00E22FE0"/>
    <w:rsid w:val="00E235A9"/>
    <w:rsid w:val="00E2376A"/>
    <w:rsid w:val="00E239FE"/>
    <w:rsid w:val="00E23C40"/>
    <w:rsid w:val="00E24258"/>
    <w:rsid w:val="00E24465"/>
    <w:rsid w:val="00E24D1C"/>
    <w:rsid w:val="00E24DE9"/>
    <w:rsid w:val="00E250A4"/>
    <w:rsid w:val="00E25467"/>
    <w:rsid w:val="00E25519"/>
    <w:rsid w:val="00E25A4D"/>
    <w:rsid w:val="00E25C21"/>
    <w:rsid w:val="00E25CBC"/>
    <w:rsid w:val="00E25CD6"/>
    <w:rsid w:val="00E26114"/>
    <w:rsid w:val="00E262CB"/>
    <w:rsid w:val="00E2653E"/>
    <w:rsid w:val="00E2665A"/>
    <w:rsid w:val="00E26761"/>
    <w:rsid w:val="00E269A9"/>
    <w:rsid w:val="00E26DA9"/>
    <w:rsid w:val="00E26EA2"/>
    <w:rsid w:val="00E2706D"/>
    <w:rsid w:val="00E270D4"/>
    <w:rsid w:val="00E2760E"/>
    <w:rsid w:val="00E2796F"/>
    <w:rsid w:val="00E279EF"/>
    <w:rsid w:val="00E27B28"/>
    <w:rsid w:val="00E27C59"/>
    <w:rsid w:val="00E27FC3"/>
    <w:rsid w:val="00E27FCC"/>
    <w:rsid w:val="00E300FF"/>
    <w:rsid w:val="00E30211"/>
    <w:rsid w:val="00E302F1"/>
    <w:rsid w:val="00E30592"/>
    <w:rsid w:val="00E3065B"/>
    <w:rsid w:val="00E30806"/>
    <w:rsid w:val="00E309FD"/>
    <w:rsid w:val="00E30A16"/>
    <w:rsid w:val="00E30D42"/>
    <w:rsid w:val="00E3108E"/>
    <w:rsid w:val="00E31197"/>
    <w:rsid w:val="00E31215"/>
    <w:rsid w:val="00E3162E"/>
    <w:rsid w:val="00E31740"/>
    <w:rsid w:val="00E319F9"/>
    <w:rsid w:val="00E3227C"/>
    <w:rsid w:val="00E32419"/>
    <w:rsid w:val="00E330A7"/>
    <w:rsid w:val="00E3323E"/>
    <w:rsid w:val="00E333CC"/>
    <w:rsid w:val="00E334A8"/>
    <w:rsid w:val="00E33AC1"/>
    <w:rsid w:val="00E33CA8"/>
    <w:rsid w:val="00E33D6C"/>
    <w:rsid w:val="00E341E7"/>
    <w:rsid w:val="00E3433D"/>
    <w:rsid w:val="00E34451"/>
    <w:rsid w:val="00E3445F"/>
    <w:rsid w:val="00E344A8"/>
    <w:rsid w:val="00E345FD"/>
    <w:rsid w:val="00E350B9"/>
    <w:rsid w:val="00E35155"/>
    <w:rsid w:val="00E352C4"/>
    <w:rsid w:val="00E355C8"/>
    <w:rsid w:val="00E3597E"/>
    <w:rsid w:val="00E35ED9"/>
    <w:rsid w:val="00E361DD"/>
    <w:rsid w:val="00E3662C"/>
    <w:rsid w:val="00E3675A"/>
    <w:rsid w:val="00E36AB3"/>
    <w:rsid w:val="00E37097"/>
    <w:rsid w:val="00E37817"/>
    <w:rsid w:val="00E3781B"/>
    <w:rsid w:val="00E37B5F"/>
    <w:rsid w:val="00E37D8B"/>
    <w:rsid w:val="00E40038"/>
    <w:rsid w:val="00E4006F"/>
    <w:rsid w:val="00E4024A"/>
    <w:rsid w:val="00E40820"/>
    <w:rsid w:val="00E408FE"/>
    <w:rsid w:val="00E409B2"/>
    <w:rsid w:val="00E409C9"/>
    <w:rsid w:val="00E40B95"/>
    <w:rsid w:val="00E41107"/>
    <w:rsid w:val="00E414FF"/>
    <w:rsid w:val="00E41816"/>
    <w:rsid w:val="00E41B5D"/>
    <w:rsid w:val="00E41F99"/>
    <w:rsid w:val="00E42128"/>
    <w:rsid w:val="00E42184"/>
    <w:rsid w:val="00E421FA"/>
    <w:rsid w:val="00E42339"/>
    <w:rsid w:val="00E4265F"/>
    <w:rsid w:val="00E4327E"/>
    <w:rsid w:val="00E432E2"/>
    <w:rsid w:val="00E43D15"/>
    <w:rsid w:val="00E44127"/>
    <w:rsid w:val="00E4486D"/>
    <w:rsid w:val="00E44BFE"/>
    <w:rsid w:val="00E44C4B"/>
    <w:rsid w:val="00E44CF1"/>
    <w:rsid w:val="00E45346"/>
    <w:rsid w:val="00E45421"/>
    <w:rsid w:val="00E45614"/>
    <w:rsid w:val="00E45743"/>
    <w:rsid w:val="00E457A7"/>
    <w:rsid w:val="00E45C39"/>
    <w:rsid w:val="00E46152"/>
    <w:rsid w:val="00E46237"/>
    <w:rsid w:val="00E46241"/>
    <w:rsid w:val="00E46480"/>
    <w:rsid w:val="00E46549"/>
    <w:rsid w:val="00E466A1"/>
    <w:rsid w:val="00E46750"/>
    <w:rsid w:val="00E4682E"/>
    <w:rsid w:val="00E46979"/>
    <w:rsid w:val="00E46AB4"/>
    <w:rsid w:val="00E46FE2"/>
    <w:rsid w:val="00E47390"/>
    <w:rsid w:val="00E479FB"/>
    <w:rsid w:val="00E50427"/>
    <w:rsid w:val="00E504CB"/>
    <w:rsid w:val="00E5069A"/>
    <w:rsid w:val="00E50842"/>
    <w:rsid w:val="00E50C45"/>
    <w:rsid w:val="00E50EFB"/>
    <w:rsid w:val="00E51169"/>
    <w:rsid w:val="00E5146F"/>
    <w:rsid w:val="00E5154E"/>
    <w:rsid w:val="00E519A2"/>
    <w:rsid w:val="00E51B86"/>
    <w:rsid w:val="00E5202E"/>
    <w:rsid w:val="00E52604"/>
    <w:rsid w:val="00E52919"/>
    <w:rsid w:val="00E52D5D"/>
    <w:rsid w:val="00E52DC1"/>
    <w:rsid w:val="00E52EA9"/>
    <w:rsid w:val="00E52FFD"/>
    <w:rsid w:val="00E531F9"/>
    <w:rsid w:val="00E53580"/>
    <w:rsid w:val="00E536BB"/>
    <w:rsid w:val="00E53CBC"/>
    <w:rsid w:val="00E540A6"/>
    <w:rsid w:val="00E5422A"/>
    <w:rsid w:val="00E54498"/>
    <w:rsid w:val="00E5461E"/>
    <w:rsid w:val="00E546BD"/>
    <w:rsid w:val="00E546F1"/>
    <w:rsid w:val="00E5472B"/>
    <w:rsid w:val="00E5495F"/>
    <w:rsid w:val="00E54A9E"/>
    <w:rsid w:val="00E54E83"/>
    <w:rsid w:val="00E54EB1"/>
    <w:rsid w:val="00E55289"/>
    <w:rsid w:val="00E552D2"/>
    <w:rsid w:val="00E557E3"/>
    <w:rsid w:val="00E55A66"/>
    <w:rsid w:val="00E55B7E"/>
    <w:rsid w:val="00E55BEC"/>
    <w:rsid w:val="00E55F7B"/>
    <w:rsid w:val="00E560A4"/>
    <w:rsid w:val="00E5629C"/>
    <w:rsid w:val="00E56C51"/>
    <w:rsid w:val="00E56D53"/>
    <w:rsid w:val="00E5706E"/>
    <w:rsid w:val="00E57199"/>
    <w:rsid w:val="00E57214"/>
    <w:rsid w:val="00E57238"/>
    <w:rsid w:val="00E57303"/>
    <w:rsid w:val="00E57470"/>
    <w:rsid w:val="00E57486"/>
    <w:rsid w:val="00E57A37"/>
    <w:rsid w:val="00E57FAD"/>
    <w:rsid w:val="00E605BE"/>
    <w:rsid w:val="00E6066E"/>
    <w:rsid w:val="00E607F1"/>
    <w:rsid w:val="00E61144"/>
    <w:rsid w:val="00E61455"/>
    <w:rsid w:val="00E615A3"/>
    <w:rsid w:val="00E61AAF"/>
    <w:rsid w:val="00E61C26"/>
    <w:rsid w:val="00E61D58"/>
    <w:rsid w:val="00E61E0E"/>
    <w:rsid w:val="00E61EF5"/>
    <w:rsid w:val="00E620F9"/>
    <w:rsid w:val="00E62244"/>
    <w:rsid w:val="00E6225C"/>
    <w:rsid w:val="00E62379"/>
    <w:rsid w:val="00E627B4"/>
    <w:rsid w:val="00E62AD3"/>
    <w:rsid w:val="00E62BAC"/>
    <w:rsid w:val="00E62BAD"/>
    <w:rsid w:val="00E62C79"/>
    <w:rsid w:val="00E62C8B"/>
    <w:rsid w:val="00E62E96"/>
    <w:rsid w:val="00E63528"/>
    <w:rsid w:val="00E63547"/>
    <w:rsid w:val="00E63720"/>
    <w:rsid w:val="00E63BFF"/>
    <w:rsid w:val="00E63C04"/>
    <w:rsid w:val="00E63D70"/>
    <w:rsid w:val="00E63F23"/>
    <w:rsid w:val="00E641F8"/>
    <w:rsid w:val="00E642E1"/>
    <w:rsid w:val="00E64968"/>
    <w:rsid w:val="00E64997"/>
    <w:rsid w:val="00E64C56"/>
    <w:rsid w:val="00E64E40"/>
    <w:rsid w:val="00E650DB"/>
    <w:rsid w:val="00E65161"/>
    <w:rsid w:val="00E654D4"/>
    <w:rsid w:val="00E657C5"/>
    <w:rsid w:val="00E65C26"/>
    <w:rsid w:val="00E6613E"/>
    <w:rsid w:val="00E6630E"/>
    <w:rsid w:val="00E66510"/>
    <w:rsid w:val="00E6669F"/>
    <w:rsid w:val="00E668EF"/>
    <w:rsid w:val="00E66A18"/>
    <w:rsid w:val="00E66AAB"/>
    <w:rsid w:val="00E66AFF"/>
    <w:rsid w:val="00E66D4D"/>
    <w:rsid w:val="00E66DB0"/>
    <w:rsid w:val="00E66ECB"/>
    <w:rsid w:val="00E66FDF"/>
    <w:rsid w:val="00E6703A"/>
    <w:rsid w:val="00E67502"/>
    <w:rsid w:val="00E675F4"/>
    <w:rsid w:val="00E7002D"/>
    <w:rsid w:val="00E70634"/>
    <w:rsid w:val="00E70AE1"/>
    <w:rsid w:val="00E70F93"/>
    <w:rsid w:val="00E71237"/>
    <w:rsid w:val="00E719EB"/>
    <w:rsid w:val="00E71ADF"/>
    <w:rsid w:val="00E71EB0"/>
    <w:rsid w:val="00E71FCB"/>
    <w:rsid w:val="00E7280A"/>
    <w:rsid w:val="00E72FD0"/>
    <w:rsid w:val="00E7318D"/>
    <w:rsid w:val="00E73291"/>
    <w:rsid w:val="00E73418"/>
    <w:rsid w:val="00E7347D"/>
    <w:rsid w:val="00E734A8"/>
    <w:rsid w:val="00E734F3"/>
    <w:rsid w:val="00E736A1"/>
    <w:rsid w:val="00E736D0"/>
    <w:rsid w:val="00E736E6"/>
    <w:rsid w:val="00E73934"/>
    <w:rsid w:val="00E73EE2"/>
    <w:rsid w:val="00E73F00"/>
    <w:rsid w:val="00E73FCE"/>
    <w:rsid w:val="00E74020"/>
    <w:rsid w:val="00E74282"/>
    <w:rsid w:val="00E742B1"/>
    <w:rsid w:val="00E74633"/>
    <w:rsid w:val="00E7485A"/>
    <w:rsid w:val="00E74B2B"/>
    <w:rsid w:val="00E74D96"/>
    <w:rsid w:val="00E7507D"/>
    <w:rsid w:val="00E753C8"/>
    <w:rsid w:val="00E75567"/>
    <w:rsid w:val="00E75709"/>
    <w:rsid w:val="00E758ED"/>
    <w:rsid w:val="00E7599D"/>
    <w:rsid w:val="00E75AF2"/>
    <w:rsid w:val="00E75CD0"/>
    <w:rsid w:val="00E76010"/>
    <w:rsid w:val="00E76405"/>
    <w:rsid w:val="00E76606"/>
    <w:rsid w:val="00E76786"/>
    <w:rsid w:val="00E76AEC"/>
    <w:rsid w:val="00E76C17"/>
    <w:rsid w:val="00E76CD0"/>
    <w:rsid w:val="00E76DF8"/>
    <w:rsid w:val="00E776BF"/>
    <w:rsid w:val="00E77781"/>
    <w:rsid w:val="00E778E3"/>
    <w:rsid w:val="00E77A45"/>
    <w:rsid w:val="00E77C85"/>
    <w:rsid w:val="00E77E88"/>
    <w:rsid w:val="00E77F33"/>
    <w:rsid w:val="00E805EB"/>
    <w:rsid w:val="00E8073F"/>
    <w:rsid w:val="00E80741"/>
    <w:rsid w:val="00E80810"/>
    <w:rsid w:val="00E809A2"/>
    <w:rsid w:val="00E81054"/>
    <w:rsid w:val="00E812E0"/>
    <w:rsid w:val="00E818A1"/>
    <w:rsid w:val="00E81A6B"/>
    <w:rsid w:val="00E81DD3"/>
    <w:rsid w:val="00E81DE7"/>
    <w:rsid w:val="00E81EC8"/>
    <w:rsid w:val="00E824C7"/>
    <w:rsid w:val="00E82518"/>
    <w:rsid w:val="00E82A82"/>
    <w:rsid w:val="00E82C26"/>
    <w:rsid w:val="00E8367F"/>
    <w:rsid w:val="00E838B6"/>
    <w:rsid w:val="00E83A02"/>
    <w:rsid w:val="00E83F3E"/>
    <w:rsid w:val="00E840D8"/>
    <w:rsid w:val="00E84135"/>
    <w:rsid w:val="00E84467"/>
    <w:rsid w:val="00E8460B"/>
    <w:rsid w:val="00E85411"/>
    <w:rsid w:val="00E85E15"/>
    <w:rsid w:val="00E863A4"/>
    <w:rsid w:val="00E86582"/>
    <w:rsid w:val="00E86634"/>
    <w:rsid w:val="00E86B6C"/>
    <w:rsid w:val="00E8761A"/>
    <w:rsid w:val="00E8768F"/>
    <w:rsid w:val="00E876E9"/>
    <w:rsid w:val="00E8785F"/>
    <w:rsid w:val="00E87A2C"/>
    <w:rsid w:val="00E87C89"/>
    <w:rsid w:val="00E87CC8"/>
    <w:rsid w:val="00E87DF7"/>
    <w:rsid w:val="00E87EA1"/>
    <w:rsid w:val="00E9025F"/>
    <w:rsid w:val="00E903C1"/>
    <w:rsid w:val="00E90847"/>
    <w:rsid w:val="00E90E92"/>
    <w:rsid w:val="00E911A4"/>
    <w:rsid w:val="00E9132C"/>
    <w:rsid w:val="00E914FF"/>
    <w:rsid w:val="00E91664"/>
    <w:rsid w:val="00E91D44"/>
    <w:rsid w:val="00E91F4E"/>
    <w:rsid w:val="00E92222"/>
    <w:rsid w:val="00E92490"/>
    <w:rsid w:val="00E92B90"/>
    <w:rsid w:val="00E92D7F"/>
    <w:rsid w:val="00E92E8C"/>
    <w:rsid w:val="00E93305"/>
    <w:rsid w:val="00E9336C"/>
    <w:rsid w:val="00E93463"/>
    <w:rsid w:val="00E93AE5"/>
    <w:rsid w:val="00E93AF3"/>
    <w:rsid w:val="00E93D2F"/>
    <w:rsid w:val="00E93D8E"/>
    <w:rsid w:val="00E93FAF"/>
    <w:rsid w:val="00E946FE"/>
    <w:rsid w:val="00E94717"/>
    <w:rsid w:val="00E94988"/>
    <w:rsid w:val="00E94DEE"/>
    <w:rsid w:val="00E95523"/>
    <w:rsid w:val="00E9576F"/>
    <w:rsid w:val="00E95D1A"/>
    <w:rsid w:val="00E95D3F"/>
    <w:rsid w:val="00E962FD"/>
    <w:rsid w:val="00E965B1"/>
    <w:rsid w:val="00E9665C"/>
    <w:rsid w:val="00E9698D"/>
    <w:rsid w:val="00E96D76"/>
    <w:rsid w:val="00E96F69"/>
    <w:rsid w:val="00E97168"/>
    <w:rsid w:val="00E97AC8"/>
    <w:rsid w:val="00E97BFF"/>
    <w:rsid w:val="00E97F5E"/>
    <w:rsid w:val="00EA02D7"/>
    <w:rsid w:val="00EA0489"/>
    <w:rsid w:val="00EA04EE"/>
    <w:rsid w:val="00EA08EC"/>
    <w:rsid w:val="00EA0D40"/>
    <w:rsid w:val="00EA0F69"/>
    <w:rsid w:val="00EA13A0"/>
    <w:rsid w:val="00EA1481"/>
    <w:rsid w:val="00EA19FA"/>
    <w:rsid w:val="00EA1D6E"/>
    <w:rsid w:val="00EA21C5"/>
    <w:rsid w:val="00EA2280"/>
    <w:rsid w:val="00EA24D3"/>
    <w:rsid w:val="00EA2507"/>
    <w:rsid w:val="00EA2B3F"/>
    <w:rsid w:val="00EA2BD1"/>
    <w:rsid w:val="00EA2C19"/>
    <w:rsid w:val="00EA2E9A"/>
    <w:rsid w:val="00EA2FB7"/>
    <w:rsid w:val="00EA30AF"/>
    <w:rsid w:val="00EA3188"/>
    <w:rsid w:val="00EA33CE"/>
    <w:rsid w:val="00EA36AC"/>
    <w:rsid w:val="00EA383E"/>
    <w:rsid w:val="00EA393F"/>
    <w:rsid w:val="00EA3AF7"/>
    <w:rsid w:val="00EA3BC3"/>
    <w:rsid w:val="00EA3D69"/>
    <w:rsid w:val="00EA3DD0"/>
    <w:rsid w:val="00EA40A4"/>
    <w:rsid w:val="00EA4537"/>
    <w:rsid w:val="00EA49F8"/>
    <w:rsid w:val="00EA4CA7"/>
    <w:rsid w:val="00EA4ED7"/>
    <w:rsid w:val="00EA4FCD"/>
    <w:rsid w:val="00EA505D"/>
    <w:rsid w:val="00EA5252"/>
    <w:rsid w:val="00EA56DE"/>
    <w:rsid w:val="00EA5CFE"/>
    <w:rsid w:val="00EA5E22"/>
    <w:rsid w:val="00EA5F83"/>
    <w:rsid w:val="00EA628A"/>
    <w:rsid w:val="00EA64FB"/>
    <w:rsid w:val="00EA6537"/>
    <w:rsid w:val="00EA65CA"/>
    <w:rsid w:val="00EA671B"/>
    <w:rsid w:val="00EA6741"/>
    <w:rsid w:val="00EA6A22"/>
    <w:rsid w:val="00EA6BA1"/>
    <w:rsid w:val="00EA6C7B"/>
    <w:rsid w:val="00EA6E6C"/>
    <w:rsid w:val="00EA6F9C"/>
    <w:rsid w:val="00EA7387"/>
    <w:rsid w:val="00EA74EC"/>
    <w:rsid w:val="00EA7535"/>
    <w:rsid w:val="00EA796F"/>
    <w:rsid w:val="00EA79FA"/>
    <w:rsid w:val="00EA7F06"/>
    <w:rsid w:val="00EB0180"/>
    <w:rsid w:val="00EB05B9"/>
    <w:rsid w:val="00EB090D"/>
    <w:rsid w:val="00EB0969"/>
    <w:rsid w:val="00EB0970"/>
    <w:rsid w:val="00EB0B9A"/>
    <w:rsid w:val="00EB0FC1"/>
    <w:rsid w:val="00EB12F6"/>
    <w:rsid w:val="00EB13E3"/>
    <w:rsid w:val="00EB13EA"/>
    <w:rsid w:val="00EB1CC2"/>
    <w:rsid w:val="00EB1E15"/>
    <w:rsid w:val="00EB2237"/>
    <w:rsid w:val="00EB229B"/>
    <w:rsid w:val="00EB2680"/>
    <w:rsid w:val="00EB28DB"/>
    <w:rsid w:val="00EB28F1"/>
    <w:rsid w:val="00EB2B67"/>
    <w:rsid w:val="00EB2DEC"/>
    <w:rsid w:val="00EB33DC"/>
    <w:rsid w:val="00EB342C"/>
    <w:rsid w:val="00EB36A4"/>
    <w:rsid w:val="00EB37FF"/>
    <w:rsid w:val="00EB39E8"/>
    <w:rsid w:val="00EB40A5"/>
    <w:rsid w:val="00EB41EA"/>
    <w:rsid w:val="00EB4280"/>
    <w:rsid w:val="00EB42B0"/>
    <w:rsid w:val="00EB4504"/>
    <w:rsid w:val="00EB4B49"/>
    <w:rsid w:val="00EB4DE3"/>
    <w:rsid w:val="00EB4FA8"/>
    <w:rsid w:val="00EB51DD"/>
    <w:rsid w:val="00EB53C3"/>
    <w:rsid w:val="00EB5886"/>
    <w:rsid w:val="00EB59B3"/>
    <w:rsid w:val="00EB5B13"/>
    <w:rsid w:val="00EB66B3"/>
    <w:rsid w:val="00EB66FD"/>
    <w:rsid w:val="00EB6AD1"/>
    <w:rsid w:val="00EB6E3F"/>
    <w:rsid w:val="00EB6EDC"/>
    <w:rsid w:val="00EB72B7"/>
    <w:rsid w:val="00EB788A"/>
    <w:rsid w:val="00EB7B72"/>
    <w:rsid w:val="00EB7D51"/>
    <w:rsid w:val="00EC02C0"/>
    <w:rsid w:val="00EC0343"/>
    <w:rsid w:val="00EC042F"/>
    <w:rsid w:val="00EC04B5"/>
    <w:rsid w:val="00EC0508"/>
    <w:rsid w:val="00EC051F"/>
    <w:rsid w:val="00EC138E"/>
    <w:rsid w:val="00EC17A4"/>
    <w:rsid w:val="00EC19FF"/>
    <w:rsid w:val="00EC1FC0"/>
    <w:rsid w:val="00EC2213"/>
    <w:rsid w:val="00EC2344"/>
    <w:rsid w:val="00EC2C23"/>
    <w:rsid w:val="00EC2D59"/>
    <w:rsid w:val="00EC2F36"/>
    <w:rsid w:val="00EC30E4"/>
    <w:rsid w:val="00EC3DA3"/>
    <w:rsid w:val="00EC41D5"/>
    <w:rsid w:val="00EC422C"/>
    <w:rsid w:val="00EC426E"/>
    <w:rsid w:val="00EC454B"/>
    <w:rsid w:val="00EC4951"/>
    <w:rsid w:val="00EC4AA9"/>
    <w:rsid w:val="00EC4C23"/>
    <w:rsid w:val="00EC4FE9"/>
    <w:rsid w:val="00EC54D2"/>
    <w:rsid w:val="00EC561D"/>
    <w:rsid w:val="00EC56A8"/>
    <w:rsid w:val="00EC56FC"/>
    <w:rsid w:val="00EC573C"/>
    <w:rsid w:val="00EC5985"/>
    <w:rsid w:val="00EC599C"/>
    <w:rsid w:val="00EC5D14"/>
    <w:rsid w:val="00EC5DBE"/>
    <w:rsid w:val="00EC615C"/>
    <w:rsid w:val="00EC6357"/>
    <w:rsid w:val="00EC6710"/>
    <w:rsid w:val="00EC687E"/>
    <w:rsid w:val="00EC6B1D"/>
    <w:rsid w:val="00EC6D80"/>
    <w:rsid w:val="00EC7102"/>
    <w:rsid w:val="00EC7201"/>
    <w:rsid w:val="00EC772D"/>
    <w:rsid w:val="00EC7A20"/>
    <w:rsid w:val="00EC7E19"/>
    <w:rsid w:val="00ED014A"/>
    <w:rsid w:val="00ED05D8"/>
    <w:rsid w:val="00ED060B"/>
    <w:rsid w:val="00ED0C56"/>
    <w:rsid w:val="00ED0C90"/>
    <w:rsid w:val="00ED0E58"/>
    <w:rsid w:val="00ED0ED6"/>
    <w:rsid w:val="00ED1208"/>
    <w:rsid w:val="00ED1234"/>
    <w:rsid w:val="00ED13A0"/>
    <w:rsid w:val="00ED17BD"/>
    <w:rsid w:val="00ED19B0"/>
    <w:rsid w:val="00ED1A98"/>
    <w:rsid w:val="00ED1B5A"/>
    <w:rsid w:val="00ED1BA2"/>
    <w:rsid w:val="00ED1CDC"/>
    <w:rsid w:val="00ED1EC3"/>
    <w:rsid w:val="00ED2DC8"/>
    <w:rsid w:val="00ED2E93"/>
    <w:rsid w:val="00ED327B"/>
    <w:rsid w:val="00ED3481"/>
    <w:rsid w:val="00ED39E3"/>
    <w:rsid w:val="00ED3E82"/>
    <w:rsid w:val="00ED3F48"/>
    <w:rsid w:val="00ED42A7"/>
    <w:rsid w:val="00ED501F"/>
    <w:rsid w:val="00ED5328"/>
    <w:rsid w:val="00ED59D0"/>
    <w:rsid w:val="00ED5D8E"/>
    <w:rsid w:val="00ED5FA4"/>
    <w:rsid w:val="00ED60D8"/>
    <w:rsid w:val="00ED6549"/>
    <w:rsid w:val="00ED6897"/>
    <w:rsid w:val="00ED6B77"/>
    <w:rsid w:val="00ED703E"/>
    <w:rsid w:val="00ED723D"/>
    <w:rsid w:val="00ED7565"/>
    <w:rsid w:val="00ED76EB"/>
    <w:rsid w:val="00ED7D0E"/>
    <w:rsid w:val="00EE018C"/>
    <w:rsid w:val="00EE0386"/>
    <w:rsid w:val="00EE03E2"/>
    <w:rsid w:val="00EE0510"/>
    <w:rsid w:val="00EE07C1"/>
    <w:rsid w:val="00EE0B8A"/>
    <w:rsid w:val="00EE0CD0"/>
    <w:rsid w:val="00EE0F70"/>
    <w:rsid w:val="00EE1113"/>
    <w:rsid w:val="00EE12DA"/>
    <w:rsid w:val="00EE1ABA"/>
    <w:rsid w:val="00EE1B2C"/>
    <w:rsid w:val="00EE2373"/>
    <w:rsid w:val="00EE24DA"/>
    <w:rsid w:val="00EE26ED"/>
    <w:rsid w:val="00EE291D"/>
    <w:rsid w:val="00EE2C90"/>
    <w:rsid w:val="00EE2DBC"/>
    <w:rsid w:val="00EE3019"/>
    <w:rsid w:val="00EE3077"/>
    <w:rsid w:val="00EE368B"/>
    <w:rsid w:val="00EE378E"/>
    <w:rsid w:val="00EE40A2"/>
    <w:rsid w:val="00EE4134"/>
    <w:rsid w:val="00EE4354"/>
    <w:rsid w:val="00EE4886"/>
    <w:rsid w:val="00EE48D8"/>
    <w:rsid w:val="00EE4980"/>
    <w:rsid w:val="00EE4A94"/>
    <w:rsid w:val="00EE4C3C"/>
    <w:rsid w:val="00EE4DBC"/>
    <w:rsid w:val="00EE4EDB"/>
    <w:rsid w:val="00EE5291"/>
    <w:rsid w:val="00EE539F"/>
    <w:rsid w:val="00EE543B"/>
    <w:rsid w:val="00EE587B"/>
    <w:rsid w:val="00EE5DAF"/>
    <w:rsid w:val="00EE5FBB"/>
    <w:rsid w:val="00EE66D0"/>
    <w:rsid w:val="00EE67C9"/>
    <w:rsid w:val="00EE683A"/>
    <w:rsid w:val="00EE6844"/>
    <w:rsid w:val="00EE6A4A"/>
    <w:rsid w:val="00EE6E71"/>
    <w:rsid w:val="00EE774D"/>
    <w:rsid w:val="00EE7874"/>
    <w:rsid w:val="00EE7960"/>
    <w:rsid w:val="00EF0116"/>
    <w:rsid w:val="00EF039B"/>
    <w:rsid w:val="00EF03DD"/>
    <w:rsid w:val="00EF03FE"/>
    <w:rsid w:val="00EF04B7"/>
    <w:rsid w:val="00EF08B9"/>
    <w:rsid w:val="00EF1A67"/>
    <w:rsid w:val="00EF1E9C"/>
    <w:rsid w:val="00EF1F43"/>
    <w:rsid w:val="00EF224E"/>
    <w:rsid w:val="00EF230D"/>
    <w:rsid w:val="00EF2F35"/>
    <w:rsid w:val="00EF2FD7"/>
    <w:rsid w:val="00EF31B1"/>
    <w:rsid w:val="00EF324D"/>
    <w:rsid w:val="00EF3AF5"/>
    <w:rsid w:val="00EF3B0B"/>
    <w:rsid w:val="00EF4345"/>
    <w:rsid w:val="00EF4354"/>
    <w:rsid w:val="00EF4427"/>
    <w:rsid w:val="00EF45C7"/>
    <w:rsid w:val="00EF49F1"/>
    <w:rsid w:val="00EF4C07"/>
    <w:rsid w:val="00EF4C40"/>
    <w:rsid w:val="00EF4D9D"/>
    <w:rsid w:val="00EF5004"/>
    <w:rsid w:val="00EF54C1"/>
    <w:rsid w:val="00EF5863"/>
    <w:rsid w:val="00EF58E3"/>
    <w:rsid w:val="00EF5F63"/>
    <w:rsid w:val="00EF606B"/>
    <w:rsid w:val="00EF679D"/>
    <w:rsid w:val="00EF6B44"/>
    <w:rsid w:val="00EF6B7B"/>
    <w:rsid w:val="00EF6DE8"/>
    <w:rsid w:val="00EF707A"/>
    <w:rsid w:val="00EF7564"/>
    <w:rsid w:val="00EF790C"/>
    <w:rsid w:val="00EF7D6D"/>
    <w:rsid w:val="00F002BC"/>
    <w:rsid w:val="00F0041A"/>
    <w:rsid w:val="00F0052E"/>
    <w:rsid w:val="00F0065B"/>
    <w:rsid w:val="00F00737"/>
    <w:rsid w:val="00F00772"/>
    <w:rsid w:val="00F00AF0"/>
    <w:rsid w:val="00F00BB6"/>
    <w:rsid w:val="00F00C05"/>
    <w:rsid w:val="00F00C38"/>
    <w:rsid w:val="00F00CA3"/>
    <w:rsid w:val="00F012DA"/>
    <w:rsid w:val="00F016B0"/>
    <w:rsid w:val="00F01703"/>
    <w:rsid w:val="00F01725"/>
    <w:rsid w:val="00F01918"/>
    <w:rsid w:val="00F01B81"/>
    <w:rsid w:val="00F01BB0"/>
    <w:rsid w:val="00F02065"/>
    <w:rsid w:val="00F02AAC"/>
    <w:rsid w:val="00F02D87"/>
    <w:rsid w:val="00F02E11"/>
    <w:rsid w:val="00F03348"/>
    <w:rsid w:val="00F033D6"/>
    <w:rsid w:val="00F0345B"/>
    <w:rsid w:val="00F03AA9"/>
    <w:rsid w:val="00F03EEB"/>
    <w:rsid w:val="00F040D5"/>
    <w:rsid w:val="00F04B6E"/>
    <w:rsid w:val="00F04D9C"/>
    <w:rsid w:val="00F050D3"/>
    <w:rsid w:val="00F0530D"/>
    <w:rsid w:val="00F05400"/>
    <w:rsid w:val="00F05671"/>
    <w:rsid w:val="00F0581F"/>
    <w:rsid w:val="00F058E0"/>
    <w:rsid w:val="00F05B2A"/>
    <w:rsid w:val="00F05FB5"/>
    <w:rsid w:val="00F05FCA"/>
    <w:rsid w:val="00F060BD"/>
    <w:rsid w:val="00F060C3"/>
    <w:rsid w:val="00F0619B"/>
    <w:rsid w:val="00F061FE"/>
    <w:rsid w:val="00F06312"/>
    <w:rsid w:val="00F06693"/>
    <w:rsid w:val="00F06726"/>
    <w:rsid w:val="00F06AA8"/>
    <w:rsid w:val="00F07526"/>
    <w:rsid w:val="00F075CA"/>
    <w:rsid w:val="00F075EF"/>
    <w:rsid w:val="00F103AC"/>
    <w:rsid w:val="00F10513"/>
    <w:rsid w:val="00F108D4"/>
    <w:rsid w:val="00F109F8"/>
    <w:rsid w:val="00F10DA2"/>
    <w:rsid w:val="00F11269"/>
    <w:rsid w:val="00F11284"/>
    <w:rsid w:val="00F11322"/>
    <w:rsid w:val="00F1152F"/>
    <w:rsid w:val="00F115EF"/>
    <w:rsid w:val="00F117EC"/>
    <w:rsid w:val="00F11847"/>
    <w:rsid w:val="00F11D5F"/>
    <w:rsid w:val="00F11EE5"/>
    <w:rsid w:val="00F12189"/>
    <w:rsid w:val="00F1269C"/>
    <w:rsid w:val="00F12711"/>
    <w:rsid w:val="00F127E8"/>
    <w:rsid w:val="00F12CC4"/>
    <w:rsid w:val="00F12FCC"/>
    <w:rsid w:val="00F131DC"/>
    <w:rsid w:val="00F133BF"/>
    <w:rsid w:val="00F138C4"/>
    <w:rsid w:val="00F13925"/>
    <w:rsid w:val="00F13F9F"/>
    <w:rsid w:val="00F14315"/>
    <w:rsid w:val="00F144A3"/>
    <w:rsid w:val="00F14941"/>
    <w:rsid w:val="00F14962"/>
    <w:rsid w:val="00F14A5E"/>
    <w:rsid w:val="00F14D92"/>
    <w:rsid w:val="00F15030"/>
    <w:rsid w:val="00F1579A"/>
    <w:rsid w:val="00F15938"/>
    <w:rsid w:val="00F159CA"/>
    <w:rsid w:val="00F159F6"/>
    <w:rsid w:val="00F15ABE"/>
    <w:rsid w:val="00F15E51"/>
    <w:rsid w:val="00F160F4"/>
    <w:rsid w:val="00F16475"/>
    <w:rsid w:val="00F16601"/>
    <w:rsid w:val="00F16C07"/>
    <w:rsid w:val="00F172B8"/>
    <w:rsid w:val="00F174F9"/>
    <w:rsid w:val="00F175E7"/>
    <w:rsid w:val="00F17691"/>
    <w:rsid w:val="00F1786C"/>
    <w:rsid w:val="00F178B5"/>
    <w:rsid w:val="00F17AFA"/>
    <w:rsid w:val="00F17B10"/>
    <w:rsid w:val="00F17C17"/>
    <w:rsid w:val="00F17D48"/>
    <w:rsid w:val="00F17E2A"/>
    <w:rsid w:val="00F209D9"/>
    <w:rsid w:val="00F20A2F"/>
    <w:rsid w:val="00F20F90"/>
    <w:rsid w:val="00F214D1"/>
    <w:rsid w:val="00F21803"/>
    <w:rsid w:val="00F21884"/>
    <w:rsid w:val="00F21D7A"/>
    <w:rsid w:val="00F220DD"/>
    <w:rsid w:val="00F22758"/>
    <w:rsid w:val="00F2302B"/>
    <w:rsid w:val="00F2327D"/>
    <w:rsid w:val="00F23374"/>
    <w:rsid w:val="00F236B3"/>
    <w:rsid w:val="00F23848"/>
    <w:rsid w:val="00F24061"/>
    <w:rsid w:val="00F243F1"/>
    <w:rsid w:val="00F243F9"/>
    <w:rsid w:val="00F24BB6"/>
    <w:rsid w:val="00F24D1C"/>
    <w:rsid w:val="00F24E4C"/>
    <w:rsid w:val="00F251D3"/>
    <w:rsid w:val="00F252DF"/>
    <w:rsid w:val="00F25876"/>
    <w:rsid w:val="00F2605F"/>
    <w:rsid w:val="00F26098"/>
    <w:rsid w:val="00F2613E"/>
    <w:rsid w:val="00F262BD"/>
    <w:rsid w:val="00F26342"/>
    <w:rsid w:val="00F2645F"/>
    <w:rsid w:val="00F266E6"/>
    <w:rsid w:val="00F2685B"/>
    <w:rsid w:val="00F26DF8"/>
    <w:rsid w:val="00F26E15"/>
    <w:rsid w:val="00F2754A"/>
    <w:rsid w:val="00F2780F"/>
    <w:rsid w:val="00F27816"/>
    <w:rsid w:val="00F278B2"/>
    <w:rsid w:val="00F278BA"/>
    <w:rsid w:val="00F27934"/>
    <w:rsid w:val="00F27C98"/>
    <w:rsid w:val="00F27F01"/>
    <w:rsid w:val="00F30248"/>
    <w:rsid w:val="00F30D55"/>
    <w:rsid w:val="00F313D6"/>
    <w:rsid w:val="00F31878"/>
    <w:rsid w:val="00F31A0E"/>
    <w:rsid w:val="00F31AC9"/>
    <w:rsid w:val="00F31BF6"/>
    <w:rsid w:val="00F320A4"/>
    <w:rsid w:val="00F32328"/>
    <w:rsid w:val="00F323C5"/>
    <w:rsid w:val="00F326E2"/>
    <w:rsid w:val="00F328F9"/>
    <w:rsid w:val="00F3295C"/>
    <w:rsid w:val="00F32AF4"/>
    <w:rsid w:val="00F32B8A"/>
    <w:rsid w:val="00F32CF7"/>
    <w:rsid w:val="00F32DE5"/>
    <w:rsid w:val="00F32E7B"/>
    <w:rsid w:val="00F32F68"/>
    <w:rsid w:val="00F33030"/>
    <w:rsid w:val="00F33823"/>
    <w:rsid w:val="00F33883"/>
    <w:rsid w:val="00F3397C"/>
    <w:rsid w:val="00F33D8E"/>
    <w:rsid w:val="00F340BF"/>
    <w:rsid w:val="00F34872"/>
    <w:rsid w:val="00F348E0"/>
    <w:rsid w:val="00F34DB0"/>
    <w:rsid w:val="00F34DFD"/>
    <w:rsid w:val="00F34ECF"/>
    <w:rsid w:val="00F35614"/>
    <w:rsid w:val="00F3564E"/>
    <w:rsid w:val="00F35652"/>
    <w:rsid w:val="00F359C9"/>
    <w:rsid w:val="00F359CE"/>
    <w:rsid w:val="00F35A86"/>
    <w:rsid w:val="00F35C87"/>
    <w:rsid w:val="00F360C7"/>
    <w:rsid w:val="00F36167"/>
    <w:rsid w:val="00F36245"/>
    <w:rsid w:val="00F36419"/>
    <w:rsid w:val="00F365A2"/>
    <w:rsid w:val="00F36B6C"/>
    <w:rsid w:val="00F36CDC"/>
    <w:rsid w:val="00F36E7E"/>
    <w:rsid w:val="00F36F87"/>
    <w:rsid w:val="00F3701E"/>
    <w:rsid w:val="00F37024"/>
    <w:rsid w:val="00F37189"/>
    <w:rsid w:val="00F37353"/>
    <w:rsid w:val="00F3747C"/>
    <w:rsid w:val="00F374DE"/>
    <w:rsid w:val="00F3796A"/>
    <w:rsid w:val="00F37971"/>
    <w:rsid w:val="00F379D6"/>
    <w:rsid w:val="00F37C01"/>
    <w:rsid w:val="00F37CEE"/>
    <w:rsid w:val="00F37D45"/>
    <w:rsid w:val="00F402F9"/>
    <w:rsid w:val="00F403C7"/>
    <w:rsid w:val="00F404F8"/>
    <w:rsid w:val="00F405C5"/>
    <w:rsid w:val="00F4070A"/>
    <w:rsid w:val="00F4096D"/>
    <w:rsid w:val="00F4116F"/>
    <w:rsid w:val="00F411CD"/>
    <w:rsid w:val="00F41B63"/>
    <w:rsid w:val="00F41E9E"/>
    <w:rsid w:val="00F42290"/>
    <w:rsid w:val="00F42453"/>
    <w:rsid w:val="00F4282C"/>
    <w:rsid w:val="00F428D1"/>
    <w:rsid w:val="00F42C0A"/>
    <w:rsid w:val="00F42DC5"/>
    <w:rsid w:val="00F42EB6"/>
    <w:rsid w:val="00F43200"/>
    <w:rsid w:val="00F43779"/>
    <w:rsid w:val="00F43848"/>
    <w:rsid w:val="00F4394B"/>
    <w:rsid w:val="00F439C6"/>
    <w:rsid w:val="00F43BAB"/>
    <w:rsid w:val="00F43C10"/>
    <w:rsid w:val="00F43FBB"/>
    <w:rsid w:val="00F44361"/>
    <w:rsid w:val="00F444A2"/>
    <w:rsid w:val="00F44551"/>
    <w:rsid w:val="00F44964"/>
    <w:rsid w:val="00F45299"/>
    <w:rsid w:val="00F455C6"/>
    <w:rsid w:val="00F4565E"/>
    <w:rsid w:val="00F4568E"/>
    <w:rsid w:val="00F45BF6"/>
    <w:rsid w:val="00F45D01"/>
    <w:rsid w:val="00F4642B"/>
    <w:rsid w:val="00F46444"/>
    <w:rsid w:val="00F46611"/>
    <w:rsid w:val="00F4663F"/>
    <w:rsid w:val="00F468A4"/>
    <w:rsid w:val="00F4699F"/>
    <w:rsid w:val="00F46B29"/>
    <w:rsid w:val="00F46C79"/>
    <w:rsid w:val="00F46CED"/>
    <w:rsid w:val="00F46DD5"/>
    <w:rsid w:val="00F4745A"/>
    <w:rsid w:val="00F47838"/>
    <w:rsid w:val="00F47A2F"/>
    <w:rsid w:val="00F47B22"/>
    <w:rsid w:val="00F47D3B"/>
    <w:rsid w:val="00F47E7B"/>
    <w:rsid w:val="00F50160"/>
    <w:rsid w:val="00F501A0"/>
    <w:rsid w:val="00F5055B"/>
    <w:rsid w:val="00F505D9"/>
    <w:rsid w:val="00F509C0"/>
    <w:rsid w:val="00F50FB8"/>
    <w:rsid w:val="00F51014"/>
    <w:rsid w:val="00F51029"/>
    <w:rsid w:val="00F5111F"/>
    <w:rsid w:val="00F511DC"/>
    <w:rsid w:val="00F513E3"/>
    <w:rsid w:val="00F515ED"/>
    <w:rsid w:val="00F51676"/>
    <w:rsid w:val="00F51A24"/>
    <w:rsid w:val="00F51E56"/>
    <w:rsid w:val="00F51E68"/>
    <w:rsid w:val="00F52219"/>
    <w:rsid w:val="00F52367"/>
    <w:rsid w:val="00F5274C"/>
    <w:rsid w:val="00F52AC0"/>
    <w:rsid w:val="00F52B26"/>
    <w:rsid w:val="00F52CF6"/>
    <w:rsid w:val="00F52D60"/>
    <w:rsid w:val="00F530D0"/>
    <w:rsid w:val="00F5364B"/>
    <w:rsid w:val="00F53A16"/>
    <w:rsid w:val="00F54038"/>
    <w:rsid w:val="00F542D4"/>
    <w:rsid w:val="00F54495"/>
    <w:rsid w:val="00F5486F"/>
    <w:rsid w:val="00F548AE"/>
    <w:rsid w:val="00F54BB9"/>
    <w:rsid w:val="00F54FF9"/>
    <w:rsid w:val="00F550EB"/>
    <w:rsid w:val="00F5547F"/>
    <w:rsid w:val="00F55493"/>
    <w:rsid w:val="00F55628"/>
    <w:rsid w:val="00F558E9"/>
    <w:rsid w:val="00F55A06"/>
    <w:rsid w:val="00F55AA6"/>
    <w:rsid w:val="00F55B59"/>
    <w:rsid w:val="00F55B7B"/>
    <w:rsid w:val="00F55D18"/>
    <w:rsid w:val="00F5603E"/>
    <w:rsid w:val="00F56728"/>
    <w:rsid w:val="00F56DC8"/>
    <w:rsid w:val="00F56EDE"/>
    <w:rsid w:val="00F56FBD"/>
    <w:rsid w:val="00F571C1"/>
    <w:rsid w:val="00F57595"/>
    <w:rsid w:val="00F57B7A"/>
    <w:rsid w:val="00F6011A"/>
    <w:rsid w:val="00F602FD"/>
    <w:rsid w:val="00F60422"/>
    <w:rsid w:val="00F605F4"/>
    <w:rsid w:val="00F60635"/>
    <w:rsid w:val="00F607B4"/>
    <w:rsid w:val="00F60CAD"/>
    <w:rsid w:val="00F60E22"/>
    <w:rsid w:val="00F61165"/>
    <w:rsid w:val="00F61438"/>
    <w:rsid w:val="00F61499"/>
    <w:rsid w:val="00F618F9"/>
    <w:rsid w:val="00F61978"/>
    <w:rsid w:val="00F61A2B"/>
    <w:rsid w:val="00F61D8C"/>
    <w:rsid w:val="00F61EF6"/>
    <w:rsid w:val="00F62339"/>
    <w:rsid w:val="00F62E21"/>
    <w:rsid w:val="00F62F68"/>
    <w:rsid w:val="00F63401"/>
    <w:rsid w:val="00F63985"/>
    <w:rsid w:val="00F63992"/>
    <w:rsid w:val="00F63BE5"/>
    <w:rsid w:val="00F650F4"/>
    <w:rsid w:val="00F654A6"/>
    <w:rsid w:val="00F657C9"/>
    <w:rsid w:val="00F65835"/>
    <w:rsid w:val="00F65998"/>
    <w:rsid w:val="00F65B1A"/>
    <w:rsid w:val="00F65D11"/>
    <w:rsid w:val="00F65FAF"/>
    <w:rsid w:val="00F663CD"/>
    <w:rsid w:val="00F6683D"/>
    <w:rsid w:val="00F66983"/>
    <w:rsid w:val="00F66A05"/>
    <w:rsid w:val="00F66C07"/>
    <w:rsid w:val="00F66CDC"/>
    <w:rsid w:val="00F6709B"/>
    <w:rsid w:val="00F67147"/>
    <w:rsid w:val="00F6772E"/>
    <w:rsid w:val="00F67C31"/>
    <w:rsid w:val="00F67D5F"/>
    <w:rsid w:val="00F67DFC"/>
    <w:rsid w:val="00F7092D"/>
    <w:rsid w:val="00F70A1C"/>
    <w:rsid w:val="00F70A9C"/>
    <w:rsid w:val="00F70BED"/>
    <w:rsid w:val="00F70D43"/>
    <w:rsid w:val="00F70F22"/>
    <w:rsid w:val="00F711F4"/>
    <w:rsid w:val="00F7140A"/>
    <w:rsid w:val="00F71658"/>
    <w:rsid w:val="00F72254"/>
    <w:rsid w:val="00F723C4"/>
    <w:rsid w:val="00F7277A"/>
    <w:rsid w:val="00F728BF"/>
    <w:rsid w:val="00F728FF"/>
    <w:rsid w:val="00F72EFE"/>
    <w:rsid w:val="00F72FC1"/>
    <w:rsid w:val="00F73018"/>
    <w:rsid w:val="00F731F7"/>
    <w:rsid w:val="00F738D2"/>
    <w:rsid w:val="00F73AB4"/>
    <w:rsid w:val="00F73D3A"/>
    <w:rsid w:val="00F73E80"/>
    <w:rsid w:val="00F73EF9"/>
    <w:rsid w:val="00F73F9F"/>
    <w:rsid w:val="00F7409F"/>
    <w:rsid w:val="00F74234"/>
    <w:rsid w:val="00F74271"/>
    <w:rsid w:val="00F743EF"/>
    <w:rsid w:val="00F74713"/>
    <w:rsid w:val="00F74919"/>
    <w:rsid w:val="00F74C64"/>
    <w:rsid w:val="00F74D92"/>
    <w:rsid w:val="00F75440"/>
    <w:rsid w:val="00F75774"/>
    <w:rsid w:val="00F75D98"/>
    <w:rsid w:val="00F75E9C"/>
    <w:rsid w:val="00F75E9F"/>
    <w:rsid w:val="00F76247"/>
    <w:rsid w:val="00F763FC"/>
    <w:rsid w:val="00F76701"/>
    <w:rsid w:val="00F76939"/>
    <w:rsid w:val="00F76A72"/>
    <w:rsid w:val="00F76CD0"/>
    <w:rsid w:val="00F771EF"/>
    <w:rsid w:val="00F777A3"/>
    <w:rsid w:val="00F80138"/>
    <w:rsid w:val="00F8019B"/>
    <w:rsid w:val="00F80730"/>
    <w:rsid w:val="00F80740"/>
    <w:rsid w:val="00F80876"/>
    <w:rsid w:val="00F80E9E"/>
    <w:rsid w:val="00F8157D"/>
    <w:rsid w:val="00F818AB"/>
    <w:rsid w:val="00F81D6D"/>
    <w:rsid w:val="00F81DBE"/>
    <w:rsid w:val="00F826B2"/>
    <w:rsid w:val="00F82957"/>
    <w:rsid w:val="00F82B70"/>
    <w:rsid w:val="00F82C7F"/>
    <w:rsid w:val="00F82CF8"/>
    <w:rsid w:val="00F82F02"/>
    <w:rsid w:val="00F82FBA"/>
    <w:rsid w:val="00F8311A"/>
    <w:rsid w:val="00F83409"/>
    <w:rsid w:val="00F8353D"/>
    <w:rsid w:val="00F83B89"/>
    <w:rsid w:val="00F83C8C"/>
    <w:rsid w:val="00F83E88"/>
    <w:rsid w:val="00F840EF"/>
    <w:rsid w:val="00F84400"/>
    <w:rsid w:val="00F84803"/>
    <w:rsid w:val="00F848E2"/>
    <w:rsid w:val="00F849BD"/>
    <w:rsid w:val="00F84D94"/>
    <w:rsid w:val="00F8522C"/>
    <w:rsid w:val="00F85248"/>
    <w:rsid w:val="00F85362"/>
    <w:rsid w:val="00F85B90"/>
    <w:rsid w:val="00F85D4C"/>
    <w:rsid w:val="00F85D61"/>
    <w:rsid w:val="00F861E8"/>
    <w:rsid w:val="00F862D0"/>
    <w:rsid w:val="00F8660E"/>
    <w:rsid w:val="00F8662F"/>
    <w:rsid w:val="00F866A3"/>
    <w:rsid w:val="00F866FB"/>
    <w:rsid w:val="00F86AA3"/>
    <w:rsid w:val="00F86F56"/>
    <w:rsid w:val="00F876F6"/>
    <w:rsid w:val="00F90279"/>
    <w:rsid w:val="00F905B7"/>
    <w:rsid w:val="00F908ED"/>
    <w:rsid w:val="00F90B5B"/>
    <w:rsid w:val="00F90C1B"/>
    <w:rsid w:val="00F90CDC"/>
    <w:rsid w:val="00F90CEA"/>
    <w:rsid w:val="00F90ED8"/>
    <w:rsid w:val="00F910B7"/>
    <w:rsid w:val="00F91263"/>
    <w:rsid w:val="00F91A8E"/>
    <w:rsid w:val="00F91E37"/>
    <w:rsid w:val="00F91FF5"/>
    <w:rsid w:val="00F92587"/>
    <w:rsid w:val="00F92686"/>
    <w:rsid w:val="00F926A5"/>
    <w:rsid w:val="00F9274A"/>
    <w:rsid w:val="00F928AE"/>
    <w:rsid w:val="00F92B82"/>
    <w:rsid w:val="00F92E1B"/>
    <w:rsid w:val="00F93092"/>
    <w:rsid w:val="00F93479"/>
    <w:rsid w:val="00F9363E"/>
    <w:rsid w:val="00F93B3C"/>
    <w:rsid w:val="00F93D33"/>
    <w:rsid w:val="00F9400E"/>
    <w:rsid w:val="00F94DF8"/>
    <w:rsid w:val="00F952DB"/>
    <w:rsid w:val="00F9552C"/>
    <w:rsid w:val="00F95700"/>
    <w:rsid w:val="00F957A7"/>
    <w:rsid w:val="00F95827"/>
    <w:rsid w:val="00F959D9"/>
    <w:rsid w:val="00F95A2A"/>
    <w:rsid w:val="00F95EBF"/>
    <w:rsid w:val="00F95F94"/>
    <w:rsid w:val="00F96722"/>
    <w:rsid w:val="00F96880"/>
    <w:rsid w:val="00F9696B"/>
    <w:rsid w:val="00F96A0F"/>
    <w:rsid w:val="00F96ABF"/>
    <w:rsid w:val="00F96AE6"/>
    <w:rsid w:val="00F96BAE"/>
    <w:rsid w:val="00F96D00"/>
    <w:rsid w:val="00F96F6B"/>
    <w:rsid w:val="00F96FD5"/>
    <w:rsid w:val="00F972D3"/>
    <w:rsid w:val="00F977A8"/>
    <w:rsid w:val="00F97DC4"/>
    <w:rsid w:val="00F97E9E"/>
    <w:rsid w:val="00FA036E"/>
    <w:rsid w:val="00FA05AF"/>
    <w:rsid w:val="00FA06D9"/>
    <w:rsid w:val="00FA0AA4"/>
    <w:rsid w:val="00FA0EE1"/>
    <w:rsid w:val="00FA0F7A"/>
    <w:rsid w:val="00FA0F84"/>
    <w:rsid w:val="00FA14B3"/>
    <w:rsid w:val="00FA1617"/>
    <w:rsid w:val="00FA1A14"/>
    <w:rsid w:val="00FA1DF0"/>
    <w:rsid w:val="00FA206F"/>
    <w:rsid w:val="00FA2403"/>
    <w:rsid w:val="00FA24B4"/>
    <w:rsid w:val="00FA26F0"/>
    <w:rsid w:val="00FA27F0"/>
    <w:rsid w:val="00FA2879"/>
    <w:rsid w:val="00FA2A37"/>
    <w:rsid w:val="00FA2BF8"/>
    <w:rsid w:val="00FA2FD6"/>
    <w:rsid w:val="00FA32E5"/>
    <w:rsid w:val="00FA345F"/>
    <w:rsid w:val="00FA39C0"/>
    <w:rsid w:val="00FA3DE0"/>
    <w:rsid w:val="00FA3E2A"/>
    <w:rsid w:val="00FA3EA2"/>
    <w:rsid w:val="00FA4349"/>
    <w:rsid w:val="00FA436D"/>
    <w:rsid w:val="00FA44E3"/>
    <w:rsid w:val="00FA4518"/>
    <w:rsid w:val="00FA457C"/>
    <w:rsid w:val="00FA49A4"/>
    <w:rsid w:val="00FA49D6"/>
    <w:rsid w:val="00FA4CE7"/>
    <w:rsid w:val="00FA506B"/>
    <w:rsid w:val="00FA5BE3"/>
    <w:rsid w:val="00FA5D0A"/>
    <w:rsid w:val="00FA5DB0"/>
    <w:rsid w:val="00FA62E5"/>
    <w:rsid w:val="00FA636B"/>
    <w:rsid w:val="00FA6558"/>
    <w:rsid w:val="00FA6613"/>
    <w:rsid w:val="00FA688F"/>
    <w:rsid w:val="00FA69AB"/>
    <w:rsid w:val="00FA706F"/>
    <w:rsid w:val="00FA7085"/>
    <w:rsid w:val="00FA7381"/>
    <w:rsid w:val="00FA74F5"/>
    <w:rsid w:val="00FA7641"/>
    <w:rsid w:val="00FA76A1"/>
    <w:rsid w:val="00FA7A39"/>
    <w:rsid w:val="00FB0121"/>
    <w:rsid w:val="00FB059D"/>
    <w:rsid w:val="00FB090C"/>
    <w:rsid w:val="00FB0CF9"/>
    <w:rsid w:val="00FB0FE9"/>
    <w:rsid w:val="00FB11FA"/>
    <w:rsid w:val="00FB181F"/>
    <w:rsid w:val="00FB189B"/>
    <w:rsid w:val="00FB18B9"/>
    <w:rsid w:val="00FB1925"/>
    <w:rsid w:val="00FB1A5A"/>
    <w:rsid w:val="00FB1F02"/>
    <w:rsid w:val="00FB2204"/>
    <w:rsid w:val="00FB26E2"/>
    <w:rsid w:val="00FB2903"/>
    <w:rsid w:val="00FB29CC"/>
    <w:rsid w:val="00FB2AAB"/>
    <w:rsid w:val="00FB2BFD"/>
    <w:rsid w:val="00FB2C43"/>
    <w:rsid w:val="00FB2C90"/>
    <w:rsid w:val="00FB2CBE"/>
    <w:rsid w:val="00FB2F2A"/>
    <w:rsid w:val="00FB31BC"/>
    <w:rsid w:val="00FB3746"/>
    <w:rsid w:val="00FB3A12"/>
    <w:rsid w:val="00FB3B10"/>
    <w:rsid w:val="00FB3B65"/>
    <w:rsid w:val="00FB3D3C"/>
    <w:rsid w:val="00FB3D53"/>
    <w:rsid w:val="00FB3E34"/>
    <w:rsid w:val="00FB4063"/>
    <w:rsid w:val="00FB45FB"/>
    <w:rsid w:val="00FB4786"/>
    <w:rsid w:val="00FB483A"/>
    <w:rsid w:val="00FB4966"/>
    <w:rsid w:val="00FB49AE"/>
    <w:rsid w:val="00FB4AB1"/>
    <w:rsid w:val="00FB4BBB"/>
    <w:rsid w:val="00FB4E62"/>
    <w:rsid w:val="00FB5169"/>
    <w:rsid w:val="00FB5380"/>
    <w:rsid w:val="00FB53C3"/>
    <w:rsid w:val="00FB562F"/>
    <w:rsid w:val="00FB5764"/>
    <w:rsid w:val="00FB6091"/>
    <w:rsid w:val="00FB6282"/>
    <w:rsid w:val="00FB669A"/>
    <w:rsid w:val="00FB6D9E"/>
    <w:rsid w:val="00FB6FF1"/>
    <w:rsid w:val="00FB71C3"/>
    <w:rsid w:val="00FB7851"/>
    <w:rsid w:val="00FB79E4"/>
    <w:rsid w:val="00FB7C2F"/>
    <w:rsid w:val="00FB7E07"/>
    <w:rsid w:val="00FB7EF4"/>
    <w:rsid w:val="00FC00A8"/>
    <w:rsid w:val="00FC027D"/>
    <w:rsid w:val="00FC03B9"/>
    <w:rsid w:val="00FC0719"/>
    <w:rsid w:val="00FC093A"/>
    <w:rsid w:val="00FC0BD0"/>
    <w:rsid w:val="00FC0C56"/>
    <w:rsid w:val="00FC0E59"/>
    <w:rsid w:val="00FC10D2"/>
    <w:rsid w:val="00FC1584"/>
    <w:rsid w:val="00FC1706"/>
    <w:rsid w:val="00FC1748"/>
    <w:rsid w:val="00FC1A0A"/>
    <w:rsid w:val="00FC1C91"/>
    <w:rsid w:val="00FC1E11"/>
    <w:rsid w:val="00FC229A"/>
    <w:rsid w:val="00FC2B93"/>
    <w:rsid w:val="00FC2CFF"/>
    <w:rsid w:val="00FC2FB6"/>
    <w:rsid w:val="00FC34BD"/>
    <w:rsid w:val="00FC352E"/>
    <w:rsid w:val="00FC35AE"/>
    <w:rsid w:val="00FC370D"/>
    <w:rsid w:val="00FC3D23"/>
    <w:rsid w:val="00FC405C"/>
    <w:rsid w:val="00FC4313"/>
    <w:rsid w:val="00FC43AB"/>
    <w:rsid w:val="00FC47ED"/>
    <w:rsid w:val="00FC4FBF"/>
    <w:rsid w:val="00FC5150"/>
    <w:rsid w:val="00FC5504"/>
    <w:rsid w:val="00FC58D7"/>
    <w:rsid w:val="00FC591F"/>
    <w:rsid w:val="00FC5BEC"/>
    <w:rsid w:val="00FC5E0B"/>
    <w:rsid w:val="00FC6003"/>
    <w:rsid w:val="00FC648E"/>
    <w:rsid w:val="00FC6606"/>
    <w:rsid w:val="00FC66F4"/>
    <w:rsid w:val="00FC6A1C"/>
    <w:rsid w:val="00FC6B13"/>
    <w:rsid w:val="00FC6BC5"/>
    <w:rsid w:val="00FC6E53"/>
    <w:rsid w:val="00FC6E78"/>
    <w:rsid w:val="00FC6FB3"/>
    <w:rsid w:val="00FC708D"/>
    <w:rsid w:val="00FC71BA"/>
    <w:rsid w:val="00FC72A6"/>
    <w:rsid w:val="00FC72E7"/>
    <w:rsid w:val="00FC742E"/>
    <w:rsid w:val="00FC743D"/>
    <w:rsid w:val="00FC7618"/>
    <w:rsid w:val="00FC7C64"/>
    <w:rsid w:val="00FC7D1C"/>
    <w:rsid w:val="00FC7E42"/>
    <w:rsid w:val="00FC7F9A"/>
    <w:rsid w:val="00FD038E"/>
    <w:rsid w:val="00FD0982"/>
    <w:rsid w:val="00FD0A5A"/>
    <w:rsid w:val="00FD0C2A"/>
    <w:rsid w:val="00FD168A"/>
    <w:rsid w:val="00FD1DB5"/>
    <w:rsid w:val="00FD2091"/>
    <w:rsid w:val="00FD221C"/>
    <w:rsid w:val="00FD26C3"/>
    <w:rsid w:val="00FD2A27"/>
    <w:rsid w:val="00FD2AEB"/>
    <w:rsid w:val="00FD2E2E"/>
    <w:rsid w:val="00FD3106"/>
    <w:rsid w:val="00FD3274"/>
    <w:rsid w:val="00FD32B7"/>
    <w:rsid w:val="00FD33C4"/>
    <w:rsid w:val="00FD344B"/>
    <w:rsid w:val="00FD357B"/>
    <w:rsid w:val="00FD3736"/>
    <w:rsid w:val="00FD3981"/>
    <w:rsid w:val="00FD3AD7"/>
    <w:rsid w:val="00FD3B30"/>
    <w:rsid w:val="00FD3B50"/>
    <w:rsid w:val="00FD45E1"/>
    <w:rsid w:val="00FD46BF"/>
    <w:rsid w:val="00FD471C"/>
    <w:rsid w:val="00FD4730"/>
    <w:rsid w:val="00FD473A"/>
    <w:rsid w:val="00FD4779"/>
    <w:rsid w:val="00FD4C6B"/>
    <w:rsid w:val="00FD4C93"/>
    <w:rsid w:val="00FD4D52"/>
    <w:rsid w:val="00FD4EAD"/>
    <w:rsid w:val="00FD4F4F"/>
    <w:rsid w:val="00FD50F7"/>
    <w:rsid w:val="00FD534E"/>
    <w:rsid w:val="00FD56FC"/>
    <w:rsid w:val="00FD57F7"/>
    <w:rsid w:val="00FD5832"/>
    <w:rsid w:val="00FD5874"/>
    <w:rsid w:val="00FD58F0"/>
    <w:rsid w:val="00FD5982"/>
    <w:rsid w:val="00FD6149"/>
    <w:rsid w:val="00FD62E4"/>
    <w:rsid w:val="00FD6458"/>
    <w:rsid w:val="00FD648D"/>
    <w:rsid w:val="00FD69E7"/>
    <w:rsid w:val="00FD6C6C"/>
    <w:rsid w:val="00FD6CF9"/>
    <w:rsid w:val="00FD731F"/>
    <w:rsid w:val="00FD742A"/>
    <w:rsid w:val="00FD764E"/>
    <w:rsid w:val="00FD76DE"/>
    <w:rsid w:val="00FD7856"/>
    <w:rsid w:val="00FE0209"/>
    <w:rsid w:val="00FE022E"/>
    <w:rsid w:val="00FE043C"/>
    <w:rsid w:val="00FE063E"/>
    <w:rsid w:val="00FE0802"/>
    <w:rsid w:val="00FE0A76"/>
    <w:rsid w:val="00FE0B26"/>
    <w:rsid w:val="00FE0C0F"/>
    <w:rsid w:val="00FE0DD8"/>
    <w:rsid w:val="00FE1180"/>
    <w:rsid w:val="00FE11B4"/>
    <w:rsid w:val="00FE14BE"/>
    <w:rsid w:val="00FE1754"/>
    <w:rsid w:val="00FE1930"/>
    <w:rsid w:val="00FE1B1B"/>
    <w:rsid w:val="00FE1E26"/>
    <w:rsid w:val="00FE20AC"/>
    <w:rsid w:val="00FE20B0"/>
    <w:rsid w:val="00FE25A9"/>
    <w:rsid w:val="00FE264B"/>
    <w:rsid w:val="00FE2AC3"/>
    <w:rsid w:val="00FE2C3C"/>
    <w:rsid w:val="00FE2E95"/>
    <w:rsid w:val="00FE2EB9"/>
    <w:rsid w:val="00FE350C"/>
    <w:rsid w:val="00FE3ADA"/>
    <w:rsid w:val="00FE3BB8"/>
    <w:rsid w:val="00FE420E"/>
    <w:rsid w:val="00FE440C"/>
    <w:rsid w:val="00FE458D"/>
    <w:rsid w:val="00FE4760"/>
    <w:rsid w:val="00FE476D"/>
    <w:rsid w:val="00FE47FB"/>
    <w:rsid w:val="00FE4A9C"/>
    <w:rsid w:val="00FE4C93"/>
    <w:rsid w:val="00FE514C"/>
    <w:rsid w:val="00FE5160"/>
    <w:rsid w:val="00FE5279"/>
    <w:rsid w:val="00FE5703"/>
    <w:rsid w:val="00FE5758"/>
    <w:rsid w:val="00FE6286"/>
    <w:rsid w:val="00FE668C"/>
    <w:rsid w:val="00FE6899"/>
    <w:rsid w:val="00FE6A02"/>
    <w:rsid w:val="00FE6DFB"/>
    <w:rsid w:val="00FE6F80"/>
    <w:rsid w:val="00FE7548"/>
    <w:rsid w:val="00FE79FB"/>
    <w:rsid w:val="00FE7C23"/>
    <w:rsid w:val="00FE7F92"/>
    <w:rsid w:val="00FF0009"/>
    <w:rsid w:val="00FF0067"/>
    <w:rsid w:val="00FF048D"/>
    <w:rsid w:val="00FF06B2"/>
    <w:rsid w:val="00FF0C62"/>
    <w:rsid w:val="00FF0E41"/>
    <w:rsid w:val="00FF11DF"/>
    <w:rsid w:val="00FF11FB"/>
    <w:rsid w:val="00FF1330"/>
    <w:rsid w:val="00FF14A5"/>
    <w:rsid w:val="00FF14CE"/>
    <w:rsid w:val="00FF1529"/>
    <w:rsid w:val="00FF1894"/>
    <w:rsid w:val="00FF1B9D"/>
    <w:rsid w:val="00FF1F83"/>
    <w:rsid w:val="00FF218D"/>
    <w:rsid w:val="00FF2AED"/>
    <w:rsid w:val="00FF2B64"/>
    <w:rsid w:val="00FF2CDB"/>
    <w:rsid w:val="00FF2DC8"/>
    <w:rsid w:val="00FF3390"/>
    <w:rsid w:val="00FF343C"/>
    <w:rsid w:val="00FF36B2"/>
    <w:rsid w:val="00FF3811"/>
    <w:rsid w:val="00FF3FCF"/>
    <w:rsid w:val="00FF4075"/>
    <w:rsid w:val="00FF40B6"/>
    <w:rsid w:val="00FF46ED"/>
    <w:rsid w:val="00FF4E98"/>
    <w:rsid w:val="00FF50A0"/>
    <w:rsid w:val="00FF51DC"/>
    <w:rsid w:val="00FF5336"/>
    <w:rsid w:val="00FF55C1"/>
    <w:rsid w:val="00FF5633"/>
    <w:rsid w:val="00FF589B"/>
    <w:rsid w:val="00FF599C"/>
    <w:rsid w:val="00FF5A00"/>
    <w:rsid w:val="00FF5A78"/>
    <w:rsid w:val="00FF5CE5"/>
    <w:rsid w:val="00FF617F"/>
    <w:rsid w:val="00FF6684"/>
    <w:rsid w:val="00FF6ADA"/>
    <w:rsid w:val="00FF74E0"/>
    <w:rsid w:val="00FF7558"/>
    <w:rsid w:val="00FF75FA"/>
    <w:rsid w:val="00FF78A3"/>
    <w:rsid w:val="00FF78D0"/>
    <w:rsid w:val="00FF7C59"/>
    <w:rsid w:val="00FF7D8D"/>
    <w:rsid w:val="00F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9B297D"/>
  <w15:chartTrackingRefBased/>
  <w15:docId w15:val="{FD7318DD-D601-4286-95B7-1D3BAE966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726D1"/>
    <w:pPr>
      <w:spacing w:after="120" w:line="288" w:lineRule="auto"/>
      <w:ind w:firstLine="709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8D1F49"/>
    <w:pPr>
      <w:keepNext/>
      <w:numPr>
        <w:numId w:val="5"/>
      </w:numPr>
      <w:pBdr>
        <w:top w:val="single" w:sz="8" w:space="1" w:color="auto"/>
        <w:bottom w:val="single" w:sz="8" w:space="1" w:color="auto"/>
      </w:pBdr>
      <w:tabs>
        <w:tab w:val="num" w:pos="360"/>
      </w:tabs>
      <w:spacing w:line="240" w:lineRule="auto"/>
      <w:ind w:left="0" w:firstLine="0"/>
      <w:jc w:val="center"/>
      <w:outlineLvl w:val="0"/>
    </w:pPr>
    <w:rPr>
      <w:rFonts w:cs="Arial"/>
      <w:b/>
      <w:bCs/>
      <w:caps/>
      <w:kern w:val="32"/>
      <w:sz w:val="22"/>
      <w:szCs w:val="22"/>
    </w:rPr>
  </w:style>
  <w:style w:type="paragraph" w:styleId="Nadpis2">
    <w:name w:val="heading 2"/>
    <w:basedOn w:val="Normln"/>
    <w:next w:val="Normln"/>
    <w:link w:val="Nadpis2Char"/>
    <w:qFormat/>
    <w:rsid w:val="008D1F49"/>
    <w:pPr>
      <w:keepNext/>
      <w:numPr>
        <w:ilvl w:val="1"/>
        <w:numId w:val="5"/>
      </w:numPr>
      <w:tabs>
        <w:tab w:val="num" w:pos="360"/>
      </w:tabs>
      <w:spacing w:line="240" w:lineRule="auto"/>
      <w:ind w:left="0" w:firstLine="0"/>
      <w:outlineLvl w:val="1"/>
    </w:pPr>
    <w:rPr>
      <w:rFonts w:cs="Arial"/>
      <w:b/>
      <w:bCs/>
      <w:iCs/>
      <w:szCs w:val="20"/>
    </w:rPr>
  </w:style>
  <w:style w:type="paragraph" w:styleId="Nadpis3">
    <w:name w:val="heading 3"/>
    <w:aliases w:val="Nadpis malý"/>
    <w:basedOn w:val="Normln"/>
    <w:next w:val="Normln"/>
    <w:link w:val="Nadpis3Char"/>
    <w:qFormat/>
    <w:rsid w:val="008D1F49"/>
    <w:pPr>
      <w:keepNext/>
      <w:numPr>
        <w:ilvl w:val="2"/>
        <w:numId w:val="5"/>
      </w:numPr>
      <w:tabs>
        <w:tab w:val="num" w:pos="360"/>
      </w:tabs>
      <w:spacing w:line="240" w:lineRule="auto"/>
      <w:ind w:left="0"/>
      <w:outlineLvl w:val="2"/>
    </w:pPr>
    <w:rPr>
      <w:rFonts w:cs="Arial"/>
      <w:bCs/>
      <w:szCs w:val="20"/>
    </w:rPr>
  </w:style>
  <w:style w:type="paragraph" w:styleId="Nadpis4">
    <w:name w:val="heading 4"/>
    <w:basedOn w:val="Normln"/>
    <w:next w:val="Normln"/>
    <w:qFormat/>
    <w:rsid w:val="00F47B22"/>
    <w:pPr>
      <w:keepNext/>
      <w:numPr>
        <w:ilvl w:val="3"/>
        <w:numId w:val="5"/>
      </w:numPr>
      <w:tabs>
        <w:tab w:val="num" w:pos="360"/>
      </w:tabs>
      <w:spacing w:line="240" w:lineRule="auto"/>
      <w:ind w:left="0"/>
      <w:outlineLvl w:val="3"/>
    </w:pPr>
    <w:rPr>
      <w:bCs/>
      <w:spacing w:val="40"/>
      <w:szCs w:val="20"/>
    </w:rPr>
  </w:style>
  <w:style w:type="paragraph" w:styleId="Nadpis5">
    <w:name w:val="heading 5"/>
    <w:aliases w:val="Nadpis 5 Char"/>
    <w:basedOn w:val="Normln"/>
    <w:next w:val="Normln"/>
    <w:link w:val="Nadpis5Char1"/>
    <w:qFormat/>
    <w:rsid w:val="000265F0"/>
    <w:pPr>
      <w:numPr>
        <w:ilvl w:val="4"/>
        <w:numId w:val="5"/>
      </w:numPr>
      <w:tabs>
        <w:tab w:val="clear" w:pos="851"/>
        <w:tab w:val="num" w:pos="360"/>
      </w:tabs>
      <w:ind w:left="993" w:hanging="284"/>
      <w:outlineLvl w:val="4"/>
    </w:pPr>
    <w:rPr>
      <w:bCs/>
      <w:iCs/>
      <w:szCs w:val="20"/>
    </w:rPr>
  </w:style>
  <w:style w:type="paragraph" w:styleId="Nadpis6">
    <w:name w:val="heading 6"/>
    <w:aliases w:val="Nadpis 6 Char Char,Nadpis 6 Char Char Char Char,Nadpis 6 Char Char Char,Nadpis 6 Char Char Char Char Char Char,Nadpis 61,Nadpis 6 Char Char1,Nadpis 6 Char Char Char Char1 Char Char,Nadpis 6 Char Char Char Char1 Char Char Char Char Char Char"/>
    <w:basedOn w:val="Normln"/>
    <w:link w:val="Nadpis6Char"/>
    <w:autoRedefine/>
    <w:qFormat/>
    <w:rsid w:val="00697C65"/>
    <w:pPr>
      <w:numPr>
        <w:numId w:val="9"/>
      </w:numPr>
      <w:tabs>
        <w:tab w:val="clear" w:pos="1440"/>
        <w:tab w:val="num" w:pos="720"/>
      </w:tabs>
      <w:ind w:left="720"/>
      <w:outlineLvl w:val="5"/>
    </w:pPr>
    <w:rPr>
      <w:rFonts w:cs="Arial"/>
      <w:bCs/>
      <w:szCs w:val="20"/>
    </w:rPr>
  </w:style>
  <w:style w:type="paragraph" w:styleId="Nadpis7">
    <w:name w:val="heading 7"/>
    <w:basedOn w:val="Normln"/>
    <w:next w:val="Normln"/>
    <w:qFormat/>
    <w:rsid w:val="0026310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dpis9">
    <w:name w:val="heading 9"/>
    <w:basedOn w:val="Normln"/>
    <w:next w:val="Normln"/>
    <w:qFormat/>
    <w:rsid w:val="0026310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zvrendokumentu">
    <w:name w:val="Rozvržení dokumentu"/>
    <w:basedOn w:val="Normln"/>
    <w:semiHidden/>
    <w:rsid w:val="005B02B3"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rsid w:val="009F4A7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F4A75"/>
  </w:style>
  <w:style w:type="paragraph" w:styleId="Zhlav">
    <w:name w:val="header"/>
    <w:basedOn w:val="Normln"/>
    <w:rsid w:val="009F4A75"/>
    <w:pPr>
      <w:tabs>
        <w:tab w:val="center" w:pos="4536"/>
        <w:tab w:val="right" w:pos="9072"/>
      </w:tabs>
    </w:pPr>
  </w:style>
  <w:style w:type="character" w:customStyle="1" w:styleId="skryttextChar3">
    <w:name w:val="skrytý text Char3"/>
    <w:rsid w:val="00812B35"/>
    <w:rPr>
      <w:rFonts w:ascii="Arial" w:hAnsi="Arial"/>
      <w:i/>
      <w:vanish/>
      <w:color w:val="999999"/>
      <w:szCs w:val="24"/>
      <w:lang w:val="cs-CZ" w:eastAsia="cs-CZ" w:bidi="ar-SA"/>
    </w:rPr>
  </w:style>
  <w:style w:type="paragraph" w:customStyle="1" w:styleId="StylStylNadpis2zarovnnnastedVlevojednoduchAutomat">
    <w:name w:val="Styl Styl Nadpis 2 + zarovnání na střed Vlevo: (jednoduché Automat..."/>
    <w:basedOn w:val="Normln"/>
    <w:rsid w:val="009C3D8E"/>
    <w:pPr>
      <w:numPr>
        <w:ilvl w:val="1"/>
        <w:numId w:val="1"/>
      </w:numPr>
    </w:pPr>
  </w:style>
  <w:style w:type="character" w:customStyle="1" w:styleId="Nadpis3Char">
    <w:name w:val="Nadpis 3 Char"/>
    <w:aliases w:val="Nadpis malý Char"/>
    <w:link w:val="Nadpis3"/>
    <w:rsid w:val="008D1F49"/>
    <w:rPr>
      <w:rFonts w:ascii="Arial" w:hAnsi="Arial" w:cs="Arial"/>
      <w:bCs/>
    </w:rPr>
  </w:style>
  <w:style w:type="character" w:styleId="Hypertextovodkaz">
    <w:name w:val="Hyperlink"/>
    <w:semiHidden/>
    <w:rsid w:val="00624F21"/>
    <w:rPr>
      <w:color w:val="0000FF"/>
      <w:u w:val="single"/>
    </w:rPr>
  </w:style>
  <w:style w:type="paragraph" w:customStyle="1" w:styleId="Przdndek">
    <w:name w:val="Prázdný řádek"/>
    <w:basedOn w:val="Normln"/>
    <w:next w:val="Normln"/>
    <w:semiHidden/>
    <w:rsid w:val="00624F21"/>
    <w:rPr>
      <w:color w:val="000000"/>
      <w:spacing w:val="20"/>
      <w:sz w:val="12"/>
      <w:szCs w:val="20"/>
    </w:rPr>
  </w:style>
  <w:style w:type="paragraph" w:styleId="Titulek">
    <w:name w:val="caption"/>
    <w:basedOn w:val="Normln"/>
    <w:next w:val="Normln"/>
    <w:qFormat/>
    <w:rsid w:val="00624F21"/>
    <w:pPr>
      <w:spacing w:before="120"/>
    </w:pPr>
    <w:rPr>
      <w:b/>
      <w:color w:val="000000"/>
      <w:spacing w:val="20"/>
      <w:szCs w:val="20"/>
    </w:rPr>
  </w:style>
  <w:style w:type="paragraph" w:customStyle="1" w:styleId="Normlnbezodsazen">
    <w:name w:val="Normální bez odsazení"/>
    <w:basedOn w:val="Normln"/>
    <w:next w:val="Normln"/>
    <w:semiHidden/>
    <w:rsid w:val="00624F21"/>
    <w:pPr>
      <w:ind w:left="709" w:hanging="709"/>
    </w:pPr>
    <w:rPr>
      <w:color w:val="000000"/>
      <w:spacing w:val="20"/>
      <w:szCs w:val="20"/>
    </w:rPr>
  </w:style>
  <w:style w:type="paragraph" w:styleId="Zkladntextodsazen">
    <w:name w:val="Body Text Indent"/>
    <w:basedOn w:val="Normln"/>
    <w:semiHidden/>
    <w:rsid w:val="00624F21"/>
    <w:rPr>
      <w:color w:val="000000"/>
      <w:spacing w:val="20"/>
      <w:szCs w:val="20"/>
    </w:rPr>
  </w:style>
  <w:style w:type="paragraph" w:styleId="Textpoznpodarou">
    <w:name w:val="footnote text"/>
    <w:basedOn w:val="Normln"/>
    <w:semiHidden/>
    <w:rsid w:val="00624F21"/>
    <w:rPr>
      <w:color w:val="000000"/>
      <w:spacing w:val="20"/>
      <w:szCs w:val="20"/>
    </w:rPr>
  </w:style>
  <w:style w:type="character" w:styleId="Znakapoznpodarou">
    <w:name w:val="footnote reference"/>
    <w:semiHidden/>
    <w:rsid w:val="00624F21"/>
    <w:rPr>
      <w:vertAlign w:val="superscript"/>
    </w:rPr>
  </w:style>
  <w:style w:type="paragraph" w:styleId="slovanseznam4">
    <w:name w:val="List Number 4"/>
    <w:basedOn w:val="Normln"/>
    <w:semiHidden/>
    <w:rsid w:val="00624F21"/>
    <w:pPr>
      <w:ind w:firstLine="0"/>
    </w:pPr>
    <w:rPr>
      <w:rFonts w:ascii="Times New Roman" w:hAnsi="Times New Roman"/>
      <w:color w:val="000000"/>
      <w:spacing w:val="20"/>
      <w:sz w:val="24"/>
    </w:rPr>
  </w:style>
  <w:style w:type="paragraph" w:customStyle="1" w:styleId="normln-podklad">
    <w:name w:val="normální - podklad"/>
    <w:basedOn w:val="Normln"/>
    <w:semiHidden/>
    <w:rsid w:val="00624F21"/>
    <w:rPr>
      <w:color w:val="0000FF"/>
      <w:spacing w:val="20"/>
      <w:szCs w:val="20"/>
    </w:rPr>
  </w:style>
  <w:style w:type="paragraph" w:styleId="Obsah2">
    <w:name w:val="toc 2"/>
    <w:basedOn w:val="Normln"/>
    <w:next w:val="Normln"/>
    <w:autoRedefine/>
    <w:semiHidden/>
    <w:rsid w:val="005738D4"/>
    <w:pPr>
      <w:tabs>
        <w:tab w:val="right" w:leader="dot" w:pos="9360"/>
      </w:tabs>
      <w:spacing w:before="40" w:after="40" w:line="240" w:lineRule="auto"/>
      <w:ind w:left="777" w:right="355" w:hanging="493"/>
      <w:jc w:val="left"/>
    </w:pPr>
    <w:rPr>
      <w:iCs/>
      <w:szCs w:val="20"/>
    </w:rPr>
  </w:style>
  <w:style w:type="paragraph" w:styleId="Obsah3">
    <w:name w:val="toc 3"/>
    <w:basedOn w:val="Normln"/>
    <w:next w:val="Normln"/>
    <w:autoRedefine/>
    <w:semiHidden/>
    <w:rsid w:val="005562FC"/>
    <w:pPr>
      <w:tabs>
        <w:tab w:val="right" w:pos="9360"/>
      </w:tabs>
      <w:spacing w:after="0" w:line="240" w:lineRule="auto"/>
      <w:ind w:left="1344" w:right="357" w:hanging="567"/>
    </w:pPr>
    <w:rPr>
      <w:szCs w:val="20"/>
    </w:rPr>
  </w:style>
  <w:style w:type="paragraph" w:styleId="Obsah4">
    <w:name w:val="toc 4"/>
    <w:basedOn w:val="Normln"/>
    <w:next w:val="Normln"/>
    <w:autoRedefine/>
    <w:semiHidden/>
    <w:rsid w:val="00624F21"/>
    <w:pPr>
      <w:ind w:left="600"/>
      <w:jc w:val="left"/>
    </w:pPr>
    <w:rPr>
      <w:rFonts w:ascii="Times New Roman" w:hAnsi="Times New Roman"/>
      <w:szCs w:val="20"/>
    </w:rPr>
  </w:style>
  <w:style w:type="paragraph" w:styleId="Obsah5">
    <w:name w:val="toc 5"/>
    <w:basedOn w:val="Normln"/>
    <w:next w:val="Normln"/>
    <w:autoRedefine/>
    <w:semiHidden/>
    <w:rsid w:val="00624F21"/>
    <w:pPr>
      <w:ind w:left="800"/>
      <w:jc w:val="left"/>
    </w:pPr>
    <w:rPr>
      <w:rFonts w:ascii="Times New Roman" w:hAnsi="Times New Roman"/>
      <w:szCs w:val="20"/>
    </w:rPr>
  </w:style>
  <w:style w:type="paragraph" w:styleId="Textbubliny">
    <w:name w:val="Balloon Text"/>
    <w:basedOn w:val="Normln"/>
    <w:semiHidden/>
    <w:rsid w:val="00624F21"/>
    <w:rPr>
      <w:rFonts w:ascii="Tahoma" w:hAnsi="Tahoma" w:cs="Tahoma"/>
      <w:color w:val="000000"/>
      <w:spacing w:val="20"/>
      <w:sz w:val="16"/>
      <w:szCs w:val="16"/>
    </w:rPr>
  </w:style>
  <w:style w:type="paragraph" w:styleId="z-Konecformule">
    <w:name w:val="HTML Bottom of Form"/>
    <w:basedOn w:val="Normln"/>
    <w:next w:val="Normln"/>
    <w:hidden/>
    <w:rsid w:val="00624F21"/>
    <w:pPr>
      <w:pBdr>
        <w:top w:val="single" w:sz="6" w:space="1" w:color="auto"/>
      </w:pBdr>
      <w:ind w:firstLine="0"/>
      <w:jc w:val="center"/>
    </w:pPr>
    <w:rPr>
      <w:rFonts w:cs="Arial"/>
      <w:vanish/>
      <w:color w:val="000000"/>
      <w:spacing w:val="20"/>
      <w:sz w:val="16"/>
      <w:szCs w:val="16"/>
    </w:rPr>
  </w:style>
  <w:style w:type="paragraph" w:styleId="z-Zatekformule">
    <w:name w:val="HTML Top of Form"/>
    <w:basedOn w:val="Normln"/>
    <w:next w:val="Normln"/>
    <w:hidden/>
    <w:rsid w:val="00624F21"/>
    <w:pPr>
      <w:pBdr>
        <w:bottom w:val="single" w:sz="6" w:space="1" w:color="auto"/>
      </w:pBdr>
      <w:ind w:firstLine="0"/>
      <w:jc w:val="center"/>
    </w:pPr>
    <w:rPr>
      <w:rFonts w:cs="Arial"/>
      <w:vanish/>
      <w:color w:val="000000"/>
      <w:spacing w:val="20"/>
      <w:sz w:val="16"/>
      <w:szCs w:val="16"/>
    </w:rPr>
  </w:style>
  <w:style w:type="paragraph" w:customStyle="1" w:styleId="dka">
    <w:name w:val="dka"/>
    <w:basedOn w:val="Normln"/>
    <w:rsid w:val="00624F21"/>
    <w:pPr>
      <w:overflowPunct w:val="0"/>
      <w:autoSpaceDE w:val="0"/>
      <w:autoSpaceDN w:val="0"/>
      <w:ind w:firstLine="0"/>
    </w:pPr>
    <w:rPr>
      <w:rFonts w:ascii="Times New Roman" w:hAnsi="Times New Roman"/>
      <w:color w:val="000000"/>
      <w:spacing w:val="20"/>
      <w:sz w:val="24"/>
    </w:rPr>
  </w:style>
  <w:style w:type="paragraph" w:styleId="Zkladntext">
    <w:name w:val="Body Text"/>
    <w:basedOn w:val="Normln"/>
    <w:rsid w:val="00624F21"/>
    <w:rPr>
      <w:color w:val="000000"/>
      <w:spacing w:val="20"/>
      <w:szCs w:val="20"/>
    </w:rPr>
  </w:style>
  <w:style w:type="paragraph" w:styleId="Zkladntext3">
    <w:name w:val="Body Text 3"/>
    <w:basedOn w:val="Normln"/>
    <w:rsid w:val="00624F21"/>
    <w:rPr>
      <w:color w:val="000000"/>
      <w:spacing w:val="20"/>
      <w:sz w:val="16"/>
      <w:szCs w:val="16"/>
    </w:rPr>
  </w:style>
  <w:style w:type="paragraph" w:customStyle="1" w:styleId="StylPrvndek0cm">
    <w:name w:val="Styl První řádek:  0 cm"/>
    <w:basedOn w:val="Normln"/>
    <w:rsid w:val="00624F21"/>
    <w:pPr>
      <w:ind w:firstLine="0"/>
      <w:jc w:val="center"/>
    </w:pPr>
    <w:rPr>
      <w:color w:val="000000"/>
      <w:spacing w:val="20"/>
      <w:szCs w:val="20"/>
    </w:rPr>
  </w:style>
  <w:style w:type="table" w:styleId="Mkatabulky">
    <w:name w:val="Table Grid"/>
    <w:basedOn w:val="Normlntabulka"/>
    <w:rsid w:val="00624F21"/>
    <w:pPr>
      <w:spacing w:line="30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rkystekouCharChar">
    <w:name w:val="odrážky s tečkou Char Char"/>
    <w:link w:val="odrkystekouChar"/>
    <w:rsid w:val="00FC7618"/>
    <w:rPr>
      <w:rFonts w:ascii="Arial" w:hAnsi="Arial"/>
      <w:szCs w:val="24"/>
    </w:rPr>
  </w:style>
  <w:style w:type="numbering" w:customStyle="1" w:styleId="StylStylSodrkamiVcerovov">
    <w:name w:val="Styl Styl S odrážkami + Víceúrovňové"/>
    <w:basedOn w:val="Bezseznamu"/>
    <w:rsid w:val="00624F21"/>
    <w:pPr>
      <w:numPr>
        <w:numId w:val="3"/>
      </w:numPr>
    </w:pPr>
  </w:style>
  <w:style w:type="paragraph" w:customStyle="1" w:styleId="StylAutomaticknenRozenoZenodkovnjednod">
    <w:name w:val="Styl Automatická není Rozšířené o / Zúžené o  Řádkování:  jednod..."/>
    <w:basedOn w:val="Normln"/>
    <w:rsid w:val="00624F21"/>
    <w:pPr>
      <w:spacing w:line="240" w:lineRule="auto"/>
    </w:pPr>
    <w:rPr>
      <w:spacing w:val="20"/>
      <w:szCs w:val="20"/>
    </w:rPr>
  </w:style>
  <w:style w:type="paragraph" w:customStyle="1" w:styleId="StylAutomaticknenRozenoZenodkovnjednod1">
    <w:name w:val="Styl Automatická není Rozšířené o / Zúžené o  Řádkování:  jednod...1"/>
    <w:basedOn w:val="Normln"/>
    <w:rsid w:val="00624F21"/>
    <w:rPr>
      <w:szCs w:val="20"/>
    </w:rPr>
  </w:style>
  <w:style w:type="paragraph" w:customStyle="1" w:styleId="StylAutomaticknenRozenoZenodkovnjednod2">
    <w:name w:val="Styl Automatická není Rozšířené o / Zúžené o  Řádkování:  jednod...2"/>
    <w:basedOn w:val="Normln"/>
    <w:rsid w:val="00624F21"/>
    <w:rPr>
      <w:szCs w:val="20"/>
    </w:rPr>
  </w:style>
  <w:style w:type="paragraph" w:styleId="Obsah1">
    <w:name w:val="toc 1"/>
    <w:basedOn w:val="Normln"/>
    <w:next w:val="Normln"/>
    <w:autoRedefine/>
    <w:semiHidden/>
    <w:rsid w:val="00B069DD"/>
    <w:pPr>
      <w:tabs>
        <w:tab w:val="right" w:leader="dot" w:pos="9360"/>
      </w:tabs>
      <w:spacing w:before="120" w:after="60" w:line="240" w:lineRule="auto"/>
      <w:ind w:left="284" w:right="357" w:hanging="284"/>
      <w:jc w:val="left"/>
    </w:pPr>
    <w:rPr>
      <w:b/>
      <w:bCs/>
      <w:szCs w:val="20"/>
    </w:rPr>
  </w:style>
  <w:style w:type="paragraph" w:styleId="Obsah6">
    <w:name w:val="toc 6"/>
    <w:basedOn w:val="Normln"/>
    <w:next w:val="Normln"/>
    <w:autoRedefine/>
    <w:semiHidden/>
    <w:rsid w:val="00624F21"/>
    <w:pPr>
      <w:ind w:left="1000"/>
      <w:jc w:val="left"/>
    </w:pPr>
    <w:rPr>
      <w:rFonts w:ascii="Times New Roman" w:hAnsi="Times New Roman"/>
      <w:szCs w:val="20"/>
    </w:rPr>
  </w:style>
  <w:style w:type="paragraph" w:styleId="Obsah7">
    <w:name w:val="toc 7"/>
    <w:basedOn w:val="Normln"/>
    <w:next w:val="Normln"/>
    <w:autoRedefine/>
    <w:semiHidden/>
    <w:rsid w:val="00624F21"/>
    <w:pPr>
      <w:ind w:left="1200"/>
      <w:jc w:val="left"/>
    </w:pPr>
    <w:rPr>
      <w:rFonts w:ascii="Times New Roman" w:hAnsi="Times New Roman"/>
      <w:szCs w:val="20"/>
    </w:rPr>
  </w:style>
  <w:style w:type="paragraph" w:styleId="Obsah8">
    <w:name w:val="toc 8"/>
    <w:basedOn w:val="Normln"/>
    <w:next w:val="Normln"/>
    <w:autoRedefine/>
    <w:semiHidden/>
    <w:rsid w:val="00624F21"/>
    <w:pPr>
      <w:ind w:left="1400"/>
      <w:jc w:val="left"/>
    </w:pPr>
    <w:rPr>
      <w:rFonts w:ascii="Times New Roman" w:hAnsi="Times New Roman"/>
      <w:szCs w:val="20"/>
    </w:rPr>
  </w:style>
  <w:style w:type="paragraph" w:styleId="Obsah9">
    <w:name w:val="toc 9"/>
    <w:basedOn w:val="Normln"/>
    <w:next w:val="Normln"/>
    <w:autoRedefine/>
    <w:semiHidden/>
    <w:rsid w:val="00624F21"/>
    <w:pPr>
      <w:ind w:left="1600"/>
      <w:jc w:val="left"/>
    </w:pPr>
    <w:rPr>
      <w:rFonts w:ascii="Times New Roman" w:hAnsi="Times New Roman"/>
      <w:szCs w:val="20"/>
    </w:rPr>
  </w:style>
  <w:style w:type="paragraph" w:customStyle="1" w:styleId="Styl13bTunzarovnnnastedPrvndek0cmPole">
    <w:name w:val="Styl 13 b. Tučné zarovnání na střed První řádek:  0 cm Pole: (..."/>
    <w:basedOn w:val="Normln"/>
    <w:rsid w:val="00624F2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="0"/>
      <w:jc w:val="center"/>
    </w:pPr>
    <w:rPr>
      <w:b/>
      <w:bCs/>
      <w:color w:val="000000"/>
      <w:spacing w:val="100"/>
      <w:sz w:val="24"/>
    </w:rPr>
  </w:style>
  <w:style w:type="paragraph" w:customStyle="1" w:styleId="StylObsah111bVechnavelk">
    <w:name w:val="Styl Obsah 1 + 11 b. Všechna velká"/>
    <w:basedOn w:val="Obsah1"/>
    <w:rsid w:val="00417A62"/>
    <w:pPr>
      <w:pBdr>
        <w:bottom w:val="single" w:sz="8" w:space="1" w:color="auto"/>
      </w:pBdr>
      <w:ind w:right="0"/>
    </w:pPr>
    <w:rPr>
      <w:caps/>
      <w:spacing w:val="100"/>
      <w:sz w:val="22"/>
      <w:szCs w:val="22"/>
    </w:rPr>
  </w:style>
  <w:style w:type="paragraph" w:customStyle="1" w:styleId="Styl8bDolevadkovnjednoduch">
    <w:name w:val="Styl 8 b. Doleva Řádkování:  jednoduché"/>
    <w:basedOn w:val="Normln"/>
    <w:rsid w:val="006B19FF"/>
    <w:pPr>
      <w:spacing w:line="240" w:lineRule="auto"/>
      <w:ind w:left="100" w:hangingChars="100" w:hanging="100"/>
      <w:jc w:val="left"/>
    </w:pPr>
    <w:rPr>
      <w:sz w:val="16"/>
      <w:szCs w:val="20"/>
    </w:rPr>
  </w:style>
  <w:style w:type="paragraph" w:customStyle="1" w:styleId="Styl8bDolevadkovnjednoduch1">
    <w:name w:val="Styl 8 b. Doleva Řádkování:  jednoduché1"/>
    <w:basedOn w:val="Normln"/>
    <w:rsid w:val="006B19FF"/>
    <w:pPr>
      <w:spacing w:line="240" w:lineRule="auto"/>
      <w:ind w:left="142" w:firstLine="0"/>
      <w:jc w:val="left"/>
    </w:pPr>
    <w:rPr>
      <w:sz w:val="16"/>
      <w:szCs w:val="20"/>
    </w:rPr>
  </w:style>
  <w:style w:type="paragraph" w:customStyle="1" w:styleId="StylDolevadkovnjednoduch">
    <w:name w:val="Styl Doleva Řádkování:  jednoduché"/>
    <w:basedOn w:val="Normln"/>
    <w:rsid w:val="008C0368"/>
    <w:pPr>
      <w:spacing w:line="240" w:lineRule="auto"/>
      <w:ind w:left="50" w:hangingChars="50" w:hanging="50"/>
      <w:jc w:val="left"/>
    </w:pPr>
    <w:rPr>
      <w:szCs w:val="20"/>
    </w:rPr>
  </w:style>
  <w:style w:type="paragraph" w:customStyle="1" w:styleId="StylDolevadkovnjednoduch1">
    <w:name w:val="Styl Doleva Řádkování:  jednoduché1"/>
    <w:basedOn w:val="Normln"/>
    <w:rsid w:val="008C0368"/>
    <w:pPr>
      <w:spacing w:line="240" w:lineRule="auto"/>
      <w:ind w:left="142" w:firstLine="0"/>
      <w:jc w:val="left"/>
    </w:pPr>
    <w:rPr>
      <w:szCs w:val="20"/>
    </w:rPr>
  </w:style>
  <w:style w:type="character" w:customStyle="1" w:styleId="Nadpis2CharChar1">
    <w:name w:val="Nadpis 2 Char Char1"/>
    <w:rsid w:val="001C4FAD"/>
    <w:rPr>
      <w:rFonts w:ascii="Arial" w:hAnsi="Arial" w:cs="Arial"/>
      <w:b/>
      <w:bCs/>
      <w:iCs/>
      <w:spacing w:val="40"/>
      <w:lang w:val="cs-CZ" w:eastAsia="cs-CZ" w:bidi="ar-SA"/>
    </w:rPr>
  </w:style>
  <w:style w:type="character" w:styleId="Sledovanodkaz">
    <w:name w:val="FollowedHyperlink"/>
    <w:rsid w:val="00CE1D92"/>
    <w:rPr>
      <w:color w:val="800080"/>
      <w:u w:val="single"/>
    </w:rPr>
  </w:style>
  <w:style w:type="paragraph" w:customStyle="1" w:styleId="font5">
    <w:name w:val="font5"/>
    <w:basedOn w:val="Normln"/>
    <w:rsid w:val="00CE1D92"/>
    <w:pPr>
      <w:spacing w:before="100" w:beforeAutospacing="1" w:after="100" w:afterAutospacing="1" w:line="240" w:lineRule="auto"/>
      <w:ind w:firstLine="0"/>
      <w:jc w:val="left"/>
    </w:pPr>
    <w:rPr>
      <w:rFonts w:cs="Arial"/>
      <w:i/>
      <w:iCs/>
      <w:sz w:val="16"/>
      <w:szCs w:val="16"/>
    </w:rPr>
  </w:style>
  <w:style w:type="paragraph" w:customStyle="1" w:styleId="xl24">
    <w:name w:val="xl24"/>
    <w:basedOn w:val="Normln"/>
    <w:rsid w:val="00CE1D92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25">
    <w:name w:val="xl25"/>
    <w:basedOn w:val="Normln"/>
    <w:rsid w:val="00CE1D92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26">
    <w:name w:val="xl26"/>
    <w:basedOn w:val="Normln"/>
    <w:rsid w:val="00CE1D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27">
    <w:name w:val="xl27"/>
    <w:basedOn w:val="Normln"/>
    <w:rsid w:val="00CE1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28">
    <w:name w:val="xl28"/>
    <w:basedOn w:val="Normln"/>
    <w:rsid w:val="00CE1D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29">
    <w:name w:val="xl29"/>
    <w:basedOn w:val="Normln"/>
    <w:rsid w:val="00CE1D92"/>
    <w:pPr>
      <w:pBdr>
        <w:top w:val="single" w:sz="4" w:space="0" w:color="auto"/>
        <w:left w:val="single" w:sz="4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30">
    <w:name w:val="xl30"/>
    <w:basedOn w:val="Normln"/>
    <w:rsid w:val="00CE1D92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i/>
      <w:iCs/>
      <w:sz w:val="16"/>
      <w:szCs w:val="16"/>
    </w:rPr>
  </w:style>
  <w:style w:type="paragraph" w:customStyle="1" w:styleId="xl31">
    <w:name w:val="xl31"/>
    <w:basedOn w:val="Normln"/>
    <w:rsid w:val="00CE1D9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32">
    <w:name w:val="xl32"/>
    <w:basedOn w:val="Normln"/>
    <w:rsid w:val="00CE1D92"/>
    <w:pPr>
      <w:pBdr>
        <w:top w:val="double" w:sz="6" w:space="0" w:color="auto"/>
        <w:left w:val="single" w:sz="4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33">
    <w:name w:val="xl33"/>
    <w:basedOn w:val="Normln"/>
    <w:rsid w:val="00CE1D92"/>
    <w:pPr>
      <w:pBdr>
        <w:left w:val="single" w:sz="4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34">
    <w:name w:val="xl34"/>
    <w:basedOn w:val="Normln"/>
    <w:rsid w:val="00CE1D92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35">
    <w:name w:val="xl35"/>
    <w:basedOn w:val="Normln"/>
    <w:rsid w:val="00CE1D9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i/>
      <w:iCs/>
      <w:sz w:val="16"/>
      <w:szCs w:val="16"/>
    </w:rPr>
  </w:style>
  <w:style w:type="paragraph" w:customStyle="1" w:styleId="xl36">
    <w:name w:val="xl36"/>
    <w:basedOn w:val="Normln"/>
    <w:rsid w:val="00CE1D92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37">
    <w:name w:val="xl37"/>
    <w:basedOn w:val="Normln"/>
    <w:rsid w:val="00CE1D92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38">
    <w:name w:val="xl38"/>
    <w:basedOn w:val="Normln"/>
    <w:rsid w:val="00CE1D92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39">
    <w:name w:val="xl39"/>
    <w:basedOn w:val="Normln"/>
    <w:rsid w:val="00CE1D92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40">
    <w:name w:val="xl40"/>
    <w:basedOn w:val="Normln"/>
    <w:rsid w:val="00CE1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b/>
      <w:bCs/>
      <w:sz w:val="24"/>
    </w:rPr>
  </w:style>
  <w:style w:type="paragraph" w:customStyle="1" w:styleId="xl41">
    <w:name w:val="xl41"/>
    <w:basedOn w:val="Normln"/>
    <w:rsid w:val="00CE1D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b/>
      <w:bCs/>
      <w:sz w:val="24"/>
    </w:rPr>
  </w:style>
  <w:style w:type="paragraph" w:customStyle="1" w:styleId="xl42">
    <w:name w:val="xl42"/>
    <w:basedOn w:val="Normln"/>
    <w:rsid w:val="00CE1D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b/>
      <w:bCs/>
      <w:sz w:val="24"/>
    </w:rPr>
  </w:style>
  <w:style w:type="paragraph" w:customStyle="1" w:styleId="xl43">
    <w:name w:val="xl43"/>
    <w:basedOn w:val="Normln"/>
    <w:rsid w:val="00CE1D92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44">
    <w:name w:val="xl44"/>
    <w:basedOn w:val="Normln"/>
    <w:rsid w:val="00CE1D92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b/>
      <w:bCs/>
      <w:sz w:val="24"/>
    </w:rPr>
  </w:style>
  <w:style w:type="paragraph" w:customStyle="1" w:styleId="xl45">
    <w:name w:val="xl45"/>
    <w:basedOn w:val="Normln"/>
    <w:rsid w:val="00CE1D92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46">
    <w:name w:val="xl46"/>
    <w:basedOn w:val="Normln"/>
    <w:rsid w:val="00CE1D92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47">
    <w:name w:val="xl47"/>
    <w:basedOn w:val="Normln"/>
    <w:rsid w:val="00CE1D92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character" w:styleId="Odkaznakoment">
    <w:name w:val="annotation reference"/>
    <w:semiHidden/>
    <w:rsid w:val="002A4EB2"/>
    <w:rPr>
      <w:sz w:val="16"/>
      <w:szCs w:val="16"/>
    </w:rPr>
  </w:style>
  <w:style w:type="paragraph" w:styleId="Textkomente">
    <w:name w:val="annotation text"/>
    <w:basedOn w:val="Normln"/>
    <w:semiHidden/>
    <w:rsid w:val="002A4EB2"/>
    <w:rPr>
      <w:szCs w:val="20"/>
    </w:rPr>
  </w:style>
  <w:style w:type="paragraph" w:styleId="Pedmtkomente">
    <w:name w:val="annotation subject"/>
    <w:basedOn w:val="Textkomente"/>
    <w:next w:val="Textkomente"/>
    <w:semiHidden/>
    <w:rsid w:val="002A4EB2"/>
    <w:rPr>
      <w:b/>
      <w:bCs/>
    </w:rPr>
  </w:style>
  <w:style w:type="paragraph" w:customStyle="1" w:styleId="StylVlevo0cmPedsazen063cm">
    <w:name w:val="Styl Vlevo:  0 cm Předsazení:  063 cm"/>
    <w:basedOn w:val="Normln"/>
    <w:rsid w:val="004F696A"/>
    <w:pPr>
      <w:ind w:left="709" w:hanging="709"/>
    </w:pPr>
    <w:rPr>
      <w:szCs w:val="20"/>
    </w:rPr>
  </w:style>
  <w:style w:type="paragraph" w:customStyle="1" w:styleId="StylVlevo0cmPedsazen063cm1Char">
    <w:name w:val="Styl Vlevo:  0 cm Předsazení:  063 cm1 Char"/>
    <w:basedOn w:val="Normln"/>
    <w:link w:val="StylVlevo0cmPedsazen063cm1CharChar"/>
    <w:rsid w:val="004F696A"/>
    <w:pPr>
      <w:ind w:left="1066" w:hanging="357"/>
    </w:pPr>
    <w:rPr>
      <w:szCs w:val="20"/>
    </w:rPr>
  </w:style>
  <w:style w:type="paragraph" w:customStyle="1" w:styleId="ervenChar">
    <w:name w:val="červená Char"/>
    <w:basedOn w:val="Nadpis5"/>
    <w:link w:val="ervenCharChar"/>
    <w:rsid w:val="00EB2237"/>
    <w:pPr>
      <w:numPr>
        <w:ilvl w:val="0"/>
        <w:numId w:val="0"/>
      </w:numPr>
      <w:spacing w:before="120" w:after="0" w:line="240" w:lineRule="auto"/>
      <w:ind w:left="567"/>
    </w:pPr>
    <w:rPr>
      <w:b/>
      <w:bCs w:val="0"/>
      <w:i/>
      <w:iCs w:val="0"/>
      <w:color w:val="FF0000"/>
      <w:szCs w:val="24"/>
    </w:rPr>
  </w:style>
  <w:style w:type="character" w:customStyle="1" w:styleId="ervenCharChar">
    <w:name w:val="červená Char Char"/>
    <w:link w:val="ervenChar"/>
    <w:rsid w:val="00EB2237"/>
    <w:rPr>
      <w:rFonts w:ascii="Arial" w:hAnsi="Arial"/>
      <w:color w:val="FF0000"/>
      <w:szCs w:val="24"/>
      <w:lang w:val="cs-CZ" w:eastAsia="cs-CZ" w:bidi="ar-SA"/>
    </w:rPr>
  </w:style>
  <w:style w:type="paragraph" w:customStyle="1" w:styleId="StylStylVlevo0cmPedsazen063cm1KurzvaChar">
    <w:name w:val="Styl Styl Vlevo:  0 cm Předsazení:  063 cm1 + Kurzíva Char"/>
    <w:basedOn w:val="StylVlevo0cmPedsazen063cm1Char"/>
    <w:link w:val="StylStylVlevo0cmPedsazen063cm1KurzvaCharChar"/>
    <w:rsid w:val="00D05F58"/>
    <w:rPr>
      <w:i/>
      <w:iCs/>
    </w:rPr>
  </w:style>
  <w:style w:type="character" w:customStyle="1" w:styleId="StylVlevo0cmPedsazen063cm1CharChar">
    <w:name w:val="Styl Vlevo:  0 cm Předsazení:  063 cm1 Char Char"/>
    <w:link w:val="StylVlevo0cmPedsazen063cm1Char"/>
    <w:rsid w:val="00D05F58"/>
    <w:rPr>
      <w:rFonts w:ascii="Arial" w:hAnsi="Arial"/>
      <w:lang w:val="cs-CZ" w:eastAsia="cs-CZ" w:bidi="ar-SA"/>
    </w:rPr>
  </w:style>
  <w:style w:type="character" w:customStyle="1" w:styleId="StylStylVlevo0cmPedsazen063cm1KurzvaCharChar">
    <w:name w:val="Styl Styl Vlevo:  0 cm Předsazení:  063 cm1 + Kurzíva Char Char"/>
    <w:link w:val="StylStylVlevo0cmPedsazen063cm1KurzvaChar"/>
    <w:rsid w:val="00D05F58"/>
    <w:rPr>
      <w:rFonts w:ascii="Arial" w:hAnsi="Arial"/>
      <w:i/>
      <w:iCs/>
      <w:lang w:val="cs-CZ" w:eastAsia="cs-CZ" w:bidi="ar-SA"/>
    </w:rPr>
  </w:style>
  <w:style w:type="paragraph" w:customStyle="1" w:styleId="StylPrvndek0cm1">
    <w:name w:val="Styl První řádek:  0 cm1"/>
    <w:basedOn w:val="Normln"/>
    <w:rsid w:val="00D05F58"/>
    <w:pPr>
      <w:ind w:firstLine="0"/>
    </w:pPr>
    <w:rPr>
      <w:szCs w:val="20"/>
    </w:rPr>
  </w:style>
  <w:style w:type="paragraph" w:customStyle="1" w:styleId="StylStylVlevo0cmPedsazen063cm1Vlevo125cmPe">
    <w:name w:val="Styl Styl Vlevo:  0 cm Předsazení:  063 cm1 + Vlevo:  125 cm Pře..."/>
    <w:basedOn w:val="StylVlevo0cmPedsazen063cm1Char"/>
    <w:rsid w:val="00D05F58"/>
    <w:pPr>
      <w:ind w:left="720" w:hanging="11"/>
    </w:pPr>
  </w:style>
  <w:style w:type="paragraph" w:customStyle="1" w:styleId="skryttextCharCharChar">
    <w:name w:val="skrytý text Char Char Char"/>
    <w:basedOn w:val="Normln"/>
    <w:link w:val="skryttextCharCharCharChar"/>
    <w:rsid w:val="00003AC4"/>
    <w:rPr>
      <w:i/>
      <w:vanish/>
      <w:color w:val="999999"/>
      <w:szCs w:val="20"/>
    </w:rPr>
  </w:style>
  <w:style w:type="character" w:customStyle="1" w:styleId="skryttextCharCharCharChar">
    <w:name w:val="skrytý text Char Char Char Char"/>
    <w:link w:val="skryttextCharCharChar"/>
    <w:rsid w:val="00003AC4"/>
    <w:rPr>
      <w:rFonts w:ascii="Arial" w:hAnsi="Arial"/>
      <w:i/>
      <w:vanish/>
      <w:color w:val="999999"/>
      <w:lang w:val="cs-CZ" w:eastAsia="cs-CZ" w:bidi="ar-SA"/>
    </w:rPr>
  </w:style>
  <w:style w:type="paragraph" w:customStyle="1" w:styleId="StylMoskzeleVlevo125cmPrvndek0cm">
    <w:name w:val="Styl Mořská zeleň Vlevo:  125 cm První řádek:  0 cm"/>
    <w:basedOn w:val="Normln"/>
    <w:rsid w:val="00072E9F"/>
    <w:rPr>
      <w:color w:val="339966"/>
      <w:szCs w:val="20"/>
    </w:rPr>
  </w:style>
  <w:style w:type="character" w:customStyle="1" w:styleId="Nadpis21">
    <w:name w:val="Nadpis 21"/>
    <w:aliases w:val="Nadpis 2 Char Char"/>
    <w:rsid w:val="006F4EDA"/>
    <w:rPr>
      <w:rFonts w:ascii="Arial" w:hAnsi="Arial" w:cs="Arial"/>
      <w:b/>
      <w:bCs/>
      <w:iCs/>
      <w:spacing w:val="40"/>
      <w:lang w:val="cs-CZ" w:eastAsia="cs-CZ" w:bidi="ar-SA"/>
    </w:rPr>
  </w:style>
  <w:style w:type="paragraph" w:customStyle="1" w:styleId="odrkystekouChar">
    <w:name w:val="odrážky s tečkou Char"/>
    <w:basedOn w:val="Normln"/>
    <w:link w:val="odrkystekouCharChar"/>
    <w:rsid w:val="00EC561D"/>
    <w:pPr>
      <w:numPr>
        <w:numId w:val="2"/>
      </w:numPr>
    </w:pPr>
  </w:style>
  <w:style w:type="character" w:customStyle="1" w:styleId="ervenChar1">
    <w:name w:val="červená Char1"/>
    <w:rsid w:val="00680911"/>
    <w:rPr>
      <w:rFonts w:ascii="Arial" w:hAnsi="Arial"/>
      <w:color w:val="FF0000"/>
      <w:lang w:val="cs-CZ" w:eastAsia="cs-CZ" w:bidi="ar-SA"/>
    </w:rPr>
  </w:style>
  <w:style w:type="character" w:customStyle="1" w:styleId="skryttextCharChar1">
    <w:name w:val="skrytý text Char Char1"/>
    <w:rsid w:val="003173D1"/>
    <w:rPr>
      <w:rFonts w:ascii="Arial" w:hAnsi="Arial"/>
      <w:i/>
      <w:vanish/>
      <w:lang w:val="cs-CZ" w:eastAsia="cs-CZ" w:bidi="ar-SA"/>
    </w:rPr>
  </w:style>
  <w:style w:type="character" w:customStyle="1" w:styleId="Nadpis3CharChar">
    <w:name w:val="Nadpis 3 Char Char"/>
    <w:rsid w:val="00C04AA2"/>
    <w:rPr>
      <w:rFonts w:ascii="Arial" w:hAnsi="Arial" w:cs="Arial"/>
      <w:bCs/>
      <w:spacing w:val="40"/>
      <w:lang w:val="cs-CZ" w:eastAsia="cs-CZ" w:bidi="ar-SA"/>
    </w:rPr>
  </w:style>
  <w:style w:type="character" w:customStyle="1" w:styleId="StylArialBlack15b">
    <w:name w:val="Styl Arial Black 15 b."/>
    <w:rsid w:val="00BB56AD"/>
    <w:rPr>
      <w:rFonts w:ascii="Times New Roman" w:hAnsi="Times New Roman"/>
      <w:caps/>
      <w:sz w:val="30"/>
      <w:szCs w:val="30"/>
    </w:rPr>
  </w:style>
  <w:style w:type="paragraph" w:customStyle="1" w:styleId="Styl12bDopravadkovnjednoduch">
    <w:name w:val="Styl 12 b. Doprava Řádkování:  jednoduché"/>
    <w:basedOn w:val="Normln"/>
    <w:rsid w:val="005562FC"/>
    <w:pPr>
      <w:spacing w:after="0" w:line="240" w:lineRule="auto"/>
      <w:jc w:val="right"/>
    </w:pPr>
    <w:rPr>
      <w:spacing w:val="40"/>
      <w:sz w:val="24"/>
    </w:rPr>
  </w:style>
  <w:style w:type="paragraph" w:customStyle="1" w:styleId="NormlnvlevoChar">
    <w:name w:val="Normální vlevo Char"/>
    <w:basedOn w:val="Normln"/>
    <w:link w:val="NormlnvlevoCharChar"/>
    <w:rsid w:val="00402533"/>
    <w:pPr>
      <w:ind w:firstLine="0"/>
    </w:pPr>
    <w:rPr>
      <w:szCs w:val="20"/>
    </w:rPr>
  </w:style>
  <w:style w:type="character" w:customStyle="1" w:styleId="Styl15bTunVechnavelk">
    <w:name w:val="Styl 15 b. Tučné Všechna velká"/>
    <w:rsid w:val="006358E4"/>
    <w:rPr>
      <w:b/>
      <w:bCs/>
      <w:caps/>
      <w:spacing w:val="20"/>
      <w:sz w:val="30"/>
      <w:szCs w:val="30"/>
    </w:rPr>
  </w:style>
  <w:style w:type="paragraph" w:customStyle="1" w:styleId="xl48">
    <w:name w:val="xl48"/>
    <w:basedOn w:val="Normln"/>
    <w:rsid w:val="00CE5909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b/>
      <w:bCs/>
      <w:sz w:val="24"/>
    </w:rPr>
  </w:style>
  <w:style w:type="paragraph" w:customStyle="1" w:styleId="xl49">
    <w:name w:val="xl49"/>
    <w:basedOn w:val="Normln"/>
    <w:rsid w:val="00CE5909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50">
    <w:name w:val="xl50"/>
    <w:basedOn w:val="Normln"/>
    <w:rsid w:val="00CE5909"/>
    <w:pPr>
      <w:pBdr>
        <w:top w:val="double" w:sz="6" w:space="0" w:color="auto"/>
        <w:right w:val="double" w:sz="6" w:space="7" w:color="auto"/>
      </w:pBdr>
      <w:spacing w:before="100" w:beforeAutospacing="1" w:after="100" w:afterAutospacing="1" w:line="240" w:lineRule="auto"/>
      <w:ind w:firstLineChars="100" w:firstLine="0"/>
      <w:jc w:val="right"/>
    </w:pPr>
    <w:rPr>
      <w:rFonts w:cs="Arial"/>
      <w:i/>
      <w:iCs/>
      <w:sz w:val="16"/>
      <w:szCs w:val="16"/>
    </w:rPr>
  </w:style>
  <w:style w:type="paragraph" w:customStyle="1" w:styleId="xl51">
    <w:name w:val="xl51"/>
    <w:basedOn w:val="Normln"/>
    <w:rsid w:val="00CE5909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cs="Arial"/>
      <w:sz w:val="24"/>
    </w:rPr>
  </w:style>
  <w:style w:type="paragraph" w:customStyle="1" w:styleId="xl52">
    <w:name w:val="xl52"/>
    <w:basedOn w:val="Normln"/>
    <w:rsid w:val="00CE5909"/>
    <w:pPr>
      <w:pBdr>
        <w:top w:val="double" w:sz="6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cs="Arial"/>
      <w:sz w:val="24"/>
    </w:rPr>
  </w:style>
  <w:style w:type="paragraph" w:customStyle="1" w:styleId="xl53">
    <w:name w:val="xl53"/>
    <w:basedOn w:val="Normln"/>
    <w:rsid w:val="00CE5909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</w:pPr>
    <w:rPr>
      <w:rFonts w:cs="Arial"/>
      <w:sz w:val="24"/>
    </w:rPr>
  </w:style>
  <w:style w:type="paragraph" w:customStyle="1" w:styleId="xl54">
    <w:name w:val="xl54"/>
    <w:basedOn w:val="Normln"/>
    <w:rsid w:val="00CE5909"/>
    <w:pPr>
      <w:pBdr>
        <w:bottom w:val="double" w:sz="6" w:space="0" w:color="auto"/>
        <w:right w:val="double" w:sz="6" w:space="7" w:color="auto"/>
      </w:pBdr>
      <w:spacing w:before="100" w:beforeAutospacing="1" w:after="100" w:afterAutospacing="1" w:line="240" w:lineRule="auto"/>
      <w:ind w:firstLineChars="100" w:firstLine="0"/>
      <w:jc w:val="right"/>
      <w:textAlignment w:val="center"/>
    </w:pPr>
    <w:rPr>
      <w:rFonts w:cs="Arial"/>
      <w:i/>
      <w:iCs/>
      <w:sz w:val="16"/>
      <w:szCs w:val="16"/>
    </w:rPr>
  </w:style>
  <w:style w:type="paragraph" w:customStyle="1" w:styleId="xl55">
    <w:name w:val="xl55"/>
    <w:basedOn w:val="Normln"/>
    <w:rsid w:val="00CE5909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56">
    <w:name w:val="xl56"/>
    <w:basedOn w:val="Normln"/>
    <w:rsid w:val="00CE5909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57">
    <w:name w:val="xl57"/>
    <w:basedOn w:val="Normln"/>
    <w:rsid w:val="00CE5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58">
    <w:name w:val="xl58"/>
    <w:basedOn w:val="Normln"/>
    <w:rsid w:val="00CE5909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59">
    <w:name w:val="xl59"/>
    <w:basedOn w:val="Normln"/>
    <w:rsid w:val="00CE5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60">
    <w:name w:val="xl60"/>
    <w:basedOn w:val="Normln"/>
    <w:rsid w:val="00CE5909"/>
    <w:pPr>
      <w:pBdr>
        <w:top w:val="double" w:sz="6" w:space="0" w:color="auto"/>
        <w:left w:val="single" w:sz="4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</w:pPr>
    <w:rPr>
      <w:rFonts w:cs="Arial"/>
      <w:sz w:val="24"/>
    </w:rPr>
  </w:style>
  <w:style w:type="paragraph" w:customStyle="1" w:styleId="xl61">
    <w:name w:val="xl61"/>
    <w:basedOn w:val="Normln"/>
    <w:rsid w:val="00CE59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62">
    <w:name w:val="xl62"/>
    <w:basedOn w:val="Normln"/>
    <w:rsid w:val="00CE5909"/>
    <w:pPr>
      <w:pBdr>
        <w:left w:val="single" w:sz="4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63">
    <w:name w:val="xl63"/>
    <w:basedOn w:val="Normln"/>
    <w:rsid w:val="00CE5909"/>
    <w:pPr>
      <w:pBdr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64">
    <w:name w:val="xl64"/>
    <w:basedOn w:val="Normln"/>
    <w:rsid w:val="00CE5909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65">
    <w:name w:val="xl65"/>
    <w:basedOn w:val="Normln"/>
    <w:rsid w:val="00CE5909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cs="Arial"/>
      <w:sz w:val="24"/>
    </w:rPr>
  </w:style>
  <w:style w:type="paragraph" w:customStyle="1" w:styleId="xl66">
    <w:name w:val="xl66"/>
    <w:basedOn w:val="Normln"/>
    <w:rsid w:val="00CE59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cs="Arial"/>
      <w:sz w:val="24"/>
    </w:rPr>
  </w:style>
  <w:style w:type="paragraph" w:customStyle="1" w:styleId="xl67">
    <w:name w:val="xl67"/>
    <w:basedOn w:val="Normln"/>
    <w:rsid w:val="00CE5909"/>
    <w:pPr>
      <w:pBdr>
        <w:left w:val="single" w:sz="4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</w:pPr>
    <w:rPr>
      <w:rFonts w:cs="Arial"/>
      <w:sz w:val="24"/>
    </w:rPr>
  </w:style>
  <w:style w:type="paragraph" w:customStyle="1" w:styleId="xl68">
    <w:name w:val="xl68"/>
    <w:basedOn w:val="Normln"/>
    <w:rsid w:val="00CE5909"/>
    <w:pPr>
      <w:pBdr>
        <w:right w:val="double" w:sz="6" w:space="0" w:color="auto"/>
      </w:pBdr>
      <w:spacing w:before="100" w:beforeAutospacing="1" w:after="100" w:afterAutospacing="1" w:line="240" w:lineRule="auto"/>
      <w:ind w:firstLine="0"/>
      <w:jc w:val="center"/>
    </w:pPr>
    <w:rPr>
      <w:rFonts w:cs="Arial"/>
      <w:sz w:val="24"/>
    </w:rPr>
  </w:style>
  <w:style w:type="paragraph" w:customStyle="1" w:styleId="xl69">
    <w:name w:val="xl69"/>
    <w:basedOn w:val="Normln"/>
    <w:rsid w:val="00CE5909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cs="Arial"/>
      <w:sz w:val="24"/>
    </w:rPr>
  </w:style>
  <w:style w:type="paragraph" w:customStyle="1" w:styleId="xl70">
    <w:name w:val="xl70"/>
    <w:basedOn w:val="Normln"/>
    <w:rsid w:val="00CE5909"/>
    <w:pPr>
      <w:pBdr>
        <w:left w:val="double" w:sz="6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</w:pPr>
    <w:rPr>
      <w:rFonts w:cs="Arial"/>
      <w:sz w:val="24"/>
    </w:rPr>
  </w:style>
  <w:style w:type="paragraph" w:customStyle="1" w:styleId="xl71">
    <w:name w:val="xl71"/>
    <w:basedOn w:val="Normln"/>
    <w:rsid w:val="00CE5909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72">
    <w:name w:val="xl72"/>
    <w:basedOn w:val="Normln"/>
    <w:rsid w:val="00CE5909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73">
    <w:name w:val="xl73"/>
    <w:basedOn w:val="Normln"/>
    <w:rsid w:val="00CE5909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74">
    <w:name w:val="xl74"/>
    <w:basedOn w:val="Normln"/>
    <w:rsid w:val="00CE5909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75">
    <w:name w:val="xl75"/>
    <w:basedOn w:val="Normln"/>
    <w:rsid w:val="00CE5909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76">
    <w:name w:val="xl76"/>
    <w:basedOn w:val="Normln"/>
    <w:rsid w:val="00CE5909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cs="Arial"/>
      <w:sz w:val="24"/>
    </w:rPr>
  </w:style>
  <w:style w:type="paragraph" w:customStyle="1" w:styleId="xl77">
    <w:name w:val="xl77"/>
    <w:basedOn w:val="Normln"/>
    <w:rsid w:val="00CE5909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i/>
      <w:iCs/>
      <w:sz w:val="16"/>
      <w:szCs w:val="16"/>
    </w:rPr>
  </w:style>
  <w:style w:type="paragraph" w:customStyle="1" w:styleId="xl78">
    <w:name w:val="xl78"/>
    <w:basedOn w:val="Normln"/>
    <w:rsid w:val="00CE5909"/>
    <w:pPr>
      <w:pBdr>
        <w:top w:val="double" w:sz="6" w:space="0" w:color="auto"/>
        <w:lef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79">
    <w:name w:val="xl79"/>
    <w:basedOn w:val="Normln"/>
    <w:rsid w:val="00CE5909"/>
    <w:pPr>
      <w:pBdr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80">
    <w:name w:val="xl80"/>
    <w:basedOn w:val="Normln"/>
    <w:rsid w:val="00CE5909"/>
    <w:pPr>
      <w:pBdr>
        <w:bottom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81">
    <w:name w:val="xl81"/>
    <w:basedOn w:val="Normln"/>
    <w:rsid w:val="00CE5909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82">
    <w:name w:val="xl82"/>
    <w:basedOn w:val="Normln"/>
    <w:rsid w:val="00CE5909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83">
    <w:name w:val="xl83"/>
    <w:basedOn w:val="Normln"/>
    <w:rsid w:val="00CE59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84">
    <w:name w:val="xl84"/>
    <w:basedOn w:val="Normln"/>
    <w:rsid w:val="00CE5909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85">
    <w:name w:val="xl85"/>
    <w:basedOn w:val="Normln"/>
    <w:rsid w:val="00CE5909"/>
    <w:pPr>
      <w:pBdr>
        <w:left w:val="single" w:sz="4" w:space="0" w:color="auto"/>
        <w:bottom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86">
    <w:name w:val="xl86"/>
    <w:basedOn w:val="Normln"/>
    <w:rsid w:val="00CE5909"/>
    <w:pPr>
      <w:pBdr>
        <w:top w:val="single" w:sz="4" w:space="0" w:color="auto"/>
        <w:left w:val="single" w:sz="4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87">
    <w:name w:val="xl87"/>
    <w:basedOn w:val="Normln"/>
    <w:rsid w:val="00CE5909"/>
    <w:pPr>
      <w:pBdr>
        <w:left w:val="single" w:sz="4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88">
    <w:name w:val="xl88"/>
    <w:basedOn w:val="Normln"/>
    <w:rsid w:val="00CE5909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89">
    <w:name w:val="xl89"/>
    <w:basedOn w:val="Normln"/>
    <w:rsid w:val="00CE5909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b/>
      <w:bCs/>
      <w:sz w:val="24"/>
    </w:rPr>
  </w:style>
  <w:style w:type="paragraph" w:customStyle="1" w:styleId="xl90">
    <w:name w:val="xl90"/>
    <w:basedOn w:val="Normln"/>
    <w:rsid w:val="00CE5909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b/>
      <w:bCs/>
      <w:sz w:val="24"/>
    </w:rPr>
  </w:style>
  <w:style w:type="paragraph" w:customStyle="1" w:styleId="xl91">
    <w:name w:val="xl91"/>
    <w:basedOn w:val="Normln"/>
    <w:rsid w:val="00CE5909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b/>
      <w:bCs/>
      <w:sz w:val="24"/>
    </w:rPr>
  </w:style>
  <w:style w:type="paragraph" w:customStyle="1" w:styleId="xl92">
    <w:name w:val="xl92"/>
    <w:basedOn w:val="Normln"/>
    <w:rsid w:val="00CE5909"/>
    <w:pPr>
      <w:pBdr>
        <w:left w:val="single" w:sz="4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93">
    <w:name w:val="xl93"/>
    <w:basedOn w:val="Normln"/>
    <w:rsid w:val="00CE5909"/>
    <w:pPr>
      <w:pBdr>
        <w:top w:val="double" w:sz="6" w:space="0" w:color="auto"/>
        <w:lef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94">
    <w:name w:val="xl94"/>
    <w:basedOn w:val="Normln"/>
    <w:rsid w:val="00CE5909"/>
    <w:pPr>
      <w:pBdr>
        <w:lef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95">
    <w:name w:val="xl95"/>
    <w:basedOn w:val="Normln"/>
    <w:rsid w:val="00CE5909"/>
    <w:pPr>
      <w:pBdr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96">
    <w:name w:val="xl96"/>
    <w:basedOn w:val="Normln"/>
    <w:rsid w:val="00CE5909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97">
    <w:name w:val="xl97"/>
    <w:basedOn w:val="Normln"/>
    <w:rsid w:val="00CE5909"/>
    <w:pPr>
      <w:pBdr>
        <w:left w:val="double" w:sz="6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98">
    <w:name w:val="xl98"/>
    <w:basedOn w:val="Normln"/>
    <w:rsid w:val="00CE5909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99">
    <w:name w:val="xl99"/>
    <w:basedOn w:val="Normln"/>
    <w:rsid w:val="00CE5909"/>
    <w:pPr>
      <w:pBdr>
        <w:top w:val="double" w:sz="6" w:space="0" w:color="auto"/>
        <w:left w:val="single" w:sz="4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CE5909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101">
    <w:name w:val="xl101"/>
    <w:basedOn w:val="Normln"/>
    <w:rsid w:val="00CE5909"/>
    <w:pPr>
      <w:pBdr>
        <w:top w:val="double" w:sz="6" w:space="0" w:color="auto"/>
        <w:lef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102">
    <w:name w:val="xl102"/>
    <w:basedOn w:val="Normln"/>
    <w:rsid w:val="00CE5909"/>
    <w:pPr>
      <w:pBdr>
        <w:lef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103">
    <w:name w:val="xl103"/>
    <w:basedOn w:val="Normln"/>
    <w:rsid w:val="00CE5909"/>
    <w:pPr>
      <w:pBdr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104">
    <w:name w:val="xl104"/>
    <w:basedOn w:val="Normln"/>
    <w:rsid w:val="00CE5909"/>
    <w:pPr>
      <w:pBdr>
        <w:top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"/>
    <w:rsid w:val="00CE5909"/>
    <w:pPr>
      <w:pBdr>
        <w:top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"/>
    <w:rsid w:val="00CE5909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"/>
    <w:rsid w:val="00CE5909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"/>
    <w:rsid w:val="00CE5909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"/>
    <w:rsid w:val="00CE5909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"/>
    <w:rsid w:val="00CE5909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"/>
    <w:rsid w:val="00CE5909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"/>
    <w:rsid w:val="00CE5909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"/>
    <w:rsid w:val="00CE5909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"/>
    <w:rsid w:val="00CE5909"/>
    <w:pPr>
      <w:pBdr>
        <w:top w:val="single" w:sz="4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"/>
    <w:rsid w:val="00CE5909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"/>
    <w:rsid w:val="00CE5909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117">
    <w:name w:val="xl117"/>
    <w:basedOn w:val="Normln"/>
    <w:rsid w:val="00CE5909"/>
    <w:pPr>
      <w:pBdr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"/>
    <w:rsid w:val="00CE5909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b/>
      <w:bCs/>
      <w:sz w:val="24"/>
    </w:rPr>
  </w:style>
  <w:style w:type="paragraph" w:customStyle="1" w:styleId="xl119">
    <w:name w:val="xl119"/>
    <w:basedOn w:val="Normln"/>
    <w:rsid w:val="00CE5909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b/>
      <w:bCs/>
      <w:sz w:val="24"/>
    </w:rPr>
  </w:style>
  <w:style w:type="paragraph" w:customStyle="1" w:styleId="xl120">
    <w:name w:val="xl120"/>
    <w:basedOn w:val="Normln"/>
    <w:rsid w:val="00CE5909"/>
    <w:pPr>
      <w:pBdr>
        <w:top w:val="single" w:sz="4" w:space="0" w:color="auto"/>
        <w:left w:val="single" w:sz="4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b/>
      <w:bCs/>
      <w:sz w:val="24"/>
    </w:rPr>
  </w:style>
  <w:style w:type="paragraph" w:customStyle="1" w:styleId="xl121">
    <w:name w:val="xl121"/>
    <w:basedOn w:val="Normln"/>
    <w:rsid w:val="00CE5909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b/>
      <w:bCs/>
      <w:sz w:val="24"/>
    </w:rPr>
  </w:style>
  <w:style w:type="paragraph" w:customStyle="1" w:styleId="xl122">
    <w:name w:val="xl122"/>
    <w:basedOn w:val="Normln"/>
    <w:rsid w:val="00CE5909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b/>
      <w:bCs/>
      <w:sz w:val="24"/>
    </w:rPr>
  </w:style>
  <w:style w:type="paragraph" w:customStyle="1" w:styleId="xl123">
    <w:name w:val="xl123"/>
    <w:basedOn w:val="Normln"/>
    <w:rsid w:val="00CE5909"/>
    <w:pPr>
      <w:pBdr>
        <w:top w:val="double" w:sz="6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124">
    <w:name w:val="xl124"/>
    <w:basedOn w:val="Normln"/>
    <w:rsid w:val="00CE5909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125">
    <w:name w:val="xl125"/>
    <w:basedOn w:val="Normln"/>
    <w:rsid w:val="00CE5909"/>
    <w:pPr>
      <w:pBdr>
        <w:left w:val="single" w:sz="4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b/>
      <w:bCs/>
      <w:sz w:val="24"/>
    </w:rPr>
  </w:style>
  <w:style w:type="paragraph" w:customStyle="1" w:styleId="xl126">
    <w:name w:val="xl126"/>
    <w:basedOn w:val="Normln"/>
    <w:rsid w:val="00CE5909"/>
    <w:pPr>
      <w:pBdr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127">
    <w:name w:val="xl127"/>
    <w:basedOn w:val="Normln"/>
    <w:rsid w:val="00CE5909"/>
    <w:pPr>
      <w:pBdr>
        <w:right w:val="double" w:sz="6" w:space="7" w:color="auto"/>
      </w:pBdr>
      <w:spacing w:before="100" w:beforeAutospacing="1" w:after="100" w:afterAutospacing="1" w:line="240" w:lineRule="auto"/>
      <w:ind w:firstLineChars="100" w:firstLine="0"/>
      <w:jc w:val="right"/>
    </w:pPr>
    <w:rPr>
      <w:rFonts w:cs="Arial"/>
      <w:i/>
      <w:iCs/>
      <w:sz w:val="16"/>
      <w:szCs w:val="16"/>
    </w:rPr>
  </w:style>
  <w:style w:type="paragraph" w:customStyle="1" w:styleId="xl128">
    <w:name w:val="xl128"/>
    <w:basedOn w:val="Normln"/>
    <w:rsid w:val="00CE5909"/>
    <w:pPr>
      <w:pBdr>
        <w:top w:val="double" w:sz="6" w:space="0" w:color="auto"/>
        <w:bottom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129">
    <w:name w:val="xl129"/>
    <w:basedOn w:val="Normln"/>
    <w:rsid w:val="00CE5909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b/>
      <w:bCs/>
      <w:sz w:val="24"/>
    </w:rPr>
  </w:style>
  <w:style w:type="paragraph" w:customStyle="1" w:styleId="xl130">
    <w:name w:val="xl130"/>
    <w:basedOn w:val="Normln"/>
    <w:rsid w:val="00CE59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b/>
      <w:bCs/>
      <w:sz w:val="24"/>
    </w:rPr>
  </w:style>
  <w:style w:type="paragraph" w:customStyle="1" w:styleId="xl131">
    <w:name w:val="xl131"/>
    <w:basedOn w:val="Normln"/>
    <w:rsid w:val="00CE5909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132">
    <w:name w:val="xl132"/>
    <w:basedOn w:val="Normln"/>
    <w:rsid w:val="00CE590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133">
    <w:name w:val="xl133"/>
    <w:basedOn w:val="Normln"/>
    <w:rsid w:val="00CE5909"/>
    <w:pPr>
      <w:pBdr>
        <w:top w:val="double" w:sz="6" w:space="0" w:color="auto"/>
        <w:left w:val="double" w:sz="6" w:space="0" w:color="auto"/>
        <w:right w:val="double" w:sz="6" w:space="7" w:color="auto"/>
      </w:pBdr>
      <w:spacing w:before="100" w:beforeAutospacing="1" w:after="100" w:afterAutospacing="1" w:line="240" w:lineRule="auto"/>
      <w:ind w:firstLineChars="100" w:firstLine="0"/>
      <w:jc w:val="right"/>
    </w:pPr>
    <w:rPr>
      <w:rFonts w:cs="Arial"/>
      <w:sz w:val="16"/>
      <w:szCs w:val="16"/>
    </w:rPr>
  </w:style>
  <w:style w:type="paragraph" w:customStyle="1" w:styleId="xl134">
    <w:name w:val="xl134"/>
    <w:basedOn w:val="Normln"/>
    <w:rsid w:val="00CE5909"/>
    <w:pPr>
      <w:pBdr>
        <w:left w:val="double" w:sz="6" w:space="0" w:color="auto"/>
        <w:bottom w:val="double" w:sz="6" w:space="0" w:color="auto"/>
        <w:right w:val="double" w:sz="6" w:space="7" w:color="auto"/>
      </w:pBdr>
      <w:spacing w:before="100" w:beforeAutospacing="1" w:after="100" w:afterAutospacing="1" w:line="240" w:lineRule="auto"/>
      <w:ind w:firstLineChars="100" w:firstLine="0"/>
      <w:jc w:val="right"/>
      <w:textAlignment w:val="center"/>
    </w:pPr>
    <w:rPr>
      <w:rFonts w:cs="Arial"/>
      <w:sz w:val="16"/>
      <w:szCs w:val="16"/>
    </w:rPr>
  </w:style>
  <w:style w:type="paragraph" w:customStyle="1" w:styleId="xl135">
    <w:name w:val="xl135"/>
    <w:basedOn w:val="Normln"/>
    <w:rsid w:val="00CE5909"/>
    <w:pPr>
      <w:pBdr>
        <w:top w:val="double" w:sz="6" w:space="0" w:color="auto"/>
        <w:left w:val="double" w:sz="6" w:space="0" w:color="auto"/>
        <w:right w:val="double" w:sz="6" w:space="7" w:color="auto"/>
      </w:pBdr>
      <w:spacing w:before="100" w:beforeAutospacing="1" w:after="100" w:afterAutospacing="1" w:line="240" w:lineRule="auto"/>
      <w:ind w:firstLineChars="100" w:firstLine="0"/>
      <w:jc w:val="right"/>
    </w:pPr>
    <w:rPr>
      <w:rFonts w:cs="Arial"/>
      <w:sz w:val="24"/>
    </w:rPr>
  </w:style>
  <w:style w:type="paragraph" w:customStyle="1" w:styleId="xl136">
    <w:name w:val="xl136"/>
    <w:basedOn w:val="Normln"/>
    <w:rsid w:val="00CE5909"/>
    <w:pPr>
      <w:pBdr>
        <w:left w:val="double" w:sz="6" w:space="0" w:color="auto"/>
        <w:bottom w:val="double" w:sz="6" w:space="0" w:color="auto"/>
        <w:right w:val="double" w:sz="6" w:space="7" w:color="auto"/>
      </w:pBdr>
      <w:spacing w:before="100" w:beforeAutospacing="1" w:after="100" w:afterAutospacing="1" w:line="240" w:lineRule="auto"/>
      <w:ind w:firstLineChars="100" w:firstLine="0"/>
      <w:jc w:val="right"/>
      <w:textAlignment w:val="center"/>
    </w:pPr>
    <w:rPr>
      <w:rFonts w:cs="Arial"/>
      <w:i/>
      <w:iCs/>
      <w:sz w:val="16"/>
      <w:szCs w:val="16"/>
    </w:rPr>
  </w:style>
  <w:style w:type="paragraph" w:customStyle="1" w:styleId="xl137">
    <w:name w:val="xl137"/>
    <w:basedOn w:val="Normln"/>
    <w:rsid w:val="00CE5909"/>
    <w:pPr>
      <w:pBdr>
        <w:top w:val="double" w:sz="6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"/>
    <w:rsid w:val="00CE5909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16"/>
      <w:szCs w:val="16"/>
    </w:rPr>
  </w:style>
  <w:style w:type="character" w:customStyle="1" w:styleId="skryttextChar1">
    <w:name w:val="skrytý text Char1"/>
    <w:rsid w:val="002320F0"/>
    <w:rPr>
      <w:rFonts w:ascii="Arial" w:hAnsi="Arial"/>
      <w:i/>
      <w:vanish/>
      <w:szCs w:val="24"/>
      <w:lang w:val="cs-CZ" w:eastAsia="cs-CZ" w:bidi="ar-SA"/>
    </w:rPr>
  </w:style>
  <w:style w:type="paragraph" w:customStyle="1" w:styleId="odrkystekou">
    <w:name w:val="odrážky s tečkou"/>
    <w:basedOn w:val="Normln"/>
    <w:rsid w:val="002755FB"/>
    <w:pPr>
      <w:tabs>
        <w:tab w:val="num" w:pos="340"/>
      </w:tabs>
      <w:ind w:left="340" w:hanging="227"/>
    </w:pPr>
  </w:style>
  <w:style w:type="paragraph" w:customStyle="1" w:styleId="skryttextChar5">
    <w:name w:val="skrytý text Char5"/>
    <w:basedOn w:val="Normln"/>
    <w:link w:val="skryttextCharChar2"/>
    <w:rsid w:val="006D48AE"/>
    <w:rPr>
      <w:i/>
      <w:vanish/>
      <w:color w:val="999999"/>
    </w:rPr>
  </w:style>
  <w:style w:type="paragraph" w:customStyle="1" w:styleId="StylNormlnvlevoPrvndek127cm">
    <w:name w:val="Styl Normální vlevo + První řádek:  127 cm"/>
    <w:basedOn w:val="NormlnvlevoChar"/>
    <w:rsid w:val="00F12CC4"/>
    <w:pPr>
      <w:ind w:left="993" w:hanging="284"/>
    </w:pPr>
  </w:style>
  <w:style w:type="paragraph" w:customStyle="1" w:styleId="font6">
    <w:name w:val="font6"/>
    <w:basedOn w:val="Normln"/>
    <w:rsid w:val="0031724D"/>
    <w:pPr>
      <w:spacing w:before="100" w:beforeAutospacing="1" w:after="100" w:afterAutospacing="1" w:line="240" w:lineRule="auto"/>
      <w:ind w:firstLine="0"/>
      <w:jc w:val="left"/>
    </w:pPr>
    <w:rPr>
      <w:rFonts w:cs="Arial"/>
      <w:i/>
      <w:iCs/>
      <w:sz w:val="16"/>
      <w:szCs w:val="16"/>
    </w:rPr>
  </w:style>
  <w:style w:type="paragraph" w:customStyle="1" w:styleId="xl139">
    <w:name w:val="xl139"/>
    <w:basedOn w:val="Normln"/>
    <w:rsid w:val="00A81F89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rFonts w:cs="Arial"/>
      <w:sz w:val="24"/>
    </w:rPr>
  </w:style>
  <w:style w:type="paragraph" w:customStyle="1" w:styleId="xl140">
    <w:name w:val="xl140"/>
    <w:basedOn w:val="Normln"/>
    <w:rsid w:val="00A81F89"/>
    <w:pPr>
      <w:pBdr>
        <w:top w:val="single" w:sz="4" w:space="0" w:color="auto"/>
        <w:bottom w:val="double" w:sz="6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rFonts w:cs="Arial"/>
      <w:sz w:val="24"/>
    </w:rPr>
  </w:style>
  <w:style w:type="paragraph" w:customStyle="1" w:styleId="xl141">
    <w:name w:val="xl141"/>
    <w:basedOn w:val="Normln"/>
    <w:rsid w:val="00A81F89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142">
    <w:name w:val="xl142"/>
    <w:basedOn w:val="Normln"/>
    <w:rsid w:val="00A81F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Arial"/>
      <w:sz w:val="24"/>
    </w:rPr>
  </w:style>
  <w:style w:type="paragraph" w:customStyle="1" w:styleId="xl143">
    <w:name w:val="xl143"/>
    <w:basedOn w:val="Normln"/>
    <w:rsid w:val="00A81F89"/>
    <w:pPr>
      <w:pBdr>
        <w:left w:val="double" w:sz="6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rFonts w:cs="Arial"/>
      <w:sz w:val="24"/>
    </w:rPr>
  </w:style>
  <w:style w:type="paragraph" w:customStyle="1" w:styleId="xl144">
    <w:name w:val="xl144"/>
    <w:basedOn w:val="Normln"/>
    <w:rsid w:val="00A81F89"/>
    <w:pPr>
      <w:spacing w:before="100" w:beforeAutospacing="1" w:after="100" w:afterAutospacing="1" w:line="240" w:lineRule="auto"/>
      <w:ind w:firstLine="0"/>
      <w:jc w:val="right"/>
      <w:textAlignment w:val="center"/>
    </w:pPr>
    <w:rPr>
      <w:rFonts w:cs="Arial"/>
      <w:sz w:val="24"/>
    </w:rPr>
  </w:style>
  <w:style w:type="paragraph" w:customStyle="1" w:styleId="StylStylObsah111bVechnavelk10bnenVechnavelk">
    <w:name w:val="Styl Styl Obsah 1 + 11 b. Všechna velká + 10 b. není Všechna velká"/>
    <w:basedOn w:val="StylObsah111bVechnavelk"/>
    <w:rsid w:val="00255DA5"/>
    <w:pPr>
      <w:jc w:val="both"/>
    </w:pPr>
    <w:rPr>
      <w:caps w:val="0"/>
      <w:spacing w:val="20"/>
      <w:sz w:val="20"/>
    </w:rPr>
  </w:style>
  <w:style w:type="paragraph" w:customStyle="1" w:styleId="skryttextChar">
    <w:name w:val="skrytý text Char"/>
    <w:basedOn w:val="Normln"/>
    <w:link w:val="skryttextCharChar"/>
    <w:rsid w:val="00A3152C"/>
    <w:rPr>
      <w:i/>
      <w:vanish/>
      <w:color w:val="999999"/>
      <w:szCs w:val="20"/>
    </w:rPr>
  </w:style>
  <w:style w:type="character" w:customStyle="1" w:styleId="skryttextCharChar">
    <w:name w:val="skrytý text Char Char"/>
    <w:link w:val="skryttextChar"/>
    <w:rsid w:val="00DE23B8"/>
    <w:rPr>
      <w:rFonts w:ascii="Arial" w:hAnsi="Arial"/>
      <w:i/>
      <w:vanish/>
      <w:color w:val="999999"/>
      <w:lang w:val="cs-CZ" w:eastAsia="cs-CZ" w:bidi="ar-SA"/>
    </w:rPr>
  </w:style>
  <w:style w:type="numbering" w:customStyle="1" w:styleId="StylSodrkami">
    <w:name w:val="Styl S odrážkami"/>
    <w:basedOn w:val="Bezseznamu"/>
    <w:rsid w:val="00D9574A"/>
    <w:pPr>
      <w:numPr>
        <w:numId w:val="4"/>
      </w:numPr>
    </w:pPr>
  </w:style>
  <w:style w:type="paragraph" w:customStyle="1" w:styleId="StylDolevadkovnjednoduch2">
    <w:name w:val="Styl Doleva Řádkování:  jednoduché2"/>
    <w:basedOn w:val="Normln"/>
    <w:rsid w:val="00D9574A"/>
    <w:pPr>
      <w:spacing w:line="240" w:lineRule="auto"/>
      <w:ind w:left="100" w:hangingChars="100" w:hanging="100"/>
      <w:jc w:val="left"/>
    </w:pPr>
    <w:rPr>
      <w:szCs w:val="20"/>
    </w:rPr>
  </w:style>
  <w:style w:type="paragraph" w:customStyle="1" w:styleId="StylVlevo0cmPedsazen127cm">
    <w:name w:val="Styl Vlevo:  0 cm Předsazení:  127 cm"/>
    <w:basedOn w:val="Normln"/>
    <w:rsid w:val="00D9574A"/>
    <w:pPr>
      <w:ind w:left="720" w:hanging="720"/>
    </w:pPr>
    <w:rPr>
      <w:szCs w:val="20"/>
    </w:rPr>
  </w:style>
  <w:style w:type="paragraph" w:customStyle="1" w:styleId="skryttextCharCharChar1">
    <w:name w:val="skrytý text Char Char Char1"/>
    <w:basedOn w:val="Normln"/>
    <w:link w:val="skryttextCharCharCharChar1"/>
    <w:rsid w:val="00D9574A"/>
    <w:rPr>
      <w:i/>
      <w:vanish/>
    </w:rPr>
  </w:style>
  <w:style w:type="paragraph" w:customStyle="1" w:styleId="Normlndoleva">
    <w:name w:val="Normální doleva"/>
    <w:basedOn w:val="Normln"/>
    <w:rsid w:val="00D9574A"/>
    <w:pPr>
      <w:spacing w:after="0"/>
      <w:ind w:firstLine="0"/>
    </w:pPr>
    <w:rPr>
      <w:szCs w:val="20"/>
    </w:rPr>
  </w:style>
  <w:style w:type="character" w:customStyle="1" w:styleId="skryttextChar2">
    <w:name w:val="skrytý text Char2"/>
    <w:rsid w:val="00D9574A"/>
    <w:rPr>
      <w:rFonts w:ascii="Arial" w:hAnsi="Arial"/>
      <w:i/>
      <w:vanish/>
      <w:color w:val="999999"/>
      <w:lang w:val="cs-CZ" w:eastAsia="cs-CZ" w:bidi="ar-SA"/>
    </w:rPr>
  </w:style>
  <w:style w:type="paragraph" w:styleId="Seznam2">
    <w:name w:val="List 2"/>
    <w:basedOn w:val="Normln"/>
    <w:rsid w:val="001A45A9"/>
    <w:pPr>
      <w:ind w:left="566" w:hanging="283"/>
    </w:pPr>
  </w:style>
  <w:style w:type="paragraph" w:styleId="Textvysvtlivek">
    <w:name w:val="endnote text"/>
    <w:basedOn w:val="Normln"/>
    <w:semiHidden/>
    <w:rsid w:val="00696F3E"/>
    <w:rPr>
      <w:szCs w:val="20"/>
    </w:rPr>
  </w:style>
  <w:style w:type="character" w:styleId="Odkaznavysvtlivky">
    <w:name w:val="endnote reference"/>
    <w:semiHidden/>
    <w:rsid w:val="00696F3E"/>
    <w:rPr>
      <w:vertAlign w:val="superscript"/>
    </w:rPr>
  </w:style>
  <w:style w:type="character" w:customStyle="1" w:styleId="skryttextCharCharCharChar1">
    <w:name w:val="skrytý text Char Char Char Char1"/>
    <w:link w:val="skryttextCharCharChar1"/>
    <w:rsid w:val="000478E0"/>
    <w:rPr>
      <w:rFonts w:ascii="Arial" w:hAnsi="Arial"/>
      <w:i/>
      <w:vanish/>
      <w:szCs w:val="24"/>
      <w:lang w:val="cs-CZ" w:eastAsia="cs-CZ" w:bidi="ar-SA"/>
    </w:rPr>
  </w:style>
  <w:style w:type="character" w:customStyle="1" w:styleId="NormlnvlevoCharChar">
    <w:name w:val="Normální vlevo Char Char"/>
    <w:link w:val="NormlnvlevoChar"/>
    <w:rsid w:val="00402533"/>
    <w:rPr>
      <w:rFonts w:ascii="Arial" w:hAnsi="Arial"/>
      <w:lang w:val="cs-CZ" w:eastAsia="cs-CZ" w:bidi="ar-SA"/>
    </w:rPr>
  </w:style>
  <w:style w:type="paragraph" w:customStyle="1" w:styleId="StylzarovnnnastedPrvndek0cmdkovnjednoduch">
    <w:name w:val="Styl zarovnání na střed První řádek:  0 cm Řádkování:  jednoduché"/>
    <w:basedOn w:val="Normln"/>
    <w:rsid w:val="0095471A"/>
    <w:pPr>
      <w:spacing w:after="0" w:line="240" w:lineRule="auto"/>
      <w:ind w:firstLine="0"/>
      <w:jc w:val="center"/>
    </w:pPr>
    <w:rPr>
      <w:szCs w:val="20"/>
    </w:rPr>
  </w:style>
  <w:style w:type="paragraph" w:customStyle="1" w:styleId="StylPrvndek0cm2">
    <w:name w:val="Styl První řádek:  0 cm2"/>
    <w:basedOn w:val="Normln"/>
    <w:rsid w:val="00FC58D7"/>
    <w:pPr>
      <w:ind w:firstLine="0"/>
    </w:pPr>
    <w:rPr>
      <w:szCs w:val="20"/>
    </w:rPr>
  </w:style>
  <w:style w:type="paragraph" w:customStyle="1" w:styleId="StylzarovnnnastedPrvndek0cm">
    <w:name w:val="Styl zarovnání na střed První řádek:  0 cm"/>
    <w:basedOn w:val="Normln"/>
    <w:rsid w:val="00905C7D"/>
    <w:pPr>
      <w:spacing w:after="0"/>
      <w:ind w:firstLine="0"/>
      <w:jc w:val="center"/>
    </w:pPr>
    <w:rPr>
      <w:szCs w:val="20"/>
    </w:rPr>
  </w:style>
  <w:style w:type="paragraph" w:customStyle="1" w:styleId="skryttext">
    <w:name w:val="skrytý text"/>
    <w:basedOn w:val="Normln"/>
    <w:link w:val="skryttextChar8"/>
    <w:rsid w:val="00170CC1"/>
    <w:rPr>
      <w:i/>
      <w:vanish/>
      <w:color w:val="999999"/>
      <w:szCs w:val="20"/>
    </w:rPr>
  </w:style>
  <w:style w:type="character" w:customStyle="1" w:styleId="skryttextChar8">
    <w:name w:val="skrytý text Char8"/>
    <w:link w:val="skryttext"/>
    <w:rsid w:val="005B1218"/>
    <w:rPr>
      <w:rFonts w:ascii="Arial" w:hAnsi="Arial"/>
      <w:i/>
      <w:vanish/>
      <w:color w:val="999999"/>
      <w:lang w:val="cs-CZ" w:eastAsia="cs-CZ" w:bidi="ar-SA"/>
    </w:rPr>
  </w:style>
  <w:style w:type="paragraph" w:customStyle="1" w:styleId="skryttextChar7">
    <w:name w:val="skrytý text Char7"/>
    <w:basedOn w:val="Normln"/>
    <w:link w:val="skryttextCharChar4"/>
    <w:rsid w:val="0096287B"/>
    <w:rPr>
      <w:i/>
      <w:vanish/>
      <w:color w:val="999999"/>
    </w:rPr>
  </w:style>
  <w:style w:type="character" w:customStyle="1" w:styleId="skryttextCharChar4">
    <w:name w:val="skrytý text Char Char4"/>
    <w:link w:val="skryttextChar7"/>
    <w:rsid w:val="00143E66"/>
    <w:rPr>
      <w:rFonts w:ascii="Arial" w:hAnsi="Arial"/>
      <w:i/>
      <w:vanish/>
      <w:color w:val="999999"/>
      <w:szCs w:val="24"/>
      <w:lang w:val="cs-CZ" w:eastAsia="cs-CZ" w:bidi="ar-SA"/>
    </w:rPr>
  </w:style>
  <w:style w:type="character" w:customStyle="1" w:styleId="skryttextCharChar2">
    <w:name w:val="skrytý text Char Char2"/>
    <w:link w:val="skryttextChar5"/>
    <w:rsid w:val="006D48AE"/>
    <w:rPr>
      <w:rFonts w:ascii="Arial" w:hAnsi="Arial"/>
      <w:i/>
      <w:vanish/>
      <w:color w:val="999999"/>
      <w:szCs w:val="24"/>
      <w:lang w:val="cs-CZ" w:eastAsia="cs-CZ" w:bidi="ar-SA"/>
    </w:rPr>
  </w:style>
  <w:style w:type="character" w:customStyle="1" w:styleId="skryttextChar4">
    <w:name w:val="skrytý text Char4"/>
    <w:rsid w:val="006D48AE"/>
    <w:rPr>
      <w:rFonts w:ascii="Arial" w:hAnsi="Arial"/>
      <w:i/>
      <w:vanish/>
      <w:color w:val="999999"/>
      <w:szCs w:val="24"/>
      <w:lang w:val="cs-CZ" w:eastAsia="cs-CZ" w:bidi="ar-SA"/>
    </w:rPr>
  </w:style>
  <w:style w:type="character" w:customStyle="1" w:styleId="Nadpis6Char">
    <w:name w:val="Nadpis 6 Char"/>
    <w:aliases w:val="Nadpis 6 Char Char Char2,Nadpis 6 Char Char Char Char Char,Nadpis 6 Char Char Char Char1,Nadpis 6 Char Char Char Char Char Char Char,Nadpis 61 Char,Nadpis 6 Char Char1 Char,Nadpis 6 Char Char Char Char1 Char Char Char"/>
    <w:link w:val="Nadpis6"/>
    <w:rsid w:val="00697C65"/>
    <w:rPr>
      <w:rFonts w:ascii="Arial" w:hAnsi="Arial" w:cs="Arial"/>
      <w:bCs/>
    </w:rPr>
  </w:style>
  <w:style w:type="character" w:customStyle="1" w:styleId="Nadpis5Char1">
    <w:name w:val="Nadpis 5 Char1"/>
    <w:aliases w:val="Nadpis 5 Char Char"/>
    <w:link w:val="Nadpis5"/>
    <w:rsid w:val="00CA3FB5"/>
    <w:rPr>
      <w:rFonts w:ascii="Arial" w:hAnsi="Arial"/>
      <w:bCs/>
      <w:iCs/>
    </w:rPr>
  </w:style>
  <w:style w:type="paragraph" w:customStyle="1" w:styleId="Styl12bTunVechnavelkPrvndek0cmdkovn">
    <w:name w:val="Styl 12 b. Tučné Všechna velká První řádek:  0 cm Řádkování:  ..."/>
    <w:basedOn w:val="Normln"/>
    <w:rsid w:val="00225CE4"/>
    <w:pPr>
      <w:spacing w:after="0" w:line="280" w:lineRule="exact"/>
      <w:ind w:firstLine="0"/>
    </w:pPr>
    <w:rPr>
      <w:b/>
      <w:bCs/>
      <w:caps/>
      <w:spacing w:val="40"/>
      <w:sz w:val="24"/>
    </w:rPr>
  </w:style>
  <w:style w:type="paragraph" w:customStyle="1" w:styleId="StylArialBlack20bBlVechnavelkzarovnnnasted">
    <w:name w:val="Styl Arial Black 20 b. Bílá Všechna velká zarovnání na střed ..."/>
    <w:basedOn w:val="Normln"/>
    <w:rsid w:val="00225CE4"/>
    <w:pPr>
      <w:spacing w:after="0" w:line="240" w:lineRule="atLeast"/>
      <w:ind w:firstLine="0"/>
      <w:jc w:val="center"/>
    </w:pPr>
    <w:rPr>
      <w:rFonts w:ascii="Arial Black" w:hAnsi="Arial Black"/>
      <w:caps/>
      <w:color w:val="FFFFFF"/>
      <w:sz w:val="40"/>
      <w:szCs w:val="20"/>
    </w:rPr>
  </w:style>
  <w:style w:type="paragraph" w:customStyle="1" w:styleId="skryttextChar6">
    <w:name w:val="skrytý text Char6"/>
    <w:basedOn w:val="Normln"/>
    <w:link w:val="skryttextCharChar3"/>
    <w:rsid w:val="00BF7840"/>
    <w:pPr>
      <w:spacing w:after="0" w:line="300" w:lineRule="auto"/>
    </w:pPr>
    <w:rPr>
      <w:i/>
      <w:vanish/>
      <w:color w:val="999999"/>
      <w:szCs w:val="20"/>
    </w:rPr>
  </w:style>
  <w:style w:type="character" w:customStyle="1" w:styleId="skryttextCharChar3">
    <w:name w:val="skrytý text Char Char3"/>
    <w:link w:val="skryttextChar6"/>
    <w:rsid w:val="00DC58AB"/>
    <w:rPr>
      <w:rFonts w:ascii="Arial" w:hAnsi="Arial"/>
      <w:i/>
      <w:vanish/>
      <w:color w:val="999999"/>
      <w:lang w:val="cs-CZ" w:eastAsia="cs-CZ" w:bidi="ar-SA"/>
    </w:rPr>
  </w:style>
  <w:style w:type="paragraph" w:customStyle="1" w:styleId="Odstavecseseznamem1">
    <w:name w:val="Odstavec se seznamem1"/>
    <w:basedOn w:val="Normln"/>
    <w:rsid w:val="000C3401"/>
    <w:pPr>
      <w:overflowPunct w:val="0"/>
      <w:autoSpaceDE w:val="0"/>
      <w:autoSpaceDN w:val="0"/>
      <w:adjustRightInd w:val="0"/>
      <w:spacing w:after="0" w:line="240" w:lineRule="auto"/>
      <w:ind w:left="720" w:firstLine="0"/>
      <w:jc w:val="left"/>
    </w:pPr>
    <w:rPr>
      <w:rFonts w:ascii="Times New Roman" w:eastAsia="Calibri" w:hAnsi="Times New Roman"/>
      <w:szCs w:val="20"/>
    </w:rPr>
  </w:style>
  <w:style w:type="character" w:customStyle="1" w:styleId="Nadpis6Char1">
    <w:name w:val="Nadpis 6 Char1"/>
    <w:rsid w:val="00D855CB"/>
    <w:rPr>
      <w:rFonts w:ascii="Arial" w:hAnsi="Arial"/>
      <w:bCs/>
      <w:lang w:val="cs-CZ" w:eastAsia="cs-CZ" w:bidi="ar-SA"/>
    </w:rPr>
  </w:style>
  <w:style w:type="character" w:customStyle="1" w:styleId="Char">
    <w:name w:val="Char"/>
    <w:rsid w:val="009F6C06"/>
    <w:rPr>
      <w:rFonts w:ascii="Arial" w:hAnsi="Arial"/>
      <w:bCs/>
      <w:lang w:val="cs-CZ" w:eastAsia="cs-CZ" w:bidi="ar-SA"/>
    </w:rPr>
  </w:style>
  <w:style w:type="character" w:customStyle="1" w:styleId="Nadpis62">
    <w:name w:val="Nadpis 62"/>
    <w:aliases w:val="Nadpis 6 Char Char2,Nadpis 6 Char Char Char Char2,Nadpis 6 Char Char Char1,Nadpis 6 Char Char Char Char Char Char1,Nadpis 611,Nadpis 6 Char Char11,Nadpis 6 Char Char Char Char1 Char Char Char1,Nadpis 6 Char Char Char Char1 Char"/>
    <w:rsid w:val="00222C71"/>
    <w:rPr>
      <w:rFonts w:ascii="Arial" w:hAnsi="Arial"/>
      <w:bCs/>
      <w:lang w:val="cs-CZ" w:eastAsia="cs-CZ" w:bidi="ar-SA"/>
    </w:rPr>
  </w:style>
  <w:style w:type="paragraph" w:customStyle="1" w:styleId="skryttextCharChar5">
    <w:name w:val="skrytý text Char Char5"/>
    <w:basedOn w:val="Normln"/>
    <w:link w:val="skryttextCharCharChar3"/>
    <w:rsid w:val="002B642F"/>
    <w:pPr>
      <w:spacing w:after="0" w:line="300" w:lineRule="auto"/>
    </w:pPr>
    <w:rPr>
      <w:i/>
      <w:vanish/>
      <w:color w:val="999999"/>
    </w:rPr>
  </w:style>
  <w:style w:type="character" w:customStyle="1" w:styleId="skryttextCharCharChar3">
    <w:name w:val="skrytý text Char Char Char3"/>
    <w:link w:val="skryttextCharChar5"/>
    <w:rsid w:val="002B642F"/>
    <w:rPr>
      <w:rFonts w:ascii="Arial" w:hAnsi="Arial"/>
      <w:i/>
      <w:vanish/>
      <w:color w:val="999999"/>
      <w:szCs w:val="24"/>
      <w:lang w:val="cs-CZ" w:eastAsia="cs-CZ" w:bidi="ar-SA"/>
    </w:rPr>
  </w:style>
  <w:style w:type="paragraph" w:customStyle="1" w:styleId="Default">
    <w:name w:val="Default"/>
    <w:rsid w:val="00BA594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42440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customStyle="1" w:styleId="Normln1">
    <w:name w:val="Normální1"/>
    <w:uiPriority w:val="99"/>
    <w:semiHidden/>
    <w:rsid w:val="00742440"/>
    <w:rPr>
      <w:sz w:val="24"/>
      <w:szCs w:val="24"/>
    </w:rPr>
  </w:style>
  <w:style w:type="paragraph" w:styleId="Bezmezer">
    <w:name w:val="No Spacing"/>
    <w:uiPriority w:val="1"/>
    <w:qFormat/>
    <w:rsid w:val="00742440"/>
    <w:pPr>
      <w:ind w:firstLine="709"/>
      <w:jc w:val="both"/>
    </w:pPr>
    <w:rPr>
      <w:rFonts w:ascii="Arial" w:hAnsi="Arial"/>
      <w:szCs w:val="24"/>
    </w:rPr>
  </w:style>
  <w:style w:type="character" w:customStyle="1" w:styleId="Nadpis2Char">
    <w:name w:val="Nadpis 2 Char"/>
    <w:link w:val="Nadpis2"/>
    <w:rsid w:val="00FC4FBF"/>
    <w:rPr>
      <w:rFonts w:ascii="Arial" w:hAnsi="Arial" w:cs="Arial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62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44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72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75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079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4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8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22817</Words>
  <Characters>134623</Characters>
  <Application>Microsoft Office Word</Application>
  <DocSecurity>0</DocSecurity>
  <Lines>1121</Lines>
  <Paragraphs>314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B1</vt:lpstr>
    </vt:vector>
  </TitlesOfParts>
  <Company/>
  <LinksUpToDate>false</LinksUpToDate>
  <CharactersWithSpaces>157126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B1</dc:title>
  <dc:subject/>
  <dc:creator>M</dc:creator>
  <cp:keywords/>
  <dc:description/>
  <cp:lastModifiedBy>ales</cp:lastModifiedBy>
  <cp:revision>3</cp:revision>
  <cp:lastPrinted>2025-02-13T17:28:00Z</cp:lastPrinted>
  <dcterms:created xsi:type="dcterms:W3CDTF">2025-06-23T19:11:00Z</dcterms:created>
  <dcterms:modified xsi:type="dcterms:W3CDTF">2025-06-25T10:20:00Z</dcterms:modified>
</cp:coreProperties>
</file>